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C67" w:rsidRDefault="005F0C67">
      <w:pPr>
        <w:pStyle w:val="aff6"/>
        <w:ind w:firstLine="105"/>
        <w:jc w:val="center"/>
        <w:rPr>
          <w:rFonts w:hAnsi="宋体"/>
          <w:sz w:val="44"/>
          <w:szCs w:val="44"/>
        </w:rPr>
      </w:pPr>
    </w:p>
    <w:p w:rsidR="005F0C67" w:rsidRDefault="004E5C7E">
      <w:pPr>
        <w:pStyle w:val="aff6"/>
        <w:ind w:firstLine="105"/>
        <w:jc w:val="center"/>
        <w:rPr>
          <w:rFonts w:hAnsi="宋体"/>
          <w:sz w:val="44"/>
          <w:szCs w:val="44"/>
        </w:rPr>
      </w:pPr>
      <w:r>
        <w:rPr>
          <w:rFonts w:hAnsi="宋体" w:hint="eastAsia"/>
          <w:sz w:val="44"/>
          <w:szCs w:val="44"/>
        </w:rPr>
        <w:t>广西壮族自治区建设工程机电设备招标中心</w:t>
      </w:r>
    </w:p>
    <w:p w:rsidR="005F0C67" w:rsidRDefault="005F0C67">
      <w:pPr>
        <w:pStyle w:val="aff6"/>
        <w:ind w:firstLine="105"/>
      </w:pPr>
    </w:p>
    <w:p w:rsidR="005F0C67" w:rsidRDefault="005F0C67">
      <w:pPr>
        <w:pStyle w:val="aff6"/>
        <w:ind w:firstLine="105"/>
      </w:pPr>
    </w:p>
    <w:p w:rsidR="005F0C67" w:rsidRDefault="005F0C67">
      <w:pPr>
        <w:pStyle w:val="aff6"/>
        <w:ind w:firstLine="105"/>
      </w:pPr>
    </w:p>
    <w:p w:rsidR="005F0C67" w:rsidRDefault="005F0C67">
      <w:pPr>
        <w:pStyle w:val="aff6"/>
        <w:ind w:firstLine="105"/>
      </w:pPr>
    </w:p>
    <w:p w:rsidR="005F0C67" w:rsidRPr="00245B18" w:rsidRDefault="005F0C67">
      <w:pPr>
        <w:pStyle w:val="aff6"/>
        <w:ind w:firstLine="105"/>
      </w:pPr>
    </w:p>
    <w:p w:rsidR="005F0C67" w:rsidRDefault="005F0C67">
      <w:pPr>
        <w:pStyle w:val="aff6"/>
        <w:ind w:firstLine="105"/>
      </w:pPr>
    </w:p>
    <w:p w:rsidR="005F0C67" w:rsidRDefault="005F0C67">
      <w:pPr>
        <w:pStyle w:val="aff6"/>
        <w:ind w:firstLine="105"/>
      </w:pPr>
    </w:p>
    <w:p w:rsidR="005F0C67" w:rsidRDefault="004E5C7E">
      <w:pPr>
        <w:pStyle w:val="aff6"/>
        <w:jc w:val="center"/>
        <w:rPr>
          <w:rFonts w:ascii="黑体" w:eastAsia="黑体"/>
          <w:b/>
          <w:bCs/>
          <w:sz w:val="48"/>
          <w:szCs w:val="48"/>
        </w:rPr>
      </w:pPr>
      <w:r>
        <w:rPr>
          <w:rFonts w:ascii="黑体" w:eastAsia="黑体" w:hint="eastAsia"/>
          <w:b/>
          <w:bCs/>
          <w:sz w:val="48"/>
          <w:szCs w:val="48"/>
        </w:rPr>
        <w:t>招 标 文 件</w:t>
      </w:r>
    </w:p>
    <w:p w:rsidR="005F0C67" w:rsidRDefault="005F0C67">
      <w:pPr>
        <w:pStyle w:val="aff6"/>
        <w:ind w:firstLine="105"/>
      </w:pPr>
    </w:p>
    <w:p w:rsidR="005F0C67" w:rsidRDefault="005F0C67">
      <w:pPr>
        <w:pStyle w:val="aff6"/>
        <w:ind w:firstLine="105"/>
      </w:pPr>
    </w:p>
    <w:p w:rsidR="005F0C67" w:rsidRDefault="005F0C67">
      <w:pPr>
        <w:pStyle w:val="aff6"/>
        <w:ind w:firstLine="105"/>
      </w:pPr>
    </w:p>
    <w:p w:rsidR="005F0C67" w:rsidRDefault="005F0C67">
      <w:pPr>
        <w:pStyle w:val="aff6"/>
        <w:spacing w:line="360" w:lineRule="auto"/>
        <w:ind w:firstLine="105"/>
      </w:pPr>
    </w:p>
    <w:p w:rsidR="005F0C67" w:rsidRDefault="004E5C7E">
      <w:pPr>
        <w:pStyle w:val="aff6"/>
        <w:spacing w:line="360" w:lineRule="auto"/>
        <w:ind w:firstLineChars="300" w:firstLine="904"/>
        <w:rPr>
          <w:rFonts w:hAnsi="宋体"/>
          <w:b/>
          <w:sz w:val="30"/>
          <w:szCs w:val="30"/>
        </w:rPr>
      </w:pPr>
      <w:r>
        <w:rPr>
          <w:rFonts w:hAnsi="宋体" w:hint="eastAsia"/>
          <w:b/>
          <w:sz w:val="30"/>
          <w:szCs w:val="30"/>
        </w:rPr>
        <w:t>项目名称：正版软件台账专用管理系统及正版软件定制采购项目</w:t>
      </w:r>
    </w:p>
    <w:p w:rsidR="005F0C67" w:rsidRDefault="004E5C7E">
      <w:pPr>
        <w:pStyle w:val="aff6"/>
        <w:spacing w:line="360" w:lineRule="auto"/>
        <w:ind w:firstLineChars="300" w:firstLine="904"/>
        <w:rPr>
          <w:rFonts w:hAnsi="宋体"/>
          <w:sz w:val="30"/>
          <w:szCs w:val="30"/>
        </w:rPr>
      </w:pPr>
      <w:r>
        <w:rPr>
          <w:rFonts w:hAnsi="宋体" w:hint="eastAsia"/>
          <w:b/>
          <w:sz w:val="30"/>
          <w:szCs w:val="30"/>
        </w:rPr>
        <w:t>项目编号：</w:t>
      </w:r>
      <w:r>
        <w:rPr>
          <w:rFonts w:hAnsi="宋体"/>
          <w:b/>
          <w:sz w:val="30"/>
          <w:szCs w:val="30"/>
        </w:rPr>
        <w:t>GXZC2018-G3-</w:t>
      </w:r>
      <w:ins w:id="0" w:author="NTKO" w:date="2018-10-10T10:37:00Z">
        <w:r w:rsidR="00A904AB" w:rsidRPr="00A904AB">
          <w:rPr>
            <w:rFonts w:hAnsi="宋体"/>
            <w:b/>
            <w:sz w:val="30"/>
            <w:szCs w:val="30"/>
          </w:rPr>
          <w:t>20197</w:t>
        </w:r>
      </w:ins>
      <w:del w:id="1" w:author="NTKO" w:date="2018-10-10T10:37:00Z">
        <w:r w:rsidDel="00A904AB">
          <w:rPr>
            <w:rFonts w:hAnsi="宋体"/>
            <w:b/>
            <w:sz w:val="30"/>
            <w:szCs w:val="30"/>
          </w:rPr>
          <w:delText xml:space="preserve">     </w:delText>
        </w:r>
      </w:del>
      <w:r>
        <w:rPr>
          <w:rFonts w:hAnsi="宋体"/>
          <w:b/>
          <w:sz w:val="30"/>
          <w:szCs w:val="30"/>
        </w:rPr>
        <w:t>-JGJD</w:t>
      </w:r>
    </w:p>
    <w:p w:rsidR="005F0C67" w:rsidRDefault="005F0C67">
      <w:pPr>
        <w:pStyle w:val="aff6"/>
        <w:ind w:firstLine="105"/>
        <w:rPr>
          <w:rFonts w:hAnsi="宋体"/>
          <w:sz w:val="30"/>
          <w:szCs w:val="30"/>
        </w:rPr>
      </w:pPr>
    </w:p>
    <w:p w:rsidR="005F0C67" w:rsidRDefault="005F0C67">
      <w:pPr>
        <w:pStyle w:val="aff6"/>
        <w:ind w:firstLine="105"/>
        <w:rPr>
          <w:rFonts w:hAnsi="宋体"/>
          <w:sz w:val="30"/>
          <w:szCs w:val="30"/>
        </w:rPr>
      </w:pPr>
    </w:p>
    <w:p w:rsidR="005F0C67" w:rsidRDefault="005F0C67">
      <w:pPr>
        <w:pStyle w:val="aff6"/>
        <w:ind w:firstLine="105"/>
        <w:rPr>
          <w:rFonts w:hAnsi="宋体"/>
          <w:sz w:val="30"/>
          <w:szCs w:val="30"/>
        </w:rPr>
      </w:pPr>
    </w:p>
    <w:p w:rsidR="005F0C67" w:rsidRDefault="005F0C67">
      <w:pPr>
        <w:pStyle w:val="aff6"/>
        <w:ind w:firstLine="105"/>
        <w:rPr>
          <w:rFonts w:hAnsi="宋体"/>
          <w:sz w:val="30"/>
          <w:szCs w:val="30"/>
        </w:rPr>
      </w:pPr>
    </w:p>
    <w:p w:rsidR="005F0C67" w:rsidRDefault="005F0C67">
      <w:pPr>
        <w:pStyle w:val="aff6"/>
        <w:ind w:firstLine="105"/>
        <w:rPr>
          <w:rFonts w:hAnsi="宋体"/>
          <w:sz w:val="30"/>
          <w:szCs w:val="30"/>
        </w:rPr>
      </w:pPr>
    </w:p>
    <w:p w:rsidR="005F0C67" w:rsidRDefault="005F0C67">
      <w:pPr>
        <w:pStyle w:val="aff6"/>
        <w:rPr>
          <w:rFonts w:hAnsi="宋体"/>
          <w:sz w:val="30"/>
          <w:szCs w:val="30"/>
        </w:rPr>
      </w:pPr>
    </w:p>
    <w:p w:rsidR="005F0C67" w:rsidRDefault="005F0C67">
      <w:pPr>
        <w:pStyle w:val="aff6"/>
        <w:ind w:firstLine="105"/>
        <w:rPr>
          <w:rFonts w:hAnsi="宋体"/>
          <w:sz w:val="30"/>
          <w:szCs w:val="30"/>
        </w:rPr>
      </w:pPr>
    </w:p>
    <w:p w:rsidR="005F0C67" w:rsidRDefault="005F0C67">
      <w:pPr>
        <w:pStyle w:val="aff6"/>
        <w:ind w:firstLine="105"/>
        <w:rPr>
          <w:rFonts w:hAnsi="宋体"/>
          <w:sz w:val="30"/>
          <w:szCs w:val="30"/>
        </w:rPr>
      </w:pPr>
    </w:p>
    <w:p w:rsidR="005F0C67" w:rsidRDefault="005F0C67">
      <w:pPr>
        <w:pStyle w:val="aff6"/>
        <w:ind w:firstLine="105"/>
        <w:rPr>
          <w:rFonts w:hAnsi="宋体"/>
          <w:sz w:val="30"/>
          <w:szCs w:val="30"/>
        </w:rPr>
      </w:pPr>
    </w:p>
    <w:p w:rsidR="005F0C67" w:rsidRDefault="005F0C67">
      <w:pPr>
        <w:pStyle w:val="aff6"/>
        <w:ind w:firstLine="105"/>
        <w:rPr>
          <w:rFonts w:hAnsi="宋体"/>
          <w:sz w:val="30"/>
          <w:szCs w:val="30"/>
        </w:rPr>
      </w:pPr>
    </w:p>
    <w:p w:rsidR="005F0C67" w:rsidRDefault="005F0C67">
      <w:pPr>
        <w:pStyle w:val="aff6"/>
        <w:ind w:firstLine="105"/>
        <w:rPr>
          <w:rFonts w:hAnsi="宋体"/>
          <w:sz w:val="30"/>
          <w:szCs w:val="30"/>
        </w:rPr>
      </w:pPr>
    </w:p>
    <w:p w:rsidR="005F0C67" w:rsidRDefault="004E5C7E">
      <w:pPr>
        <w:pStyle w:val="aff6"/>
        <w:spacing w:line="360" w:lineRule="auto"/>
        <w:ind w:firstLineChars="350" w:firstLine="1054"/>
        <w:rPr>
          <w:rFonts w:hAnsi="宋体"/>
          <w:b/>
          <w:sz w:val="30"/>
          <w:szCs w:val="30"/>
        </w:rPr>
      </w:pPr>
      <w:r>
        <w:rPr>
          <w:rFonts w:hAnsi="宋体" w:hint="eastAsia"/>
          <w:b/>
          <w:sz w:val="30"/>
          <w:szCs w:val="30"/>
        </w:rPr>
        <w:t>采 购  单 位：广西壮族自治区工业和信息化委员会</w:t>
      </w:r>
    </w:p>
    <w:p w:rsidR="005F0C67" w:rsidRDefault="004E5C7E">
      <w:pPr>
        <w:pStyle w:val="aff6"/>
        <w:spacing w:line="360" w:lineRule="auto"/>
        <w:jc w:val="center"/>
        <w:rPr>
          <w:rFonts w:hAnsi="宋体"/>
          <w:b/>
          <w:sz w:val="30"/>
          <w:szCs w:val="30"/>
        </w:rPr>
      </w:pPr>
      <w:r>
        <w:rPr>
          <w:rFonts w:hAnsi="宋体" w:hint="eastAsia"/>
          <w:b/>
          <w:sz w:val="30"/>
          <w:szCs w:val="30"/>
        </w:rPr>
        <w:t xml:space="preserve">   采购代理机构：广西壮族自治区建设工程机电设备招标中心</w:t>
      </w:r>
    </w:p>
    <w:p w:rsidR="005F0C67" w:rsidRDefault="005F0C67">
      <w:pPr>
        <w:pStyle w:val="aff6"/>
        <w:spacing w:line="360" w:lineRule="auto"/>
        <w:rPr>
          <w:rFonts w:hAnsi="宋体"/>
          <w:b/>
          <w:sz w:val="30"/>
          <w:szCs w:val="30"/>
        </w:rPr>
      </w:pPr>
    </w:p>
    <w:p w:rsidR="005F0C67" w:rsidRDefault="004E5C7E">
      <w:pPr>
        <w:pStyle w:val="aff6"/>
        <w:spacing w:line="360" w:lineRule="auto"/>
        <w:ind w:firstLineChars="1250" w:firstLine="3765"/>
        <w:rPr>
          <w:rFonts w:hAnsi="宋体"/>
          <w:b/>
          <w:sz w:val="30"/>
          <w:szCs w:val="30"/>
        </w:rPr>
      </w:pPr>
      <w:r>
        <w:rPr>
          <w:rFonts w:hAnsi="宋体" w:hint="eastAsia"/>
          <w:b/>
          <w:sz w:val="30"/>
          <w:szCs w:val="30"/>
        </w:rPr>
        <w:t xml:space="preserve"> 2018年10月</w:t>
      </w:r>
    </w:p>
    <w:p w:rsidR="005F0C67" w:rsidRDefault="004E5C7E">
      <w:pPr>
        <w:pStyle w:val="aff6"/>
        <w:snapToGrid w:val="0"/>
        <w:rPr>
          <w:rFonts w:hAnsi="宋体"/>
          <w:b/>
          <w:sz w:val="30"/>
          <w:szCs w:val="30"/>
        </w:rPr>
      </w:pPr>
      <w:r>
        <w:rPr>
          <w:rFonts w:hAnsi="宋体"/>
          <w:b/>
          <w:sz w:val="30"/>
          <w:szCs w:val="30"/>
        </w:rPr>
        <w:br w:type="page"/>
      </w:r>
    </w:p>
    <w:p w:rsidR="005F0C67" w:rsidRDefault="005F0C67">
      <w:pPr>
        <w:pStyle w:val="aff6"/>
        <w:snapToGrid w:val="0"/>
        <w:rPr>
          <w:rFonts w:hAnsi="宋体"/>
          <w:b/>
          <w:sz w:val="28"/>
          <w:szCs w:val="28"/>
        </w:rPr>
      </w:pPr>
    </w:p>
    <w:p w:rsidR="005F0C67" w:rsidRDefault="004E5C7E">
      <w:pPr>
        <w:pStyle w:val="aff6"/>
        <w:snapToGrid w:val="0"/>
        <w:jc w:val="center"/>
        <w:rPr>
          <w:rFonts w:hAnsi="宋体"/>
          <w:b/>
          <w:sz w:val="44"/>
          <w:szCs w:val="44"/>
        </w:rPr>
      </w:pPr>
      <w:r>
        <w:rPr>
          <w:rFonts w:hAnsi="宋体" w:hint="eastAsia"/>
          <w:b/>
          <w:sz w:val="44"/>
          <w:szCs w:val="44"/>
        </w:rPr>
        <w:t>目录</w:t>
      </w:r>
    </w:p>
    <w:p w:rsidR="005F0C67" w:rsidRDefault="005F0C67">
      <w:pPr>
        <w:pStyle w:val="aff6"/>
        <w:snapToGrid w:val="0"/>
        <w:jc w:val="center"/>
        <w:rPr>
          <w:rFonts w:hAnsi="宋体"/>
          <w:b/>
          <w:sz w:val="44"/>
          <w:szCs w:val="44"/>
        </w:rPr>
      </w:pPr>
    </w:p>
    <w:p w:rsidR="005F0C67" w:rsidRDefault="00E8013F">
      <w:pPr>
        <w:pStyle w:val="10"/>
        <w:ind w:firstLineChars="74" w:firstLine="238"/>
        <w:rPr>
          <w:rFonts w:ascii="Calibri" w:hAnsi="Calibri" w:cs="黑体"/>
          <w:b w:val="0"/>
          <w:bCs w:val="0"/>
          <w:caps w:val="0"/>
          <w:sz w:val="21"/>
          <w:szCs w:val="22"/>
        </w:rPr>
      </w:pPr>
      <w:r>
        <w:rPr>
          <w:sz w:val="32"/>
        </w:rPr>
        <w:fldChar w:fldCharType="begin"/>
      </w:r>
      <w:r w:rsidR="004E5C7E">
        <w:rPr>
          <w:sz w:val="32"/>
        </w:rPr>
        <w:instrText>TOC \o "1-3" \h \z \u</w:instrText>
      </w:r>
      <w:r>
        <w:rPr>
          <w:sz w:val="32"/>
        </w:rPr>
        <w:fldChar w:fldCharType="separate"/>
      </w:r>
      <w:hyperlink w:anchor="_Toc496718676" w:history="1">
        <w:r w:rsidR="004E5C7E">
          <w:rPr>
            <w:rStyle w:val="afff7"/>
            <w:rFonts w:hint="eastAsia"/>
            <w:color w:val="auto"/>
          </w:rPr>
          <w:t>第一章公开招标采购公告</w:t>
        </w:r>
        <w:r w:rsidR="004E5C7E">
          <w:tab/>
        </w:r>
        <w:r>
          <w:fldChar w:fldCharType="begin"/>
        </w:r>
        <w:r w:rsidR="004E5C7E">
          <w:instrText xml:space="preserve"> PAGEREF _Toc496718676 \h </w:instrText>
        </w:r>
        <w:r>
          <w:fldChar w:fldCharType="separate"/>
        </w:r>
        <w:r w:rsidR="004E5C7E">
          <w:t>2</w:t>
        </w:r>
        <w:r>
          <w:fldChar w:fldCharType="end"/>
        </w:r>
      </w:hyperlink>
    </w:p>
    <w:p w:rsidR="005F0C67" w:rsidRDefault="00AA66A9">
      <w:pPr>
        <w:pStyle w:val="10"/>
        <w:ind w:firstLine="241"/>
        <w:rPr>
          <w:rFonts w:ascii="Calibri" w:hAnsi="Calibri" w:cs="黑体"/>
          <w:b w:val="0"/>
          <w:bCs w:val="0"/>
          <w:caps w:val="0"/>
          <w:sz w:val="21"/>
          <w:szCs w:val="22"/>
        </w:rPr>
      </w:pPr>
      <w:hyperlink w:anchor="_Toc496718677" w:history="1">
        <w:r w:rsidR="00E712B0">
          <w:rPr>
            <w:rStyle w:val="afff7"/>
            <w:rFonts w:hint="eastAsia"/>
            <w:color w:val="auto"/>
          </w:rPr>
          <w:t>第二章采购需求一览表</w:t>
        </w:r>
        <w:r w:rsidR="00E712B0">
          <w:tab/>
        </w:r>
        <w:r w:rsidR="00E712B0">
          <w:rPr>
            <w:rFonts w:hint="eastAsia"/>
          </w:rPr>
          <w:t>5</w:t>
        </w:r>
      </w:hyperlink>
    </w:p>
    <w:p w:rsidR="005F0C67" w:rsidRDefault="00AA66A9">
      <w:pPr>
        <w:pStyle w:val="10"/>
        <w:ind w:firstLine="241"/>
        <w:rPr>
          <w:rFonts w:ascii="Calibri" w:hAnsi="Calibri" w:cs="黑体"/>
          <w:b w:val="0"/>
          <w:bCs w:val="0"/>
          <w:caps w:val="0"/>
          <w:sz w:val="21"/>
          <w:szCs w:val="22"/>
        </w:rPr>
      </w:pPr>
      <w:hyperlink w:anchor="_Toc496718678" w:history="1">
        <w:r w:rsidR="00E712B0">
          <w:rPr>
            <w:rStyle w:val="afff7"/>
            <w:rFonts w:hint="eastAsia"/>
            <w:color w:val="auto"/>
          </w:rPr>
          <w:t>第三章投标人须知</w:t>
        </w:r>
        <w:r w:rsidR="00E712B0">
          <w:tab/>
        </w:r>
        <w:r w:rsidR="00E712B0">
          <w:rPr>
            <w:rFonts w:hint="eastAsia"/>
          </w:rPr>
          <w:t>14</w:t>
        </w:r>
      </w:hyperlink>
    </w:p>
    <w:p w:rsidR="005F0C67" w:rsidRDefault="00AA66A9">
      <w:pPr>
        <w:pStyle w:val="10"/>
        <w:ind w:firstLine="241"/>
        <w:rPr>
          <w:rFonts w:ascii="Calibri" w:hAnsi="Calibri" w:cs="黑体"/>
          <w:b w:val="0"/>
          <w:bCs w:val="0"/>
          <w:caps w:val="0"/>
          <w:sz w:val="21"/>
          <w:szCs w:val="22"/>
        </w:rPr>
      </w:pPr>
      <w:hyperlink w:anchor="_Toc496718679" w:history="1">
        <w:r w:rsidR="00E712B0">
          <w:rPr>
            <w:rStyle w:val="afff7"/>
            <w:rFonts w:hint="eastAsia"/>
            <w:color w:val="auto"/>
          </w:rPr>
          <w:t>第四章评标办法及评分标准</w:t>
        </w:r>
        <w:r w:rsidR="00E712B0">
          <w:tab/>
        </w:r>
        <w:r w:rsidR="00E712B0">
          <w:rPr>
            <w:rFonts w:hint="eastAsia"/>
          </w:rPr>
          <w:t>27</w:t>
        </w:r>
      </w:hyperlink>
    </w:p>
    <w:p w:rsidR="005F0C67" w:rsidRDefault="00AA66A9">
      <w:pPr>
        <w:pStyle w:val="10"/>
        <w:ind w:firstLine="241"/>
        <w:rPr>
          <w:rFonts w:ascii="Calibri" w:hAnsi="Calibri" w:cs="黑体"/>
          <w:b w:val="0"/>
          <w:bCs w:val="0"/>
          <w:caps w:val="0"/>
          <w:sz w:val="21"/>
          <w:szCs w:val="22"/>
        </w:rPr>
      </w:pPr>
      <w:hyperlink w:anchor="_Toc496718680" w:history="1">
        <w:r w:rsidR="00E712B0">
          <w:rPr>
            <w:rStyle w:val="afff7"/>
            <w:rFonts w:hint="eastAsia"/>
            <w:color w:val="auto"/>
          </w:rPr>
          <w:t>第五章合同主要条款格式</w:t>
        </w:r>
        <w:r w:rsidR="00E712B0">
          <w:tab/>
        </w:r>
        <w:r w:rsidR="00E712B0">
          <w:fldChar w:fldCharType="begin"/>
        </w:r>
        <w:r w:rsidR="00E712B0">
          <w:instrText xml:space="preserve"> PAGEREF _Toc496718680 \h </w:instrText>
        </w:r>
        <w:r w:rsidR="00E712B0">
          <w:fldChar w:fldCharType="separate"/>
        </w:r>
        <w:r w:rsidR="00E712B0">
          <w:t>3</w:t>
        </w:r>
        <w:r w:rsidR="00E712B0">
          <w:rPr>
            <w:rFonts w:hint="eastAsia"/>
          </w:rPr>
          <w:t>2</w:t>
        </w:r>
        <w:r w:rsidR="00E712B0">
          <w:fldChar w:fldCharType="end"/>
        </w:r>
      </w:hyperlink>
    </w:p>
    <w:p w:rsidR="005F0C67" w:rsidRDefault="00AA66A9">
      <w:pPr>
        <w:pStyle w:val="10"/>
        <w:ind w:firstLine="241"/>
        <w:rPr>
          <w:rFonts w:ascii="Calibri" w:hAnsi="Calibri" w:cs="黑体"/>
          <w:b w:val="0"/>
          <w:bCs w:val="0"/>
          <w:caps w:val="0"/>
          <w:sz w:val="21"/>
          <w:szCs w:val="22"/>
        </w:rPr>
      </w:pPr>
      <w:hyperlink w:anchor="_Toc496718681" w:history="1">
        <w:r w:rsidR="00E712B0">
          <w:rPr>
            <w:rStyle w:val="afff7"/>
            <w:rFonts w:hint="eastAsia"/>
            <w:color w:val="auto"/>
          </w:rPr>
          <w:t>第六章投标文件格式</w:t>
        </w:r>
        <w:r w:rsidR="00E712B0">
          <w:tab/>
        </w:r>
        <w:r w:rsidR="00E712B0">
          <w:rPr>
            <w:rFonts w:hint="eastAsia"/>
          </w:rPr>
          <w:t>38</w:t>
        </w:r>
      </w:hyperlink>
    </w:p>
    <w:p w:rsidR="005F0C67" w:rsidRDefault="00E8013F">
      <w:r>
        <w:rPr>
          <w:sz w:val="32"/>
        </w:rPr>
        <w:fldChar w:fldCharType="end"/>
      </w:r>
    </w:p>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4E5C7E">
      <w:bookmarkStart w:id="2" w:name="_Toc254970489"/>
      <w:bookmarkStart w:id="3" w:name="_Toc254970630"/>
      <w:r>
        <w:br w:type="page"/>
      </w:r>
    </w:p>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Pr>
        <w:rPr>
          <w:ins w:id="4" w:author="NTKO" w:date="2018-10-10T11:11:00Z"/>
        </w:rPr>
      </w:pPr>
    </w:p>
    <w:p w:rsidR="00BD5421" w:rsidRDefault="00BD5421">
      <w:pPr>
        <w:rPr>
          <w:ins w:id="5" w:author="NTKO" w:date="2018-10-10T11:11:00Z"/>
        </w:rPr>
      </w:pPr>
    </w:p>
    <w:p w:rsidR="00BD5421" w:rsidRDefault="00BD5421"/>
    <w:p w:rsidR="005F0C67" w:rsidRDefault="005F0C67">
      <w:pPr>
        <w:pStyle w:val="aff6"/>
        <w:snapToGrid w:val="0"/>
        <w:jc w:val="center"/>
        <w:outlineLvl w:val="0"/>
        <w:rPr>
          <w:rFonts w:hAnsi="宋体"/>
          <w:b/>
          <w:sz w:val="44"/>
          <w:szCs w:val="44"/>
        </w:rPr>
      </w:pPr>
      <w:bookmarkStart w:id="6" w:name="_Toc496718676"/>
    </w:p>
    <w:p w:rsidR="005F0C67" w:rsidRDefault="005F0C67">
      <w:pPr>
        <w:pStyle w:val="aff6"/>
        <w:snapToGrid w:val="0"/>
        <w:jc w:val="center"/>
        <w:outlineLvl w:val="0"/>
        <w:rPr>
          <w:rFonts w:hAnsi="宋体"/>
          <w:b/>
          <w:sz w:val="44"/>
          <w:szCs w:val="44"/>
        </w:rPr>
      </w:pPr>
    </w:p>
    <w:p w:rsidR="005F0C67" w:rsidRDefault="005F0C67">
      <w:pPr>
        <w:pStyle w:val="aff6"/>
        <w:snapToGrid w:val="0"/>
        <w:jc w:val="center"/>
        <w:outlineLvl w:val="0"/>
        <w:rPr>
          <w:rFonts w:hAnsi="宋体"/>
          <w:b/>
          <w:sz w:val="44"/>
          <w:szCs w:val="44"/>
        </w:rPr>
      </w:pPr>
    </w:p>
    <w:p w:rsidR="005F0C67" w:rsidRDefault="004E5C7E">
      <w:pPr>
        <w:pStyle w:val="aff6"/>
        <w:snapToGrid w:val="0"/>
        <w:jc w:val="center"/>
        <w:outlineLvl w:val="0"/>
        <w:rPr>
          <w:rFonts w:hAnsi="宋体"/>
          <w:b/>
          <w:sz w:val="44"/>
          <w:szCs w:val="44"/>
        </w:rPr>
      </w:pPr>
      <w:r>
        <w:rPr>
          <w:rFonts w:hAnsi="宋体" w:hint="eastAsia"/>
          <w:b/>
          <w:sz w:val="44"/>
          <w:szCs w:val="44"/>
        </w:rPr>
        <w:t>第一章 公开招标采购公告</w:t>
      </w:r>
      <w:bookmarkEnd w:id="2"/>
      <w:bookmarkEnd w:id="3"/>
      <w:bookmarkEnd w:id="6"/>
    </w:p>
    <w:p w:rsidR="005F0C67" w:rsidRDefault="004E5C7E">
      <w:pPr>
        <w:pStyle w:val="aff6"/>
        <w:spacing w:line="400" w:lineRule="exact"/>
        <w:ind w:firstLineChars="250" w:firstLine="525"/>
        <w:rPr>
          <w:b/>
          <w:sz w:val="44"/>
          <w:szCs w:val="44"/>
        </w:rPr>
      </w:pPr>
      <w:r>
        <w:rPr>
          <w:rFonts w:hAnsi="宋体"/>
        </w:rPr>
        <w:br w:type="page"/>
      </w:r>
      <w:bookmarkStart w:id="7" w:name="OLE_LINK3"/>
      <w:bookmarkStart w:id="8" w:name="OLE_LINK4"/>
      <w:bookmarkStart w:id="9" w:name="OLE_LINK5"/>
      <w:r>
        <w:rPr>
          <w:rFonts w:hint="eastAsia"/>
          <w:b/>
          <w:sz w:val="44"/>
          <w:szCs w:val="44"/>
        </w:rPr>
        <w:lastRenderedPageBreak/>
        <w:t>广西壮族自治区建设工程机电设备招标中心</w:t>
      </w:r>
    </w:p>
    <w:p w:rsidR="005F0C67" w:rsidRDefault="004E5C7E">
      <w:pPr>
        <w:jc w:val="center"/>
        <w:rPr>
          <w:rFonts w:ascii="宋体" w:hAnsi="Courier New"/>
          <w:b/>
          <w:sz w:val="32"/>
          <w:szCs w:val="32"/>
        </w:rPr>
      </w:pPr>
      <w:r>
        <w:rPr>
          <w:rFonts w:ascii="宋体" w:hAnsi="Courier New" w:hint="eastAsia"/>
          <w:b/>
          <w:sz w:val="32"/>
          <w:szCs w:val="32"/>
        </w:rPr>
        <w:t>正版软件台账专用管理系统及正版软件定制采购项目</w:t>
      </w:r>
    </w:p>
    <w:p w:rsidR="005F0C67" w:rsidRDefault="004E5C7E">
      <w:pPr>
        <w:jc w:val="center"/>
        <w:rPr>
          <w:rFonts w:ascii="宋体" w:hAnsi="Courier New"/>
          <w:b/>
          <w:sz w:val="30"/>
          <w:szCs w:val="30"/>
        </w:rPr>
      </w:pPr>
      <w:r>
        <w:rPr>
          <w:rFonts w:ascii="宋体" w:hAnsi="Courier New" w:hint="eastAsia"/>
          <w:b/>
          <w:sz w:val="30"/>
          <w:szCs w:val="30"/>
        </w:rPr>
        <w:t>【</w:t>
      </w:r>
      <w:r>
        <w:rPr>
          <w:rFonts w:ascii="宋体" w:hAnsi="Courier New"/>
          <w:b/>
          <w:sz w:val="30"/>
          <w:szCs w:val="30"/>
        </w:rPr>
        <w:t>GXZC2018-G3-</w:t>
      </w:r>
      <w:ins w:id="10" w:author="NTKO" w:date="2018-10-10T10:38:00Z">
        <w:r w:rsidR="00245B18" w:rsidRPr="00245B18">
          <w:rPr>
            <w:rFonts w:ascii="宋体" w:hAnsi="Courier New"/>
            <w:b/>
            <w:sz w:val="30"/>
            <w:szCs w:val="30"/>
          </w:rPr>
          <w:t>20197</w:t>
        </w:r>
      </w:ins>
      <w:del w:id="11" w:author="NTKO" w:date="2018-10-10T10:38:00Z">
        <w:r w:rsidDel="00245B18">
          <w:rPr>
            <w:rFonts w:ascii="宋体" w:hAnsi="Courier New"/>
            <w:b/>
            <w:sz w:val="30"/>
            <w:szCs w:val="30"/>
          </w:rPr>
          <w:delText xml:space="preserve">     </w:delText>
        </w:r>
      </w:del>
      <w:r>
        <w:rPr>
          <w:rFonts w:ascii="宋体" w:hAnsi="Courier New"/>
          <w:b/>
          <w:sz w:val="30"/>
          <w:szCs w:val="30"/>
        </w:rPr>
        <w:t>-JGJD</w:t>
      </w:r>
      <w:r>
        <w:rPr>
          <w:rFonts w:ascii="宋体" w:hAnsi="Courier New" w:hint="eastAsia"/>
          <w:b/>
          <w:sz w:val="30"/>
          <w:szCs w:val="30"/>
        </w:rPr>
        <w:t>】</w:t>
      </w:r>
    </w:p>
    <w:p w:rsidR="005F0C67" w:rsidRDefault="004E5C7E">
      <w:pPr>
        <w:jc w:val="center"/>
        <w:rPr>
          <w:rFonts w:ascii="宋体" w:hAnsi="宋体"/>
          <w:b/>
          <w:sz w:val="44"/>
          <w:szCs w:val="44"/>
        </w:rPr>
      </w:pPr>
      <w:r>
        <w:rPr>
          <w:rFonts w:ascii="宋体" w:hAnsi="宋体" w:hint="eastAsia"/>
          <w:b/>
          <w:sz w:val="44"/>
          <w:szCs w:val="44"/>
        </w:rPr>
        <w:t>招 标 公 告</w:t>
      </w:r>
    </w:p>
    <w:p w:rsidR="005F0C67" w:rsidRDefault="004E5C7E">
      <w:pPr>
        <w:spacing w:line="420" w:lineRule="exact"/>
        <w:ind w:firstLineChars="200" w:firstLine="420"/>
        <w:rPr>
          <w:rFonts w:ascii="宋体" w:hAnsi="宋体"/>
          <w:szCs w:val="21"/>
        </w:rPr>
      </w:pPr>
      <w:bookmarkStart w:id="12" w:name="OLE_LINK6"/>
      <w:r>
        <w:rPr>
          <w:rFonts w:ascii="宋体" w:hAnsi="宋体" w:hint="eastAsia"/>
          <w:szCs w:val="21"/>
        </w:rPr>
        <w:t>根据《中华人民共和国政府采购法》等规定，经财政部门批准的政府采购计划（编号：</w:t>
      </w:r>
      <w:r>
        <w:rPr>
          <w:rFonts w:ascii="宋体" w:hAnsi="宋体"/>
          <w:szCs w:val="21"/>
        </w:rPr>
        <w:t>201809140035</w:t>
      </w:r>
      <w:r>
        <w:rPr>
          <w:rFonts w:ascii="宋体" w:hAnsi="宋体" w:hint="eastAsia"/>
          <w:szCs w:val="21"/>
        </w:rPr>
        <w:t>）批准，受广西壮族自治区工业和信息化委员会委托，广西壮族自治区建设工程机电设备招标中心拟对正版软件台账专用管理系统及正版软件定制采购项目进行国内公开招标采购，欢迎符合条件的供应商前来投标。现将有关事项公告如下：</w:t>
      </w:r>
    </w:p>
    <w:p w:rsidR="005F0C67" w:rsidRDefault="004E5C7E">
      <w:pPr>
        <w:spacing w:line="420" w:lineRule="exact"/>
        <w:rPr>
          <w:rFonts w:ascii="宋体" w:hAnsi="宋体"/>
          <w:spacing w:val="-4"/>
          <w:szCs w:val="21"/>
        </w:rPr>
      </w:pPr>
      <w:r>
        <w:rPr>
          <w:rFonts w:ascii="宋体" w:hAnsi="宋体" w:hint="eastAsia"/>
          <w:b/>
          <w:spacing w:val="-4"/>
          <w:szCs w:val="21"/>
        </w:rPr>
        <w:t>一、项目名称：</w:t>
      </w:r>
      <w:r>
        <w:rPr>
          <w:rFonts w:ascii="宋体" w:hAnsi="宋体" w:hint="eastAsia"/>
          <w:spacing w:val="-4"/>
          <w:szCs w:val="21"/>
        </w:rPr>
        <w:t>正版软件台账专用管理系统及正版软件定制采购项目</w:t>
      </w:r>
    </w:p>
    <w:p w:rsidR="005F0C67" w:rsidRDefault="004E5C7E">
      <w:pPr>
        <w:spacing w:line="420" w:lineRule="exact"/>
        <w:rPr>
          <w:rFonts w:ascii="宋体" w:hAnsi="宋体"/>
          <w:spacing w:val="-4"/>
          <w:szCs w:val="21"/>
        </w:rPr>
      </w:pPr>
      <w:r>
        <w:rPr>
          <w:rFonts w:ascii="宋体" w:hAnsi="宋体" w:hint="eastAsia"/>
          <w:b/>
          <w:spacing w:val="-4"/>
          <w:szCs w:val="21"/>
        </w:rPr>
        <w:t>二、项目编号：</w:t>
      </w:r>
      <w:r>
        <w:rPr>
          <w:rFonts w:ascii="宋体" w:hAnsi="宋体"/>
          <w:spacing w:val="-4"/>
          <w:szCs w:val="21"/>
        </w:rPr>
        <w:t>GXZC2018-G3-</w:t>
      </w:r>
      <w:ins w:id="13" w:author="NTKO" w:date="2018-10-10T10:38:00Z">
        <w:r w:rsidR="00245B18" w:rsidRPr="00245B18">
          <w:rPr>
            <w:rFonts w:ascii="宋体" w:hAnsi="宋体"/>
            <w:spacing w:val="-4"/>
            <w:szCs w:val="21"/>
          </w:rPr>
          <w:t>20197</w:t>
        </w:r>
      </w:ins>
      <w:del w:id="14" w:author="NTKO" w:date="2018-10-10T10:38:00Z">
        <w:r w:rsidDel="00245B18">
          <w:rPr>
            <w:rFonts w:ascii="宋体" w:hAnsi="宋体"/>
            <w:spacing w:val="-4"/>
            <w:szCs w:val="21"/>
          </w:rPr>
          <w:delText xml:space="preserve">     </w:delText>
        </w:r>
      </w:del>
      <w:r>
        <w:rPr>
          <w:rFonts w:ascii="宋体" w:hAnsi="宋体"/>
          <w:spacing w:val="-4"/>
          <w:szCs w:val="21"/>
        </w:rPr>
        <w:t>-JGJD</w:t>
      </w:r>
    </w:p>
    <w:p w:rsidR="005F0C67" w:rsidRDefault="004E5C7E">
      <w:pPr>
        <w:spacing w:line="420" w:lineRule="exact"/>
        <w:rPr>
          <w:rFonts w:ascii="宋体" w:hAnsi="宋体"/>
          <w:b/>
          <w:spacing w:val="-4"/>
          <w:szCs w:val="21"/>
        </w:rPr>
      </w:pPr>
      <w:r>
        <w:rPr>
          <w:rFonts w:ascii="宋体" w:hAnsi="宋体" w:hint="eastAsia"/>
          <w:b/>
          <w:spacing w:val="-4"/>
          <w:szCs w:val="21"/>
        </w:rPr>
        <w:t>三、资金来源：</w:t>
      </w:r>
      <w:r>
        <w:rPr>
          <w:rFonts w:ascii="宋体" w:hAnsi="宋体" w:hint="eastAsia"/>
          <w:spacing w:val="-4"/>
          <w:szCs w:val="21"/>
        </w:rPr>
        <w:t>财政资金</w:t>
      </w:r>
    </w:p>
    <w:p w:rsidR="005F0C67" w:rsidRDefault="004E5C7E">
      <w:pPr>
        <w:spacing w:line="420" w:lineRule="exact"/>
        <w:rPr>
          <w:rFonts w:ascii="宋体" w:hAnsi="宋体"/>
          <w:spacing w:val="-4"/>
          <w:szCs w:val="21"/>
        </w:rPr>
      </w:pPr>
      <w:r>
        <w:rPr>
          <w:rFonts w:ascii="宋体" w:hAnsi="宋体" w:hint="eastAsia"/>
          <w:b/>
          <w:spacing w:val="-4"/>
          <w:szCs w:val="21"/>
        </w:rPr>
        <w:t>四、采购方式：</w:t>
      </w:r>
      <w:r>
        <w:rPr>
          <w:rFonts w:ascii="宋体" w:hAnsi="宋体" w:hint="eastAsia"/>
          <w:spacing w:val="-4"/>
          <w:szCs w:val="21"/>
        </w:rPr>
        <w:t>公开招标</w:t>
      </w:r>
    </w:p>
    <w:p w:rsidR="005F0C67" w:rsidRDefault="004E5C7E">
      <w:pPr>
        <w:spacing w:line="420" w:lineRule="exact"/>
        <w:rPr>
          <w:rFonts w:ascii="宋体" w:hAnsi="宋体"/>
          <w:spacing w:val="-4"/>
          <w:szCs w:val="21"/>
        </w:rPr>
      </w:pPr>
      <w:r>
        <w:rPr>
          <w:rFonts w:ascii="宋体" w:hAnsi="宋体" w:hint="eastAsia"/>
          <w:b/>
          <w:spacing w:val="-4"/>
          <w:szCs w:val="21"/>
        </w:rPr>
        <w:t>五、采购预算价：</w:t>
      </w:r>
      <w:r>
        <w:rPr>
          <w:rFonts w:ascii="宋体" w:hAnsi="宋体" w:hint="eastAsia"/>
          <w:spacing w:val="-4"/>
          <w:szCs w:val="21"/>
        </w:rPr>
        <w:t>206万元</w:t>
      </w:r>
    </w:p>
    <w:p w:rsidR="005F0C67" w:rsidRDefault="004E5C7E">
      <w:pPr>
        <w:spacing w:line="420" w:lineRule="exact"/>
        <w:rPr>
          <w:rFonts w:ascii="宋体" w:hAnsi="宋体"/>
          <w:b/>
          <w:spacing w:val="-4"/>
          <w:szCs w:val="21"/>
        </w:rPr>
      </w:pPr>
      <w:r>
        <w:rPr>
          <w:rFonts w:ascii="宋体" w:hAnsi="宋体" w:hint="eastAsia"/>
          <w:b/>
          <w:spacing w:val="-4"/>
          <w:szCs w:val="21"/>
        </w:rPr>
        <w:t>六、采购内容：</w:t>
      </w:r>
    </w:p>
    <w:tbl>
      <w:tblPr>
        <w:tblW w:w="900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5"/>
        <w:gridCol w:w="4661"/>
        <w:gridCol w:w="2706"/>
      </w:tblGrid>
      <w:tr w:rsidR="004E5C7E" w:rsidTr="004E5C7E">
        <w:trPr>
          <w:trHeight w:val="799"/>
        </w:trPr>
        <w:tc>
          <w:tcPr>
            <w:tcW w:w="1635" w:type="dxa"/>
            <w:vAlign w:val="center"/>
          </w:tcPr>
          <w:p w:rsidR="004E5C7E" w:rsidRDefault="004E5C7E">
            <w:pPr>
              <w:spacing w:line="360" w:lineRule="exact"/>
              <w:jc w:val="center"/>
              <w:rPr>
                <w:rFonts w:ascii="宋体" w:hAnsi="宋体" w:cs="宋体"/>
                <w:b/>
                <w:szCs w:val="21"/>
              </w:rPr>
            </w:pPr>
            <w:r>
              <w:rPr>
                <w:rFonts w:ascii="宋体" w:hAnsi="宋体" w:cs="宋体" w:hint="eastAsia"/>
                <w:b/>
                <w:szCs w:val="21"/>
              </w:rPr>
              <w:t>项号</w:t>
            </w:r>
          </w:p>
        </w:tc>
        <w:tc>
          <w:tcPr>
            <w:tcW w:w="4661" w:type="dxa"/>
            <w:vAlign w:val="center"/>
          </w:tcPr>
          <w:p w:rsidR="004E5C7E" w:rsidRDefault="004E5C7E">
            <w:pPr>
              <w:spacing w:line="360" w:lineRule="exact"/>
              <w:jc w:val="center"/>
              <w:rPr>
                <w:rFonts w:ascii="宋体" w:hAnsi="宋体" w:cs="宋体"/>
                <w:b/>
                <w:szCs w:val="21"/>
              </w:rPr>
            </w:pPr>
            <w:r>
              <w:rPr>
                <w:rFonts w:ascii="宋体" w:hAnsi="宋体" w:cs="宋体" w:hint="eastAsia"/>
                <w:b/>
                <w:szCs w:val="21"/>
              </w:rPr>
              <w:t>货物名称</w:t>
            </w:r>
          </w:p>
        </w:tc>
        <w:tc>
          <w:tcPr>
            <w:tcW w:w="2706" w:type="dxa"/>
            <w:vAlign w:val="center"/>
          </w:tcPr>
          <w:p w:rsidR="004E5C7E" w:rsidRDefault="004E5C7E">
            <w:pPr>
              <w:spacing w:line="360" w:lineRule="exact"/>
              <w:jc w:val="center"/>
              <w:rPr>
                <w:rFonts w:ascii="宋体" w:hAnsi="宋体" w:cs="宋体"/>
                <w:b/>
                <w:szCs w:val="21"/>
              </w:rPr>
            </w:pPr>
            <w:r>
              <w:rPr>
                <w:rFonts w:ascii="宋体" w:hAnsi="宋体" w:cs="宋体" w:hint="eastAsia"/>
                <w:b/>
                <w:szCs w:val="21"/>
              </w:rPr>
              <w:t>数量</w:t>
            </w:r>
          </w:p>
        </w:tc>
      </w:tr>
      <w:tr w:rsidR="004E5C7E" w:rsidTr="004E5C7E">
        <w:trPr>
          <w:trHeight w:val="516"/>
        </w:trPr>
        <w:tc>
          <w:tcPr>
            <w:tcW w:w="1635" w:type="dxa"/>
            <w:tcBorders>
              <w:top w:val="single" w:sz="4" w:space="0" w:color="auto"/>
              <w:left w:val="single" w:sz="4" w:space="0" w:color="auto"/>
              <w:bottom w:val="single" w:sz="4" w:space="0" w:color="auto"/>
              <w:right w:val="single" w:sz="4" w:space="0" w:color="auto"/>
            </w:tcBorders>
            <w:vAlign w:val="center"/>
          </w:tcPr>
          <w:p w:rsidR="004E5C7E" w:rsidRDefault="004E5C7E">
            <w:pPr>
              <w:spacing w:line="240" w:lineRule="exact"/>
              <w:jc w:val="center"/>
              <w:rPr>
                <w:rFonts w:ascii="宋体" w:hAnsi="宋体"/>
                <w:szCs w:val="21"/>
              </w:rPr>
            </w:pPr>
            <w:r>
              <w:rPr>
                <w:rFonts w:ascii="宋体" w:hAnsi="宋体" w:hint="eastAsia"/>
                <w:szCs w:val="21"/>
              </w:rPr>
              <w:t>1</w:t>
            </w:r>
          </w:p>
        </w:tc>
        <w:tc>
          <w:tcPr>
            <w:tcW w:w="4661" w:type="dxa"/>
            <w:tcBorders>
              <w:top w:val="single" w:sz="4" w:space="0" w:color="auto"/>
              <w:left w:val="single" w:sz="4" w:space="0" w:color="auto"/>
              <w:bottom w:val="single" w:sz="4" w:space="0" w:color="auto"/>
              <w:right w:val="single" w:sz="4" w:space="0" w:color="auto"/>
            </w:tcBorders>
            <w:shd w:val="clear" w:color="auto" w:fill="auto"/>
            <w:vAlign w:val="center"/>
          </w:tcPr>
          <w:p w:rsidR="00161421" w:rsidRDefault="004E5C7E">
            <w:pPr>
              <w:jc w:val="center"/>
              <w:rPr>
                <w:bCs/>
              </w:rPr>
            </w:pPr>
            <w:r w:rsidRPr="004E5C7E">
              <w:rPr>
                <w:rFonts w:hint="eastAsia"/>
                <w:bCs/>
              </w:rPr>
              <w:t>正版软件台账专用管理系统</w:t>
            </w:r>
          </w:p>
        </w:tc>
        <w:tc>
          <w:tcPr>
            <w:tcW w:w="2706" w:type="dxa"/>
            <w:tcBorders>
              <w:top w:val="single" w:sz="4" w:space="0" w:color="auto"/>
              <w:left w:val="single" w:sz="4" w:space="0" w:color="auto"/>
              <w:bottom w:val="single" w:sz="4" w:space="0" w:color="auto"/>
              <w:right w:val="single" w:sz="4" w:space="0" w:color="auto"/>
            </w:tcBorders>
            <w:shd w:val="clear" w:color="auto" w:fill="auto"/>
            <w:vAlign w:val="center"/>
          </w:tcPr>
          <w:p w:rsidR="004E5C7E" w:rsidRDefault="004E5C7E">
            <w:pPr>
              <w:jc w:val="center"/>
              <w:rPr>
                <w:rFonts w:ascii="宋体" w:hAnsi="宋体"/>
                <w:szCs w:val="21"/>
              </w:rPr>
            </w:pPr>
            <w:r>
              <w:rPr>
                <w:rFonts w:ascii="宋体" w:hAnsi="宋体" w:hint="eastAsia"/>
                <w:szCs w:val="21"/>
              </w:rPr>
              <w:t>一套</w:t>
            </w:r>
          </w:p>
        </w:tc>
      </w:tr>
      <w:tr w:rsidR="004E5C7E" w:rsidTr="004E5C7E">
        <w:trPr>
          <w:trHeight w:val="476"/>
        </w:trPr>
        <w:tc>
          <w:tcPr>
            <w:tcW w:w="1635" w:type="dxa"/>
            <w:tcBorders>
              <w:top w:val="single" w:sz="4" w:space="0" w:color="auto"/>
              <w:left w:val="single" w:sz="4" w:space="0" w:color="auto"/>
              <w:bottom w:val="single" w:sz="4" w:space="0" w:color="auto"/>
              <w:right w:val="single" w:sz="4" w:space="0" w:color="auto"/>
            </w:tcBorders>
            <w:vAlign w:val="center"/>
          </w:tcPr>
          <w:p w:rsidR="004E5C7E" w:rsidRDefault="004E5C7E">
            <w:pPr>
              <w:spacing w:line="240" w:lineRule="exact"/>
              <w:jc w:val="center"/>
              <w:rPr>
                <w:rFonts w:ascii="宋体" w:hAnsi="宋体"/>
                <w:szCs w:val="21"/>
              </w:rPr>
            </w:pPr>
            <w:r>
              <w:rPr>
                <w:rFonts w:ascii="宋体" w:hAnsi="宋体" w:hint="eastAsia"/>
                <w:szCs w:val="21"/>
              </w:rPr>
              <w:t>2</w:t>
            </w:r>
          </w:p>
        </w:tc>
        <w:tc>
          <w:tcPr>
            <w:tcW w:w="4661" w:type="dxa"/>
            <w:tcBorders>
              <w:top w:val="nil"/>
              <w:left w:val="single" w:sz="4" w:space="0" w:color="auto"/>
              <w:bottom w:val="single" w:sz="4" w:space="0" w:color="auto"/>
              <w:right w:val="single" w:sz="4" w:space="0" w:color="auto"/>
            </w:tcBorders>
            <w:shd w:val="clear" w:color="auto" w:fill="auto"/>
            <w:vAlign w:val="center"/>
          </w:tcPr>
          <w:p w:rsidR="004E5C7E" w:rsidRDefault="004E5C7E" w:rsidP="004E5C7E">
            <w:pPr>
              <w:widowControl/>
              <w:jc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办公软件</w:t>
            </w:r>
          </w:p>
          <w:p w:rsidR="004E5C7E" w:rsidRDefault="004E5C7E" w:rsidP="004E5C7E">
            <w:pPr>
              <w:jc w:val="center"/>
            </w:pPr>
            <w:r>
              <w:rPr>
                <w:rFonts w:asciiTheme="minorEastAsia" w:eastAsiaTheme="minorEastAsia" w:hAnsiTheme="minorEastAsia" w:cstheme="minorEastAsia" w:hint="eastAsia"/>
                <w:bCs/>
                <w:szCs w:val="21"/>
              </w:rPr>
              <w:t>（定制版）</w:t>
            </w:r>
          </w:p>
        </w:tc>
        <w:tc>
          <w:tcPr>
            <w:tcW w:w="2706" w:type="dxa"/>
            <w:tcBorders>
              <w:top w:val="nil"/>
              <w:left w:val="single" w:sz="4" w:space="0" w:color="auto"/>
              <w:bottom w:val="single" w:sz="4" w:space="0" w:color="auto"/>
              <w:right w:val="single" w:sz="4" w:space="0" w:color="auto"/>
            </w:tcBorders>
            <w:shd w:val="clear" w:color="auto" w:fill="auto"/>
            <w:vAlign w:val="center"/>
          </w:tcPr>
          <w:p w:rsidR="004E5C7E" w:rsidRDefault="004E5C7E">
            <w:pPr>
              <w:jc w:val="center"/>
              <w:rPr>
                <w:rFonts w:ascii="宋体" w:hAnsi="宋体"/>
                <w:szCs w:val="21"/>
              </w:rPr>
            </w:pPr>
            <w:r>
              <w:rPr>
                <w:rFonts w:ascii="宋体" w:hAnsi="宋体" w:hint="eastAsia"/>
                <w:szCs w:val="21"/>
              </w:rPr>
              <w:t>一项</w:t>
            </w:r>
          </w:p>
        </w:tc>
      </w:tr>
      <w:tr w:rsidR="004E5C7E" w:rsidTr="004E5C7E">
        <w:trPr>
          <w:trHeight w:val="467"/>
        </w:trPr>
        <w:tc>
          <w:tcPr>
            <w:tcW w:w="1635" w:type="dxa"/>
            <w:tcBorders>
              <w:top w:val="single" w:sz="4" w:space="0" w:color="auto"/>
              <w:left w:val="single" w:sz="4" w:space="0" w:color="auto"/>
              <w:bottom w:val="single" w:sz="4" w:space="0" w:color="auto"/>
              <w:right w:val="single" w:sz="4" w:space="0" w:color="auto"/>
            </w:tcBorders>
            <w:vAlign w:val="center"/>
          </w:tcPr>
          <w:p w:rsidR="004E5C7E" w:rsidRDefault="004E5C7E">
            <w:pPr>
              <w:spacing w:line="240" w:lineRule="exact"/>
              <w:jc w:val="center"/>
              <w:rPr>
                <w:rFonts w:ascii="宋体" w:hAnsi="宋体"/>
                <w:szCs w:val="21"/>
              </w:rPr>
            </w:pPr>
            <w:r>
              <w:rPr>
                <w:rFonts w:ascii="宋体" w:hAnsi="宋体" w:hint="eastAsia"/>
                <w:szCs w:val="21"/>
              </w:rPr>
              <w:t>3</w:t>
            </w:r>
          </w:p>
        </w:tc>
        <w:tc>
          <w:tcPr>
            <w:tcW w:w="4661" w:type="dxa"/>
            <w:tcBorders>
              <w:top w:val="nil"/>
              <w:left w:val="single" w:sz="4" w:space="0" w:color="auto"/>
              <w:bottom w:val="single" w:sz="4" w:space="0" w:color="auto"/>
              <w:right w:val="single" w:sz="4" w:space="0" w:color="auto"/>
            </w:tcBorders>
            <w:shd w:val="clear" w:color="auto" w:fill="auto"/>
            <w:vAlign w:val="center"/>
          </w:tcPr>
          <w:p w:rsidR="004E5C7E" w:rsidRDefault="004E5C7E">
            <w:pPr>
              <w:jc w:val="center"/>
            </w:pPr>
            <w:r>
              <w:rPr>
                <w:rFonts w:asciiTheme="minorEastAsia" w:eastAsiaTheme="minorEastAsia" w:hAnsiTheme="minorEastAsia" w:cstheme="minorEastAsia" w:hint="eastAsia"/>
                <w:bCs/>
                <w:szCs w:val="21"/>
              </w:rPr>
              <w:t>办公软件</w:t>
            </w:r>
          </w:p>
        </w:tc>
        <w:tc>
          <w:tcPr>
            <w:tcW w:w="2706" w:type="dxa"/>
            <w:tcBorders>
              <w:top w:val="nil"/>
              <w:left w:val="single" w:sz="4" w:space="0" w:color="auto"/>
              <w:bottom w:val="single" w:sz="4" w:space="0" w:color="auto"/>
              <w:right w:val="single" w:sz="4" w:space="0" w:color="auto"/>
            </w:tcBorders>
            <w:shd w:val="clear" w:color="auto" w:fill="auto"/>
            <w:vAlign w:val="center"/>
          </w:tcPr>
          <w:p w:rsidR="004E5C7E" w:rsidRDefault="004E5C7E">
            <w:pPr>
              <w:jc w:val="center"/>
              <w:rPr>
                <w:rFonts w:ascii="宋体" w:hAnsi="宋体"/>
                <w:szCs w:val="21"/>
              </w:rPr>
            </w:pPr>
            <w:r>
              <w:rPr>
                <w:rFonts w:ascii="宋体" w:hAnsi="宋体" w:hint="eastAsia"/>
                <w:szCs w:val="21"/>
              </w:rPr>
              <w:t>10套</w:t>
            </w:r>
          </w:p>
        </w:tc>
      </w:tr>
      <w:tr w:rsidR="004E5C7E" w:rsidTr="004E5C7E">
        <w:trPr>
          <w:trHeight w:val="473"/>
        </w:trPr>
        <w:tc>
          <w:tcPr>
            <w:tcW w:w="1635" w:type="dxa"/>
            <w:tcBorders>
              <w:top w:val="single" w:sz="4" w:space="0" w:color="auto"/>
              <w:left w:val="single" w:sz="4" w:space="0" w:color="auto"/>
              <w:bottom w:val="single" w:sz="4" w:space="0" w:color="auto"/>
              <w:right w:val="single" w:sz="4" w:space="0" w:color="auto"/>
            </w:tcBorders>
            <w:vAlign w:val="center"/>
          </w:tcPr>
          <w:p w:rsidR="004E5C7E" w:rsidRDefault="004E5C7E">
            <w:pPr>
              <w:jc w:val="center"/>
              <w:rPr>
                <w:rFonts w:ascii="宋体" w:hAnsi="宋体" w:cs="宋体"/>
                <w:szCs w:val="21"/>
              </w:rPr>
            </w:pPr>
            <w:r>
              <w:rPr>
                <w:rFonts w:ascii="宋体" w:hAnsi="宋体" w:hint="eastAsia"/>
                <w:szCs w:val="21"/>
              </w:rPr>
              <w:t>4</w:t>
            </w:r>
          </w:p>
        </w:tc>
        <w:tc>
          <w:tcPr>
            <w:tcW w:w="4661" w:type="dxa"/>
            <w:tcBorders>
              <w:top w:val="single" w:sz="4" w:space="0" w:color="auto"/>
              <w:left w:val="single" w:sz="4" w:space="0" w:color="auto"/>
              <w:bottom w:val="single" w:sz="4" w:space="0" w:color="auto"/>
              <w:right w:val="single" w:sz="4" w:space="0" w:color="auto"/>
            </w:tcBorders>
            <w:shd w:val="clear" w:color="auto" w:fill="auto"/>
            <w:vAlign w:val="center"/>
          </w:tcPr>
          <w:p w:rsidR="004E5C7E" w:rsidRDefault="004E5C7E">
            <w:pPr>
              <w:jc w:val="center"/>
              <w:rPr>
                <w:rFonts w:ascii="新宋体" w:eastAsia="新宋体" w:hAnsi="新宋体" w:cs="宋体"/>
                <w:szCs w:val="21"/>
              </w:rPr>
            </w:pPr>
            <w:r>
              <w:rPr>
                <w:rFonts w:hint="eastAsia"/>
              </w:rPr>
              <w:t>操作系统</w:t>
            </w:r>
          </w:p>
        </w:tc>
        <w:tc>
          <w:tcPr>
            <w:tcW w:w="2706" w:type="dxa"/>
            <w:tcBorders>
              <w:top w:val="single" w:sz="4" w:space="0" w:color="auto"/>
              <w:left w:val="single" w:sz="4" w:space="0" w:color="auto"/>
              <w:bottom w:val="single" w:sz="4" w:space="0" w:color="auto"/>
              <w:right w:val="single" w:sz="4" w:space="0" w:color="auto"/>
            </w:tcBorders>
            <w:shd w:val="clear" w:color="auto" w:fill="auto"/>
            <w:vAlign w:val="center"/>
          </w:tcPr>
          <w:p w:rsidR="004E5C7E" w:rsidRDefault="004E5C7E">
            <w:pPr>
              <w:jc w:val="center"/>
              <w:rPr>
                <w:rFonts w:ascii="宋体" w:hAnsi="宋体"/>
                <w:szCs w:val="21"/>
              </w:rPr>
            </w:pPr>
            <w:r>
              <w:rPr>
                <w:rFonts w:ascii="宋体" w:hAnsi="宋体" w:hint="eastAsia"/>
                <w:szCs w:val="21"/>
              </w:rPr>
              <w:t>450套</w:t>
            </w:r>
          </w:p>
        </w:tc>
      </w:tr>
    </w:tbl>
    <w:p w:rsidR="005F0C67" w:rsidRDefault="005F0C67">
      <w:pPr>
        <w:snapToGrid w:val="0"/>
        <w:spacing w:line="360" w:lineRule="exact"/>
        <w:ind w:firstLineChars="200" w:firstLine="420"/>
        <w:rPr>
          <w:rFonts w:ascii="宋体" w:hAnsi="宋体" w:cs="Arial"/>
          <w:szCs w:val="21"/>
        </w:rPr>
      </w:pPr>
    </w:p>
    <w:p w:rsidR="005F0C67" w:rsidRDefault="004E5C7E">
      <w:pPr>
        <w:snapToGrid w:val="0"/>
        <w:spacing w:line="360" w:lineRule="exact"/>
        <w:ind w:firstLineChars="200" w:firstLine="420"/>
        <w:rPr>
          <w:rFonts w:ascii="宋体" w:hAnsi="宋体" w:cs="Arial"/>
          <w:szCs w:val="21"/>
        </w:rPr>
      </w:pPr>
      <w:r>
        <w:rPr>
          <w:rFonts w:ascii="宋体" w:hAnsi="宋体" w:cs="Arial" w:hint="eastAsia"/>
          <w:szCs w:val="21"/>
        </w:rPr>
        <w:t>如需进一步了解详细内容，详见招标文件。</w:t>
      </w:r>
    </w:p>
    <w:p w:rsidR="005F0C67" w:rsidRDefault="004E5C7E">
      <w:pPr>
        <w:snapToGrid w:val="0"/>
        <w:spacing w:line="420" w:lineRule="exact"/>
        <w:ind w:left="413" w:hangingChars="196" w:hanging="413"/>
        <w:rPr>
          <w:rFonts w:ascii="宋体" w:hAnsi="宋体" w:cs="Arial"/>
          <w:szCs w:val="21"/>
        </w:rPr>
      </w:pPr>
      <w:r>
        <w:rPr>
          <w:rFonts w:ascii="宋体" w:hAnsi="宋体" w:cs="Arial" w:hint="eastAsia"/>
          <w:b/>
          <w:szCs w:val="21"/>
        </w:rPr>
        <w:t>七、本项目需要落实的政府采购政策：</w:t>
      </w:r>
      <w:r>
        <w:rPr>
          <w:rFonts w:ascii="宋体" w:hAnsi="宋体" w:cs="Arial" w:hint="eastAsia"/>
          <w:szCs w:val="21"/>
        </w:rPr>
        <w:t>《政府采购促进中小企业发展暂行办法》（财库〔2011〕181号）、《关于政府采购支持监狱企业发展有关问题的通知》财库〔2014〕68号、财政部 《环保总局关于环境标志产品政府采购实施的意见》（财库〔2006〕90号）、财政部国家发展改革委关于印发《节能产品政府采购实施意见》的通知（财库〔2004〕185号</w:t>
      </w:r>
      <w:r>
        <w:rPr>
          <w:rFonts w:ascii="宋体" w:hAnsi="宋体" w:cs="Arial"/>
          <w:szCs w:val="21"/>
        </w:rPr>
        <w:t>）</w:t>
      </w:r>
      <w:r>
        <w:rPr>
          <w:rFonts w:ascii="宋体" w:hAnsi="宋体" w:cs="Arial" w:hint="eastAsia"/>
          <w:szCs w:val="21"/>
        </w:rPr>
        <w:t>、</w:t>
      </w:r>
      <w:r>
        <w:rPr>
          <w:rFonts w:ascii="宋体" w:hAnsi="宋体" w:cs="宋体" w:hint="eastAsia"/>
          <w:szCs w:val="20"/>
        </w:rPr>
        <w:t>《关于促进残疾人就业政府采购政策的通知》(财库〔2017〕141号)、《政府采购中查询及使用信用记录有关问题的通知》（财库【2016】125号）</w:t>
      </w:r>
      <w:r>
        <w:rPr>
          <w:rFonts w:ascii="宋体" w:hAnsi="宋体" w:cs="Arial" w:hint="eastAsia"/>
          <w:szCs w:val="21"/>
        </w:rPr>
        <w:t>。</w:t>
      </w:r>
    </w:p>
    <w:p w:rsidR="005F0C67" w:rsidRDefault="004E5C7E">
      <w:pPr>
        <w:spacing w:line="420" w:lineRule="exact"/>
        <w:rPr>
          <w:rFonts w:ascii="宋体" w:hAnsi="宋体"/>
          <w:b/>
          <w:spacing w:val="-4"/>
          <w:szCs w:val="21"/>
        </w:rPr>
      </w:pPr>
      <w:r>
        <w:rPr>
          <w:rFonts w:ascii="宋体" w:hAnsi="宋体" w:hint="eastAsia"/>
          <w:b/>
          <w:spacing w:val="-4"/>
          <w:szCs w:val="21"/>
        </w:rPr>
        <w:t>八、投标人资格条件：</w:t>
      </w:r>
    </w:p>
    <w:p w:rsidR="005F0C67" w:rsidRDefault="004E5C7E" w:rsidP="004E5C7E">
      <w:pPr>
        <w:snapToGrid w:val="0"/>
        <w:spacing w:line="420" w:lineRule="exact"/>
        <w:ind w:firstLineChars="225" w:firstLine="473"/>
        <w:rPr>
          <w:rFonts w:ascii="宋体" w:hAnsi="宋体" w:cs="Arial"/>
          <w:szCs w:val="21"/>
        </w:rPr>
      </w:pPr>
      <w:r>
        <w:rPr>
          <w:rFonts w:ascii="宋体" w:hAnsi="宋体" w:cs="Arial" w:hint="eastAsia"/>
          <w:szCs w:val="21"/>
        </w:rPr>
        <w:t>1、符合《中华人民共和国政府采购法》第二十二条规定的条件，国内注册，生产或经营本次采购货物或服务的供应商；</w:t>
      </w:r>
    </w:p>
    <w:p w:rsidR="005F0C67" w:rsidRDefault="004E5C7E">
      <w:pPr>
        <w:snapToGrid w:val="0"/>
        <w:spacing w:line="420" w:lineRule="exact"/>
        <w:ind w:firstLineChars="200" w:firstLine="420"/>
        <w:rPr>
          <w:rFonts w:ascii="宋体" w:hAnsi="宋体" w:cs="Arial"/>
          <w:szCs w:val="21"/>
        </w:rPr>
      </w:pPr>
      <w:r>
        <w:rPr>
          <w:rFonts w:ascii="宋体" w:hAnsi="宋体" w:cs="Arial" w:hint="eastAsia"/>
          <w:szCs w:val="21"/>
        </w:rPr>
        <w:t>2、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不得参与政府采购活动；</w:t>
      </w:r>
    </w:p>
    <w:p w:rsidR="005F0C67" w:rsidRDefault="004E5C7E">
      <w:pPr>
        <w:snapToGrid w:val="0"/>
        <w:spacing w:line="420" w:lineRule="exact"/>
        <w:ind w:firstLineChars="200" w:firstLine="420"/>
        <w:rPr>
          <w:rFonts w:ascii="宋体" w:hAnsi="宋体" w:cs="Arial"/>
          <w:szCs w:val="21"/>
        </w:rPr>
      </w:pPr>
      <w:r>
        <w:rPr>
          <w:rFonts w:ascii="宋体" w:hAnsi="宋体" w:cs="Arial" w:hint="eastAsia"/>
          <w:szCs w:val="21"/>
        </w:rPr>
        <w:lastRenderedPageBreak/>
        <w:t>3、本项目不接受联合体投标。</w:t>
      </w:r>
    </w:p>
    <w:p w:rsidR="005F0C67" w:rsidRDefault="004E5C7E">
      <w:pPr>
        <w:spacing w:line="420" w:lineRule="exact"/>
        <w:rPr>
          <w:rFonts w:ascii="宋体" w:hAnsi="宋体"/>
          <w:b/>
          <w:spacing w:val="-4"/>
          <w:szCs w:val="21"/>
        </w:rPr>
      </w:pPr>
      <w:r>
        <w:rPr>
          <w:rFonts w:ascii="宋体" w:hAnsi="宋体" w:hint="eastAsia"/>
          <w:b/>
          <w:spacing w:val="-4"/>
          <w:szCs w:val="21"/>
        </w:rPr>
        <w:t>九、招标文件的发售：</w:t>
      </w:r>
    </w:p>
    <w:p w:rsidR="005F0C67" w:rsidRDefault="004E5C7E">
      <w:pPr>
        <w:spacing w:line="420" w:lineRule="exact"/>
        <w:ind w:leftChars="180" w:left="681" w:hangingChars="150" w:hanging="303"/>
        <w:rPr>
          <w:rFonts w:ascii="宋体" w:hAnsi="宋体"/>
          <w:spacing w:val="-4"/>
          <w:szCs w:val="21"/>
        </w:rPr>
      </w:pPr>
      <w:r>
        <w:rPr>
          <w:rFonts w:ascii="宋体" w:hAnsi="宋体" w:hint="eastAsia"/>
          <w:spacing w:val="-4"/>
          <w:szCs w:val="21"/>
        </w:rPr>
        <w:t>1、发售时间：</w:t>
      </w:r>
      <w:r>
        <w:rPr>
          <w:rFonts w:ascii="宋体" w:hAnsi="宋体" w:hint="eastAsia"/>
          <w:spacing w:val="-4"/>
          <w:szCs w:val="21"/>
          <w:u w:val="single"/>
        </w:rPr>
        <w:t>2018</w:t>
      </w:r>
      <w:r>
        <w:rPr>
          <w:rFonts w:ascii="宋体" w:hAnsi="宋体" w:hint="eastAsia"/>
          <w:spacing w:val="-4"/>
          <w:szCs w:val="21"/>
        </w:rPr>
        <w:t>年10月</w:t>
      </w:r>
      <w:del w:id="15" w:author="NTKO" w:date="2018-10-10T10:40:00Z">
        <w:r w:rsidDel="00245B18">
          <w:rPr>
            <w:rFonts w:ascii="宋体" w:hAnsi="宋体" w:hint="eastAsia"/>
            <w:spacing w:val="-4"/>
            <w:szCs w:val="21"/>
          </w:rPr>
          <w:delText xml:space="preserve">  </w:delText>
        </w:r>
      </w:del>
      <w:ins w:id="16" w:author="NTKO" w:date="2018-10-10T10:40:00Z">
        <w:r w:rsidR="00245B18">
          <w:rPr>
            <w:rFonts w:ascii="宋体" w:hAnsi="宋体" w:hint="eastAsia"/>
            <w:spacing w:val="-4"/>
            <w:szCs w:val="21"/>
          </w:rPr>
          <w:t>1</w:t>
        </w:r>
      </w:ins>
      <w:ins w:id="17" w:author="NTKO" w:date="2018-10-12T18:53:00Z">
        <w:r w:rsidR="00B7261C">
          <w:rPr>
            <w:rFonts w:ascii="宋体" w:hAnsi="宋体" w:hint="eastAsia"/>
            <w:spacing w:val="-4"/>
            <w:szCs w:val="21"/>
          </w:rPr>
          <w:t>6</w:t>
        </w:r>
      </w:ins>
      <w:r>
        <w:rPr>
          <w:rFonts w:ascii="宋体" w:hAnsi="宋体" w:hint="eastAsia"/>
          <w:spacing w:val="-4"/>
          <w:szCs w:val="21"/>
        </w:rPr>
        <w:t>日至</w:t>
      </w:r>
      <w:r>
        <w:rPr>
          <w:rFonts w:ascii="宋体" w:hAnsi="宋体" w:hint="eastAsia"/>
          <w:spacing w:val="-4"/>
          <w:szCs w:val="21"/>
          <w:u w:val="single"/>
        </w:rPr>
        <w:t>2018</w:t>
      </w:r>
      <w:r>
        <w:rPr>
          <w:rFonts w:ascii="宋体" w:hAnsi="宋体" w:hint="eastAsia"/>
          <w:spacing w:val="-4"/>
          <w:szCs w:val="21"/>
        </w:rPr>
        <w:t>年10月</w:t>
      </w:r>
      <w:del w:id="18" w:author="NTKO" w:date="2018-10-10T10:40:00Z">
        <w:r w:rsidDel="00245B18">
          <w:rPr>
            <w:rFonts w:ascii="宋体" w:hAnsi="宋体" w:hint="eastAsia"/>
            <w:spacing w:val="-4"/>
            <w:szCs w:val="21"/>
          </w:rPr>
          <w:delText xml:space="preserve">  </w:delText>
        </w:r>
      </w:del>
      <w:ins w:id="19" w:author="NTKO" w:date="2018-10-11T11:34:00Z">
        <w:r w:rsidR="006272AB">
          <w:rPr>
            <w:rFonts w:ascii="宋体" w:hAnsi="宋体" w:hint="eastAsia"/>
            <w:spacing w:val="-4"/>
            <w:szCs w:val="21"/>
          </w:rPr>
          <w:t>22</w:t>
        </w:r>
      </w:ins>
      <w:r>
        <w:rPr>
          <w:rFonts w:ascii="宋体" w:hAnsi="宋体" w:hint="eastAsia"/>
          <w:spacing w:val="-4"/>
          <w:szCs w:val="21"/>
        </w:rPr>
        <w:t>日正常工作时间（法定公休日、法定节假日除外）；</w:t>
      </w:r>
    </w:p>
    <w:p w:rsidR="005F0C67" w:rsidRDefault="004E5C7E" w:rsidP="004E5C7E">
      <w:pPr>
        <w:spacing w:line="420" w:lineRule="exact"/>
        <w:ind w:firstLineChars="199" w:firstLine="402"/>
        <w:rPr>
          <w:rFonts w:ascii="宋体" w:hAnsi="宋体"/>
          <w:spacing w:val="-4"/>
          <w:szCs w:val="21"/>
        </w:rPr>
      </w:pPr>
      <w:r>
        <w:rPr>
          <w:rFonts w:ascii="宋体" w:hAnsi="宋体" w:hint="eastAsia"/>
          <w:spacing w:val="-4"/>
          <w:szCs w:val="21"/>
        </w:rPr>
        <w:t>2、发售地点：广西壮族自治区建设工程机电设备招标中心3楼301室（广西</w:t>
      </w:r>
      <w:r>
        <w:rPr>
          <w:rFonts w:ascii="宋体" w:hAnsi="宋体"/>
          <w:spacing w:val="-4"/>
          <w:szCs w:val="21"/>
        </w:rPr>
        <w:t>南宁市纬武路165号</w:t>
      </w:r>
      <w:r>
        <w:rPr>
          <w:rFonts w:ascii="宋体" w:hAnsi="宋体" w:hint="eastAsia"/>
          <w:spacing w:val="-4"/>
          <w:szCs w:val="21"/>
        </w:rPr>
        <w:t>）；</w:t>
      </w:r>
    </w:p>
    <w:p w:rsidR="005F0C67" w:rsidRDefault="004E5C7E" w:rsidP="004E5C7E">
      <w:pPr>
        <w:spacing w:line="420" w:lineRule="exact"/>
        <w:ind w:firstLineChars="199" w:firstLine="402"/>
        <w:rPr>
          <w:rFonts w:ascii="宋体" w:hAnsi="宋体"/>
          <w:spacing w:val="-4"/>
          <w:szCs w:val="21"/>
        </w:rPr>
      </w:pPr>
      <w:r>
        <w:rPr>
          <w:rFonts w:ascii="宋体" w:hAnsi="宋体" w:hint="eastAsia"/>
          <w:spacing w:val="-4"/>
          <w:szCs w:val="21"/>
        </w:rPr>
        <w:t>3、售 价：招标文件工本费每份</w:t>
      </w:r>
      <w:r>
        <w:rPr>
          <w:rFonts w:ascii="宋体" w:hAnsi="宋体" w:hint="eastAsia"/>
          <w:spacing w:val="-4"/>
          <w:szCs w:val="21"/>
          <w:u w:val="single"/>
        </w:rPr>
        <w:t>300</w:t>
      </w:r>
      <w:r>
        <w:rPr>
          <w:rFonts w:ascii="宋体" w:hAnsi="宋体" w:hint="eastAsia"/>
          <w:spacing w:val="-4"/>
          <w:szCs w:val="21"/>
        </w:rPr>
        <w:t>元，售后不退。恕不办理邮寄。</w:t>
      </w:r>
    </w:p>
    <w:p w:rsidR="005F0C67" w:rsidRDefault="004E5C7E" w:rsidP="004E5C7E">
      <w:pPr>
        <w:spacing w:line="420" w:lineRule="exact"/>
        <w:ind w:firstLineChars="199" w:firstLine="402"/>
        <w:rPr>
          <w:rFonts w:ascii="宋体" w:hAnsi="宋体"/>
          <w:spacing w:val="-4"/>
          <w:szCs w:val="21"/>
        </w:rPr>
      </w:pPr>
      <w:r>
        <w:rPr>
          <w:rFonts w:ascii="宋体" w:hAnsi="宋体" w:hint="eastAsia"/>
          <w:spacing w:val="-4"/>
          <w:szCs w:val="21"/>
        </w:rPr>
        <w:t>4、请有意且符合投标资格条件者，请于</w:t>
      </w:r>
      <w:r>
        <w:rPr>
          <w:rFonts w:ascii="宋体" w:hAnsi="宋体" w:hint="eastAsia"/>
          <w:spacing w:val="-4"/>
          <w:szCs w:val="21"/>
          <w:u w:val="single"/>
        </w:rPr>
        <w:t>2018</w:t>
      </w:r>
      <w:r>
        <w:rPr>
          <w:rFonts w:ascii="宋体" w:hAnsi="宋体" w:hint="eastAsia"/>
          <w:spacing w:val="-4"/>
          <w:szCs w:val="21"/>
        </w:rPr>
        <w:t>年10月</w:t>
      </w:r>
      <w:del w:id="20" w:author="NTKO" w:date="2018-10-10T10:40:00Z">
        <w:r w:rsidDel="00245B18">
          <w:rPr>
            <w:rFonts w:ascii="宋体" w:hAnsi="宋体" w:hint="eastAsia"/>
            <w:spacing w:val="-4"/>
            <w:szCs w:val="21"/>
          </w:rPr>
          <w:delText xml:space="preserve">  </w:delText>
        </w:r>
      </w:del>
      <w:ins w:id="21" w:author="NTKO" w:date="2018-10-10T10:40:00Z">
        <w:r w:rsidR="00245B18">
          <w:rPr>
            <w:rFonts w:ascii="宋体" w:hAnsi="宋体" w:hint="eastAsia"/>
            <w:spacing w:val="-4"/>
            <w:szCs w:val="21"/>
          </w:rPr>
          <w:t>1</w:t>
        </w:r>
      </w:ins>
      <w:ins w:id="22" w:author="NTKO" w:date="2018-10-12T18:53:00Z">
        <w:r w:rsidR="00B7261C">
          <w:rPr>
            <w:rFonts w:ascii="宋体" w:hAnsi="宋体" w:hint="eastAsia"/>
            <w:spacing w:val="-4"/>
            <w:szCs w:val="21"/>
          </w:rPr>
          <w:t>6</w:t>
        </w:r>
      </w:ins>
      <w:r>
        <w:rPr>
          <w:rFonts w:ascii="宋体" w:hAnsi="宋体" w:hint="eastAsia"/>
          <w:spacing w:val="-4"/>
          <w:szCs w:val="21"/>
        </w:rPr>
        <w:t>日至10月</w:t>
      </w:r>
      <w:del w:id="23" w:author="NTKO" w:date="2018-10-10T10:40:00Z">
        <w:r w:rsidDel="00245B18">
          <w:rPr>
            <w:rFonts w:ascii="宋体" w:hAnsi="宋体" w:hint="eastAsia"/>
            <w:spacing w:val="-4"/>
            <w:szCs w:val="21"/>
          </w:rPr>
          <w:delText xml:space="preserve">  </w:delText>
        </w:r>
      </w:del>
      <w:ins w:id="24" w:author="NTKO" w:date="2018-10-11T11:34:00Z">
        <w:r w:rsidR="006272AB">
          <w:rPr>
            <w:rFonts w:ascii="宋体" w:hAnsi="宋体" w:hint="eastAsia"/>
            <w:spacing w:val="-4"/>
            <w:szCs w:val="21"/>
          </w:rPr>
          <w:t>22</w:t>
        </w:r>
      </w:ins>
      <w:r>
        <w:rPr>
          <w:rFonts w:ascii="宋体" w:hAnsi="宋体" w:hint="eastAsia"/>
          <w:spacing w:val="-4"/>
          <w:szCs w:val="21"/>
        </w:rPr>
        <w:t>日</w:t>
      </w:r>
      <w:del w:id="25" w:author="NTKO" w:date="2018-10-10T10:40:00Z">
        <w:r w:rsidDel="00245B18">
          <w:rPr>
            <w:rFonts w:ascii="宋体" w:hAnsi="宋体" w:hint="eastAsia"/>
            <w:spacing w:val="-4"/>
            <w:szCs w:val="21"/>
          </w:rPr>
          <w:delText xml:space="preserve">  </w:delText>
        </w:r>
      </w:del>
      <w:r>
        <w:rPr>
          <w:rFonts w:ascii="宋体" w:hAnsi="宋体" w:hint="eastAsia"/>
          <w:spacing w:val="-4"/>
          <w:szCs w:val="21"/>
        </w:rPr>
        <w:t>正常工作时间（法定公休日、法定节假日除外），由法定代表人携带本人有效的身份证正反面复印件、有效的营业执照副本复印件；或者由委托代理人携带本人有效的身份证正反面复印件、有效的授权委托书原件、有效的营业执照副本复印件</w:t>
      </w:r>
      <w:r>
        <w:rPr>
          <w:rFonts w:ascii="宋体" w:hAnsi="宋体" w:hint="eastAsia"/>
          <w:bCs/>
          <w:spacing w:val="-4"/>
          <w:szCs w:val="21"/>
        </w:rPr>
        <w:t>到广西南宁市纬武路165号301室报名和购买招标文件</w:t>
      </w:r>
      <w:r>
        <w:rPr>
          <w:rFonts w:ascii="宋体" w:hAnsi="宋体" w:hint="eastAsia"/>
          <w:spacing w:val="-4"/>
          <w:szCs w:val="21"/>
        </w:rPr>
        <w:t>。</w:t>
      </w:r>
    </w:p>
    <w:p w:rsidR="005F0C67" w:rsidRDefault="004E5C7E">
      <w:pPr>
        <w:spacing w:line="420" w:lineRule="exact"/>
        <w:rPr>
          <w:rFonts w:ascii="宋体" w:hAnsi="宋体"/>
          <w:b/>
          <w:spacing w:val="-4"/>
          <w:szCs w:val="21"/>
        </w:rPr>
      </w:pPr>
      <w:r>
        <w:rPr>
          <w:rFonts w:ascii="宋体" w:hAnsi="宋体" w:hint="eastAsia"/>
          <w:b/>
          <w:spacing w:val="-4"/>
          <w:szCs w:val="21"/>
        </w:rPr>
        <w:t>十、投标保证金：</w:t>
      </w:r>
    </w:p>
    <w:p w:rsidR="005F0C67" w:rsidRDefault="004E5C7E" w:rsidP="004E5C7E">
      <w:pPr>
        <w:spacing w:line="420" w:lineRule="exact"/>
        <w:ind w:firstLineChars="202" w:firstLine="400"/>
        <w:rPr>
          <w:rFonts w:ascii="宋体" w:hAnsi="宋体"/>
          <w:spacing w:val="-6"/>
          <w:szCs w:val="21"/>
        </w:rPr>
      </w:pPr>
      <w:r>
        <w:rPr>
          <w:rFonts w:ascii="宋体" w:hAnsi="宋体" w:hint="eastAsia"/>
          <w:spacing w:val="-6"/>
          <w:szCs w:val="21"/>
        </w:rPr>
        <w:t>1、投标保证金：人民币贰万元整（¥20000.00）。</w:t>
      </w:r>
    </w:p>
    <w:p w:rsidR="005F0C67" w:rsidRDefault="004E5C7E">
      <w:pPr>
        <w:spacing w:line="420" w:lineRule="exact"/>
        <w:ind w:firstLineChars="200" w:firstLine="404"/>
        <w:rPr>
          <w:rFonts w:ascii="宋体" w:hAnsi="宋体"/>
          <w:spacing w:val="-4"/>
          <w:szCs w:val="21"/>
          <w:u w:val="single"/>
        </w:rPr>
      </w:pPr>
      <w:r>
        <w:rPr>
          <w:rFonts w:ascii="宋体" w:hAnsi="宋体" w:hint="eastAsia"/>
          <w:spacing w:val="-4"/>
          <w:szCs w:val="21"/>
        </w:rPr>
        <w:t>2、投标人应于投标截止时间前将投标保证金以基本户转账、电汇形式交至</w:t>
      </w:r>
      <w:r>
        <w:rPr>
          <w:rFonts w:ascii="宋体" w:hAnsi="宋体" w:hint="eastAsia"/>
          <w:spacing w:val="-4"/>
          <w:szCs w:val="21"/>
          <w:u w:val="single"/>
        </w:rPr>
        <w:t>广西壮族自治区建设工程机电设备招标中心</w:t>
      </w:r>
      <w:r>
        <w:rPr>
          <w:rFonts w:ascii="宋体" w:hAnsi="宋体" w:hint="eastAsia"/>
          <w:spacing w:val="-4"/>
          <w:szCs w:val="21"/>
        </w:rPr>
        <w:t>账户上。开户银行：</w:t>
      </w:r>
      <w:r>
        <w:rPr>
          <w:rFonts w:ascii="宋体" w:hAnsi="宋体" w:hint="eastAsia"/>
          <w:spacing w:val="-4"/>
          <w:szCs w:val="21"/>
          <w:u w:val="single"/>
        </w:rPr>
        <w:t>招商银行南宁分行营业部</w:t>
      </w:r>
      <w:r>
        <w:rPr>
          <w:rFonts w:ascii="宋体" w:hAnsi="宋体" w:hint="eastAsia"/>
          <w:spacing w:val="-4"/>
          <w:szCs w:val="21"/>
        </w:rPr>
        <w:t>，银行账号：</w:t>
      </w:r>
      <w:r>
        <w:rPr>
          <w:rFonts w:ascii="宋体" w:hAnsi="宋体"/>
          <w:spacing w:val="-4"/>
          <w:szCs w:val="21"/>
          <w:u w:val="single"/>
        </w:rPr>
        <w:t>7719 0142 3310 201</w:t>
      </w:r>
      <w:r>
        <w:rPr>
          <w:rFonts w:ascii="宋体" w:hAnsi="宋体" w:hint="eastAsia"/>
          <w:spacing w:val="-4"/>
          <w:szCs w:val="21"/>
        </w:rPr>
        <w:t>。</w:t>
      </w:r>
    </w:p>
    <w:p w:rsidR="005F0C67" w:rsidRDefault="004E5C7E">
      <w:pPr>
        <w:widowControl/>
        <w:spacing w:line="420" w:lineRule="exact"/>
        <w:jc w:val="left"/>
        <w:rPr>
          <w:rFonts w:ascii="宋体" w:hAnsi="宋体" w:cs="宋体"/>
          <w:kern w:val="0"/>
          <w:szCs w:val="21"/>
        </w:rPr>
      </w:pPr>
      <w:r>
        <w:rPr>
          <w:rFonts w:ascii="宋体" w:hAnsi="宋体" w:hint="eastAsia"/>
          <w:b/>
          <w:szCs w:val="21"/>
        </w:rPr>
        <w:t>十一、投标截止时间和地点：</w:t>
      </w:r>
      <w:r>
        <w:rPr>
          <w:rFonts w:ascii="宋体" w:hAnsi="宋体" w:hint="eastAsia"/>
          <w:kern w:val="0"/>
          <w:szCs w:val="21"/>
        </w:rPr>
        <w:t>投标人应于</w:t>
      </w:r>
      <w:r>
        <w:rPr>
          <w:rFonts w:ascii="宋体" w:hAnsi="宋体" w:hint="eastAsia"/>
          <w:kern w:val="0"/>
          <w:szCs w:val="21"/>
          <w:u w:val="single"/>
        </w:rPr>
        <w:t>2018年</w:t>
      </w:r>
      <w:del w:id="26" w:author="NTKO" w:date="2018-10-10T10:40:00Z">
        <w:r w:rsidDel="00245B18">
          <w:rPr>
            <w:rFonts w:ascii="宋体" w:hAnsi="宋体" w:hint="eastAsia"/>
            <w:kern w:val="0"/>
            <w:szCs w:val="21"/>
            <w:u w:val="single"/>
          </w:rPr>
          <w:delText>10</w:delText>
        </w:r>
      </w:del>
      <w:ins w:id="27" w:author="NTKO" w:date="2018-10-10T10:40:00Z">
        <w:r w:rsidR="00245B18">
          <w:rPr>
            <w:rFonts w:ascii="宋体" w:hAnsi="宋体" w:hint="eastAsia"/>
            <w:kern w:val="0"/>
            <w:szCs w:val="21"/>
            <w:u w:val="single"/>
          </w:rPr>
          <w:t>11</w:t>
        </w:r>
      </w:ins>
      <w:r>
        <w:rPr>
          <w:rFonts w:ascii="宋体" w:hAnsi="宋体" w:hint="eastAsia"/>
          <w:kern w:val="0"/>
          <w:szCs w:val="21"/>
          <w:u w:val="single"/>
        </w:rPr>
        <w:t>月</w:t>
      </w:r>
      <w:del w:id="28" w:author="NTKO" w:date="2018-10-10T10:40:00Z">
        <w:r w:rsidDel="00245B18">
          <w:rPr>
            <w:rFonts w:ascii="宋体" w:hAnsi="宋体" w:hint="eastAsia"/>
            <w:kern w:val="0"/>
            <w:szCs w:val="21"/>
            <w:u w:val="single"/>
          </w:rPr>
          <w:delText xml:space="preserve">  </w:delText>
        </w:r>
      </w:del>
      <w:ins w:id="29" w:author="NTKO" w:date="2018-10-10T10:40:00Z">
        <w:r w:rsidR="00245B18">
          <w:rPr>
            <w:rFonts w:ascii="宋体" w:hAnsi="宋体" w:hint="eastAsia"/>
            <w:kern w:val="0"/>
            <w:szCs w:val="21"/>
            <w:u w:val="single"/>
          </w:rPr>
          <w:t>5</w:t>
        </w:r>
      </w:ins>
      <w:r>
        <w:rPr>
          <w:rFonts w:ascii="宋体" w:hAnsi="宋体" w:hint="eastAsia"/>
          <w:kern w:val="0"/>
          <w:szCs w:val="21"/>
          <w:u w:val="single"/>
        </w:rPr>
        <w:t>日</w:t>
      </w:r>
      <w:del w:id="30" w:author="NTKO" w:date="2018-10-10T10:40:00Z">
        <w:r w:rsidDel="00245B18">
          <w:rPr>
            <w:rFonts w:ascii="宋体" w:hAnsi="宋体" w:hint="eastAsia"/>
            <w:kern w:val="0"/>
            <w:szCs w:val="21"/>
            <w:u w:val="single"/>
          </w:rPr>
          <w:delText>13</w:delText>
        </w:r>
      </w:del>
      <w:ins w:id="31" w:author="NTKO" w:date="2018-10-12T18:53:00Z">
        <w:r w:rsidR="00B7261C">
          <w:rPr>
            <w:rFonts w:ascii="宋体" w:hAnsi="宋体" w:hint="eastAsia"/>
            <w:kern w:val="0"/>
            <w:szCs w:val="21"/>
            <w:u w:val="single"/>
          </w:rPr>
          <w:t>13</w:t>
        </w:r>
      </w:ins>
      <w:r>
        <w:rPr>
          <w:rFonts w:ascii="宋体" w:hAnsi="宋体" w:hint="eastAsia"/>
          <w:kern w:val="0"/>
          <w:szCs w:val="21"/>
          <w:u w:val="single"/>
        </w:rPr>
        <w:t>时</w:t>
      </w:r>
      <w:del w:id="32" w:author="NTKO" w:date="2018-10-10T10:40:00Z">
        <w:r w:rsidDel="00245B18">
          <w:rPr>
            <w:rFonts w:ascii="宋体" w:hAnsi="宋体" w:hint="eastAsia"/>
            <w:kern w:val="0"/>
            <w:szCs w:val="21"/>
            <w:u w:val="single"/>
          </w:rPr>
          <w:delText>3</w:delText>
        </w:r>
      </w:del>
      <w:ins w:id="33" w:author="NTKO" w:date="2018-10-12T18:54:00Z">
        <w:r w:rsidR="00B7261C">
          <w:rPr>
            <w:rFonts w:ascii="宋体" w:hAnsi="宋体" w:hint="eastAsia"/>
            <w:kern w:val="0"/>
            <w:szCs w:val="21"/>
            <w:u w:val="single"/>
          </w:rPr>
          <w:t>3</w:t>
        </w:r>
      </w:ins>
      <w:r>
        <w:rPr>
          <w:rFonts w:ascii="宋体" w:hAnsi="宋体" w:hint="eastAsia"/>
          <w:kern w:val="0"/>
          <w:szCs w:val="21"/>
          <w:u w:val="single"/>
        </w:rPr>
        <w:t>0分至</w:t>
      </w:r>
      <w:del w:id="34" w:author="NTKO" w:date="2018-10-10T10:41:00Z">
        <w:r w:rsidDel="00245B18">
          <w:rPr>
            <w:rFonts w:ascii="宋体" w:hAnsi="宋体" w:hint="eastAsia"/>
            <w:kern w:val="0"/>
            <w:szCs w:val="21"/>
            <w:u w:val="single"/>
          </w:rPr>
          <w:delText>14</w:delText>
        </w:r>
      </w:del>
      <w:ins w:id="35" w:author="NTKO" w:date="2018-10-12T18:54:00Z">
        <w:r w:rsidR="00B7261C">
          <w:rPr>
            <w:rFonts w:ascii="宋体" w:hAnsi="宋体" w:hint="eastAsia"/>
            <w:kern w:val="0"/>
            <w:szCs w:val="21"/>
            <w:u w:val="single"/>
          </w:rPr>
          <w:t>14</w:t>
        </w:r>
      </w:ins>
      <w:r>
        <w:rPr>
          <w:rFonts w:ascii="宋体" w:hAnsi="宋体" w:hint="eastAsia"/>
          <w:kern w:val="0"/>
          <w:szCs w:val="21"/>
          <w:u w:val="single"/>
        </w:rPr>
        <w:t>时</w:t>
      </w:r>
      <w:del w:id="36" w:author="NTKO" w:date="2018-10-10T10:41:00Z">
        <w:r w:rsidDel="00245B18">
          <w:rPr>
            <w:rFonts w:ascii="宋体" w:hAnsi="宋体" w:hint="eastAsia"/>
            <w:kern w:val="0"/>
            <w:szCs w:val="21"/>
            <w:u w:val="single"/>
          </w:rPr>
          <w:delText>0</w:delText>
        </w:r>
      </w:del>
      <w:ins w:id="37" w:author="NTKO" w:date="2018-10-12T18:54:00Z">
        <w:r w:rsidR="00B7261C">
          <w:rPr>
            <w:rFonts w:ascii="宋体" w:hAnsi="宋体" w:hint="eastAsia"/>
            <w:kern w:val="0"/>
            <w:szCs w:val="21"/>
            <w:u w:val="single"/>
          </w:rPr>
          <w:t>0</w:t>
        </w:r>
      </w:ins>
      <w:r>
        <w:rPr>
          <w:rFonts w:ascii="宋体" w:hAnsi="宋体" w:hint="eastAsia"/>
          <w:kern w:val="0"/>
          <w:szCs w:val="21"/>
          <w:u w:val="single"/>
        </w:rPr>
        <w:t>0分止将投标文件密封送交到广西南宁市青秀区怡宾路6号自治区政务服务中心4楼广西壮族自治区公共资源交易中心开标室（具体开标室根据电子屏幕显示的安排）</w:t>
      </w:r>
      <w:r>
        <w:rPr>
          <w:rFonts w:ascii="宋体" w:hAnsi="宋体"/>
          <w:kern w:val="0"/>
          <w:szCs w:val="21"/>
        </w:rPr>
        <w:t>，逾期送达或未按要求密封的投标文件将予以拒收或作无效投标文件处理。</w:t>
      </w:r>
    </w:p>
    <w:p w:rsidR="005F0C67" w:rsidRDefault="004E5C7E">
      <w:pPr>
        <w:spacing w:line="420" w:lineRule="exact"/>
        <w:rPr>
          <w:rFonts w:ascii="宋体" w:hAnsi="宋体"/>
          <w:spacing w:val="-4"/>
          <w:szCs w:val="21"/>
        </w:rPr>
      </w:pPr>
      <w:r>
        <w:rPr>
          <w:rFonts w:ascii="宋体" w:hAnsi="宋体" w:hint="eastAsia"/>
          <w:b/>
          <w:spacing w:val="-4"/>
          <w:szCs w:val="21"/>
        </w:rPr>
        <w:t>十二、开标时间及地点：</w:t>
      </w:r>
      <w:r>
        <w:rPr>
          <w:rFonts w:ascii="宋体" w:hAnsi="宋体" w:hint="eastAsia"/>
          <w:spacing w:val="-4"/>
          <w:szCs w:val="21"/>
        </w:rPr>
        <w:t>本次招标将于</w:t>
      </w:r>
      <w:r>
        <w:rPr>
          <w:rFonts w:ascii="宋体" w:hAnsi="宋体" w:hint="eastAsia"/>
          <w:spacing w:val="-4"/>
          <w:szCs w:val="21"/>
          <w:u w:val="single"/>
        </w:rPr>
        <w:t>2018年</w:t>
      </w:r>
      <w:del w:id="38" w:author="NTKO" w:date="2018-10-10T10:41:00Z">
        <w:r w:rsidDel="00245B18">
          <w:rPr>
            <w:rFonts w:ascii="宋体" w:hAnsi="宋体" w:hint="eastAsia"/>
            <w:spacing w:val="-4"/>
            <w:szCs w:val="21"/>
            <w:u w:val="single"/>
          </w:rPr>
          <w:delText>10</w:delText>
        </w:r>
      </w:del>
      <w:ins w:id="39" w:author="NTKO" w:date="2018-10-10T10:41:00Z">
        <w:r w:rsidR="00245B18">
          <w:rPr>
            <w:rFonts w:ascii="宋体" w:hAnsi="宋体" w:hint="eastAsia"/>
            <w:spacing w:val="-4"/>
            <w:szCs w:val="21"/>
            <w:u w:val="single"/>
          </w:rPr>
          <w:t>11</w:t>
        </w:r>
      </w:ins>
      <w:r>
        <w:rPr>
          <w:rFonts w:ascii="宋体" w:hAnsi="宋体" w:hint="eastAsia"/>
          <w:spacing w:val="-4"/>
          <w:szCs w:val="21"/>
          <w:u w:val="single"/>
        </w:rPr>
        <w:t>月</w:t>
      </w:r>
      <w:del w:id="40" w:author="NTKO" w:date="2018-10-10T10:41:00Z">
        <w:r w:rsidDel="00245B18">
          <w:rPr>
            <w:rFonts w:ascii="宋体" w:hAnsi="宋体" w:hint="eastAsia"/>
            <w:spacing w:val="-4"/>
            <w:szCs w:val="21"/>
            <w:u w:val="single"/>
          </w:rPr>
          <w:delText xml:space="preserve">  </w:delText>
        </w:r>
      </w:del>
      <w:ins w:id="41" w:author="NTKO" w:date="2018-10-10T10:41:00Z">
        <w:r w:rsidR="00245B18">
          <w:rPr>
            <w:rFonts w:ascii="宋体" w:hAnsi="宋体" w:hint="eastAsia"/>
            <w:spacing w:val="-4"/>
            <w:szCs w:val="21"/>
            <w:u w:val="single"/>
          </w:rPr>
          <w:t>5</w:t>
        </w:r>
      </w:ins>
      <w:r>
        <w:rPr>
          <w:rFonts w:ascii="宋体" w:hAnsi="宋体" w:hint="eastAsia"/>
          <w:spacing w:val="-4"/>
          <w:szCs w:val="21"/>
          <w:u w:val="single"/>
        </w:rPr>
        <w:t>日</w:t>
      </w:r>
      <w:del w:id="42" w:author="NTKO" w:date="2018-10-10T10:41:00Z">
        <w:r w:rsidDel="00245B18">
          <w:rPr>
            <w:rFonts w:ascii="宋体" w:hAnsi="宋体" w:hint="eastAsia"/>
            <w:spacing w:val="-4"/>
            <w:szCs w:val="21"/>
            <w:u w:val="single"/>
          </w:rPr>
          <w:delText>14</w:delText>
        </w:r>
      </w:del>
      <w:ins w:id="43" w:author="NTKO" w:date="2018-10-12T18:54:00Z">
        <w:r w:rsidR="00B7261C">
          <w:rPr>
            <w:rFonts w:ascii="宋体" w:hAnsi="宋体" w:hint="eastAsia"/>
            <w:spacing w:val="-4"/>
            <w:szCs w:val="21"/>
            <w:u w:val="single"/>
          </w:rPr>
          <w:t>14</w:t>
        </w:r>
      </w:ins>
      <w:r>
        <w:rPr>
          <w:rFonts w:ascii="宋体" w:hAnsi="宋体" w:hint="eastAsia"/>
          <w:spacing w:val="-4"/>
          <w:szCs w:val="21"/>
          <w:u w:val="single"/>
        </w:rPr>
        <w:t>时</w:t>
      </w:r>
      <w:del w:id="44" w:author="NTKO" w:date="2018-10-10T10:41:00Z">
        <w:r w:rsidDel="00245B18">
          <w:rPr>
            <w:rFonts w:ascii="宋体" w:hAnsi="宋体" w:hint="eastAsia"/>
            <w:spacing w:val="-4"/>
            <w:szCs w:val="21"/>
            <w:u w:val="single"/>
          </w:rPr>
          <w:delText>0</w:delText>
        </w:r>
      </w:del>
      <w:ins w:id="45" w:author="NTKO" w:date="2018-10-12T18:54:00Z">
        <w:r w:rsidR="00B7261C">
          <w:rPr>
            <w:rFonts w:ascii="宋体" w:hAnsi="宋体" w:hint="eastAsia"/>
            <w:spacing w:val="-4"/>
            <w:szCs w:val="21"/>
            <w:u w:val="single"/>
          </w:rPr>
          <w:t>0</w:t>
        </w:r>
      </w:ins>
      <w:r>
        <w:rPr>
          <w:rFonts w:ascii="宋体" w:hAnsi="宋体" w:hint="eastAsia"/>
          <w:spacing w:val="-4"/>
          <w:szCs w:val="21"/>
          <w:u w:val="single"/>
        </w:rPr>
        <w:t>0分在广西南宁市青秀区怡宾路6号自治区政务服务中心4楼广西壮族自治区公共资源交易中心开标室（具体开标室根据电子屏幕显示的安排）</w:t>
      </w:r>
      <w:r>
        <w:rPr>
          <w:rFonts w:ascii="宋体" w:hAnsi="宋体" w:hint="eastAsia"/>
          <w:spacing w:val="-4"/>
          <w:szCs w:val="21"/>
        </w:rPr>
        <w:t>开标，参加投标的法定代表人或委托代理人必须持有效证件（法定代表人参加开标会时，需提供法定代表人身份证明原件、本人身份证原件、投标保证金收款收据原件；委托代理人出席开标会议时，需提供法定代表人授权委托书原件、本人身份证原件、投标保证金收款收据原件）。</w:t>
      </w:r>
    </w:p>
    <w:p w:rsidR="005F0C67" w:rsidRDefault="004E5C7E">
      <w:pPr>
        <w:spacing w:line="420" w:lineRule="exact"/>
        <w:rPr>
          <w:rFonts w:ascii="宋体" w:hAnsi="宋体"/>
          <w:b/>
          <w:spacing w:val="-4"/>
          <w:szCs w:val="21"/>
        </w:rPr>
      </w:pPr>
      <w:r>
        <w:rPr>
          <w:rFonts w:ascii="宋体" w:hAnsi="宋体" w:hint="eastAsia"/>
          <w:b/>
          <w:spacing w:val="-4"/>
          <w:szCs w:val="21"/>
        </w:rPr>
        <w:t>十三、查询网站：</w:t>
      </w:r>
    </w:p>
    <w:p w:rsidR="005F0C67" w:rsidRDefault="004E5C7E">
      <w:pPr>
        <w:spacing w:line="420" w:lineRule="exact"/>
        <w:ind w:firstLineChars="200" w:firstLine="404"/>
        <w:rPr>
          <w:rFonts w:ascii="宋体" w:hAnsi="宋体"/>
          <w:b/>
          <w:spacing w:val="-4"/>
          <w:szCs w:val="21"/>
        </w:rPr>
      </w:pPr>
      <w:r>
        <w:rPr>
          <w:rFonts w:ascii="宋体" w:hAnsi="宋体" w:hint="eastAsia"/>
          <w:spacing w:val="-4"/>
          <w:szCs w:val="21"/>
        </w:rPr>
        <w:t>中国政府采购网、广西壮族自治区政府采购网、</w:t>
      </w:r>
      <w:r>
        <w:rPr>
          <w:rFonts w:hint="eastAsia"/>
          <w:spacing w:val="-4"/>
          <w:szCs w:val="21"/>
        </w:rPr>
        <w:t>广西壮族自治区公共资源交易中心网</w:t>
      </w:r>
    </w:p>
    <w:p w:rsidR="005F0C67" w:rsidRDefault="004E5C7E">
      <w:pPr>
        <w:spacing w:line="420" w:lineRule="exact"/>
        <w:rPr>
          <w:rFonts w:ascii="宋体" w:hAnsi="宋体"/>
          <w:b/>
          <w:spacing w:val="-4"/>
          <w:szCs w:val="21"/>
        </w:rPr>
      </w:pPr>
      <w:r>
        <w:rPr>
          <w:rFonts w:ascii="宋体" w:hAnsi="宋体" w:hint="eastAsia"/>
          <w:b/>
          <w:spacing w:val="-4"/>
          <w:szCs w:val="21"/>
        </w:rPr>
        <w:t>十四、采购代理机构名称、地址和联系方式</w:t>
      </w:r>
      <w:bookmarkStart w:id="46" w:name="_GoBack"/>
      <w:bookmarkEnd w:id="46"/>
      <w:r>
        <w:rPr>
          <w:rFonts w:ascii="宋体" w:hAnsi="宋体" w:hint="eastAsia"/>
          <w:b/>
          <w:spacing w:val="-4"/>
          <w:szCs w:val="21"/>
        </w:rPr>
        <w:t>：</w:t>
      </w:r>
    </w:p>
    <w:p w:rsidR="005F0C67" w:rsidRDefault="004E5C7E" w:rsidP="004E5C7E">
      <w:pPr>
        <w:spacing w:line="420" w:lineRule="exact"/>
        <w:ind w:firstLineChars="199" w:firstLine="402"/>
        <w:rPr>
          <w:rFonts w:ascii="宋体" w:hAnsi="宋体"/>
          <w:spacing w:val="-4"/>
          <w:szCs w:val="21"/>
        </w:rPr>
      </w:pPr>
      <w:r>
        <w:rPr>
          <w:rFonts w:ascii="宋体" w:hAnsi="宋体" w:hint="eastAsia"/>
          <w:spacing w:val="-4"/>
          <w:szCs w:val="21"/>
        </w:rPr>
        <w:t>名    称：广西壮族自治区建设工程机电设备招标中心</w:t>
      </w:r>
    </w:p>
    <w:p w:rsidR="005F0C67" w:rsidRDefault="004E5C7E" w:rsidP="004E5C7E">
      <w:pPr>
        <w:spacing w:line="420" w:lineRule="exact"/>
        <w:ind w:firstLineChars="199" w:firstLine="402"/>
        <w:rPr>
          <w:rFonts w:ascii="宋体" w:hAnsi="宋体"/>
          <w:spacing w:val="-4"/>
          <w:szCs w:val="21"/>
        </w:rPr>
      </w:pPr>
      <w:r>
        <w:rPr>
          <w:rFonts w:ascii="宋体" w:hAnsi="宋体" w:hint="eastAsia"/>
          <w:spacing w:val="-4"/>
          <w:szCs w:val="21"/>
        </w:rPr>
        <w:t>地    址：南宁市纬武路165号</w:t>
      </w:r>
    </w:p>
    <w:p w:rsidR="005F0C67" w:rsidRDefault="004E5C7E">
      <w:pPr>
        <w:spacing w:line="420" w:lineRule="exact"/>
        <w:ind w:firstLineChars="200" w:firstLine="420"/>
        <w:jc w:val="left"/>
        <w:rPr>
          <w:rFonts w:ascii="宋体" w:hAnsi="宋体"/>
          <w:szCs w:val="21"/>
        </w:rPr>
      </w:pPr>
      <w:r>
        <w:rPr>
          <w:rFonts w:ascii="宋体" w:hAnsi="宋体" w:hint="eastAsia"/>
          <w:szCs w:val="21"/>
        </w:rPr>
        <w:t>联 系 人：</w:t>
      </w:r>
      <w:r w:rsidR="00C0385E">
        <w:rPr>
          <w:rFonts w:ascii="宋体" w:hAnsi="宋体" w:hint="eastAsia"/>
          <w:szCs w:val="21"/>
        </w:rPr>
        <w:t>刘玮</w:t>
      </w:r>
      <w:r>
        <w:rPr>
          <w:rFonts w:ascii="宋体" w:hAnsi="宋体" w:hint="eastAsia"/>
          <w:szCs w:val="21"/>
        </w:rPr>
        <w:t>、陈</w:t>
      </w:r>
      <w:r w:rsidR="00C0385E">
        <w:rPr>
          <w:rFonts w:ascii="宋体" w:hAnsi="宋体" w:hint="eastAsia"/>
          <w:szCs w:val="21"/>
        </w:rPr>
        <w:t>秋蓉</w:t>
      </w:r>
      <w:r>
        <w:rPr>
          <w:rFonts w:ascii="宋体" w:hAnsi="宋体" w:hint="eastAsia"/>
          <w:szCs w:val="21"/>
        </w:rPr>
        <w:t xml:space="preserve">   联系电话：0771-2808057   0771-2848933(Fax)</w:t>
      </w:r>
    </w:p>
    <w:p w:rsidR="005F0C67" w:rsidRDefault="004E5C7E">
      <w:pPr>
        <w:spacing w:line="420" w:lineRule="exact"/>
        <w:rPr>
          <w:rFonts w:ascii="宋体" w:hAnsi="宋体"/>
          <w:b/>
          <w:spacing w:val="-4"/>
          <w:szCs w:val="21"/>
        </w:rPr>
      </w:pPr>
      <w:r>
        <w:rPr>
          <w:rFonts w:ascii="宋体" w:hAnsi="宋体" w:hint="eastAsia"/>
          <w:b/>
          <w:spacing w:val="-4"/>
          <w:szCs w:val="21"/>
        </w:rPr>
        <w:t>十五、采购单位名称、地址和联系方式：</w:t>
      </w:r>
    </w:p>
    <w:p w:rsidR="005F0C67" w:rsidRDefault="004E5C7E" w:rsidP="004E5C7E">
      <w:pPr>
        <w:spacing w:line="420" w:lineRule="exact"/>
        <w:ind w:firstLineChars="198" w:firstLine="400"/>
        <w:rPr>
          <w:rFonts w:ascii="宋体" w:hAnsi="宋体"/>
          <w:spacing w:val="-4"/>
          <w:szCs w:val="21"/>
        </w:rPr>
      </w:pPr>
      <w:r>
        <w:rPr>
          <w:rFonts w:ascii="宋体" w:hAnsi="宋体" w:hint="eastAsia"/>
          <w:spacing w:val="-4"/>
          <w:szCs w:val="21"/>
        </w:rPr>
        <w:t xml:space="preserve">名  称：广西壮族自治区工业和信息化委员会  </w:t>
      </w:r>
    </w:p>
    <w:p w:rsidR="005F0C67" w:rsidRDefault="004E5C7E" w:rsidP="004E5C7E">
      <w:pPr>
        <w:spacing w:line="420" w:lineRule="exact"/>
        <w:ind w:firstLineChars="198" w:firstLine="400"/>
        <w:rPr>
          <w:rFonts w:ascii="宋体" w:hAnsi="宋体"/>
          <w:spacing w:val="-4"/>
          <w:szCs w:val="21"/>
        </w:rPr>
      </w:pPr>
      <w:r>
        <w:rPr>
          <w:rFonts w:ascii="宋体" w:hAnsi="宋体" w:hint="eastAsia"/>
          <w:spacing w:val="-4"/>
          <w:szCs w:val="21"/>
        </w:rPr>
        <w:t xml:space="preserve">地  址：南宁市民族大道113号   </w:t>
      </w:r>
    </w:p>
    <w:p w:rsidR="005F0C67" w:rsidRDefault="004E5C7E" w:rsidP="004E5C7E">
      <w:pPr>
        <w:spacing w:line="420" w:lineRule="exact"/>
        <w:ind w:firstLineChars="198" w:firstLine="400"/>
        <w:rPr>
          <w:rFonts w:ascii="宋体" w:hAnsi="宋体"/>
          <w:spacing w:val="-4"/>
          <w:szCs w:val="21"/>
        </w:rPr>
      </w:pPr>
      <w:r>
        <w:rPr>
          <w:rFonts w:ascii="宋体" w:hAnsi="宋体" w:hint="eastAsia"/>
          <w:spacing w:val="-4"/>
          <w:szCs w:val="21"/>
        </w:rPr>
        <w:t>联系人：秦</w:t>
      </w:r>
      <w:r w:rsidR="00C0385E">
        <w:rPr>
          <w:rFonts w:ascii="宋体" w:hAnsi="宋体" w:hint="eastAsia"/>
          <w:spacing w:val="-4"/>
          <w:szCs w:val="21"/>
        </w:rPr>
        <w:t>江陵</w:t>
      </w:r>
      <w:r>
        <w:rPr>
          <w:rFonts w:ascii="宋体" w:hAnsi="宋体" w:hint="eastAsia"/>
          <w:spacing w:val="-4"/>
          <w:szCs w:val="21"/>
        </w:rPr>
        <w:t xml:space="preserve">  0771-8095249   </w:t>
      </w:r>
    </w:p>
    <w:p w:rsidR="005F0C67" w:rsidRDefault="004E5C7E">
      <w:pPr>
        <w:spacing w:line="420" w:lineRule="exact"/>
        <w:jc w:val="left"/>
        <w:rPr>
          <w:rFonts w:ascii="宋体" w:hAnsi="宋体" w:cs="宋体"/>
          <w:kern w:val="0"/>
          <w:szCs w:val="21"/>
        </w:rPr>
      </w:pPr>
      <w:r>
        <w:rPr>
          <w:rFonts w:ascii="宋体" w:hAnsi="宋体" w:cs="宋体" w:hint="eastAsia"/>
          <w:b/>
          <w:kern w:val="0"/>
          <w:szCs w:val="21"/>
        </w:rPr>
        <w:t>十六、 政府采购行政监管投诉受理部门：</w:t>
      </w:r>
      <w:r>
        <w:rPr>
          <w:rFonts w:ascii="宋体" w:hAnsi="宋体" w:cs="宋体" w:hint="eastAsia"/>
          <w:kern w:val="0"/>
          <w:szCs w:val="21"/>
        </w:rPr>
        <w:t>广西壮族自治区政府采购监督管理办公室，0771-5331544</w:t>
      </w:r>
    </w:p>
    <w:p w:rsidR="005F0C67" w:rsidRDefault="005F0C67">
      <w:pPr>
        <w:spacing w:line="420" w:lineRule="exact"/>
        <w:ind w:firstLineChars="1800" w:firstLine="3780"/>
        <w:rPr>
          <w:rFonts w:ascii="宋体" w:hAnsi="宋体" w:cs="宋体"/>
          <w:szCs w:val="21"/>
        </w:rPr>
      </w:pPr>
    </w:p>
    <w:p w:rsidR="005F0C67" w:rsidRDefault="004E5C7E">
      <w:pPr>
        <w:spacing w:line="420" w:lineRule="exact"/>
        <w:ind w:firstLineChars="1800" w:firstLine="3780"/>
        <w:rPr>
          <w:rFonts w:ascii="宋体" w:hAnsi="宋体" w:cs="宋体"/>
          <w:szCs w:val="21"/>
        </w:rPr>
      </w:pPr>
      <w:r>
        <w:rPr>
          <w:rFonts w:ascii="宋体" w:hAnsi="宋体" w:cs="宋体" w:hint="eastAsia"/>
          <w:szCs w:val="21"/>
        </w:rPr>
        <w:lastRenderedPageBreak/>
        <w:t>采 购 单 位</w:t>
      </w:r>
      <w:r>
        <w:rPr>
          <w:rFonts w:ascii="宋体" w:hAnsi="宋体" w:hint="eastAsia"/>
          <w:spacing w:val="-4"/>
          <w:szCs w:val="21"/>
        </w:rPr>
        <w:t>：</w:t>
      </w:r>
      <w:r>
        <w:rPr>
          <w:rFonts w:ascii="宋体" w:hAnsi="宋体" w:cs="宋体" w:hint="eastAsia"/>
          <w:kern w:val="0"/>
          <w:szCs w:val="21"/>
        </w:rPr>
        <w:t xml:space="preserve">广西壮族自治区工业和信息化委员会   </w:t>
      </w:r>
    </w:p>
    <w:p w:rsidR="005F0C67" w:rsidRDefault="004E5C7E" w:rsidP="004E5C7E">
      <w:pPr>
        <w:spacing w:line="420" w:lineRule="exact"/>
        <w:ind w:firstLineChars="1849" w:firstLine="3735"/>
        <w:rPr>
          <w:rFonts w:ascii="宋体" w:hAnsi="宋体"/>
          <w:spacing w:val="-4"/>
          <w:szCs w:val="21"/>
        </w:rPr>
      </w:pPr>
      <w:r>
        <w:rPr>
          <w:rFonts w:ascii="宋体" w:hAnsi="宋体" w:hint="eastAsia"/>
          <w:spacing w:val="-4"/>
          <w:szCs w:val="21"/>
        </w:rPr>
        <w:t>采购代理机构：广西壮族自治区建设工程机电设备招标中心</w:t>
      </w:r>
    </w:p>
    <w:p w:rsidR="005F0C67" w:rsidRDefault="004E5C7E">
      <w:pPr>
        <w:spacing w:line="420" w:lineRule="exact"/>
        <w:ind w:right="380" w:firstLineChars="2943" w:firstLine="6180"/>
        <w:rPr>
          <w:rFonts w:ascii="宋体" w:hAnsi="宋体"/>
          <w:szCs w:val="21"/>
        </w:rPr>
      </w:pPr>
      <w:r>
        <w:rPr>
          <w:rFonts w:ascii="宋体" w:hAnsi="宋体" w:hint="eastAsia"/>
          <w:szCs w:val="21"/>
        </w:rPr>
        <w:t xml:space="preserve">  2018年 10</w:t>
      </w:r>
      <w:del w:id="47" w:author="NTKO" w:date="2018-10-10T10:42:00Z">
        <w:r w:rsidDel="00245B18">
          <w:rPr>
            <w:rFonts w:ascii="宋体" w:hAnsi="宋体" w:hint="eastAsia"/>
            <w:szCs w:val="21"/>
          </w:rPr>
          <w:delText xml:space="preserve">月   </w:delText>
        </w:r>
      </w:del>
      <w:ins w:id="48" w:author="NTKO" w:date="2018-10-10T10:42:00Z">
        <w:r w:rsidR="00245B18">
          <w:rPr>
            <w:rFonts w:ascii="宋体" w:hAnsi="宋体" w:hint="eastAsia"/>
            <w:szCs w:val="21"/>
          </w:rPr>
          <w:t>月</w:t>
        </w:r>
        <w:r w:rsidR="006272AB">
          <w:rPr>
            <w:rFonts w:ascii="宋体" w:hAnsi="宋体" w:hint="eastAsia"/>
            <w:szCs w:val="21"/>
          </w:rPr>
          <w:t xml:space="preserve"> 15</w:t>
        </w:r>
        <w:r w:rsidR="00245B18">
          <w:rPr>
            <w:rFonts w:ascii="宋体" w:hAnsi="宋体" w:hint="eastAsia"/>
            <w:szCs w:val="21"/>
          </w:rPr>
          <w:t xml:space="preserve"> </w:t>
        </w:r>
      </w:ins>
      <w:r>
        <w:rPr>
          <w:rFonts w:ascii="宋体" w:hAnsi="宋体" w:hint="eastAsia"/>
          <w:szCs w:val="21"/>
        </w:rPr>
        <w:t>日</w:t>
      </w:r>
    </w:p>
    <w:bookmarkEnd w:id="7"/>
    <w:bookmarkEnd w:id="8"/>
    <w:bookmarkEnd w:id="9"/>
    <w:bookmarkEnd w:id="12"/>
    <w:p w:rsidR="005F0C67" w:rsidRDefault="005F0C67">
      <w:pPr>
        <w:spacing w:line="480" w:lineRule="auto"/>
        <w:rPr>
          <w:rFonts w:hAnsi="宋体" w:cs="宋体"/>
          <w:szCs w:val="21"/>
        </w:rPr>
      </w:pPr>
    </w:p>
    <w:p w:rsidR="005F0C67" w:rsidRDefault="005F0C67"/>
    <w:p w:rsidR="005F0C67" w:rsidRDefault="005F0C67"/>
    <w:p w:rsidR="005F0C67" w:rsidRDefault="005F0C67">
      <w:pPr>
        <w:pStyle w:val="aff6"/>
        <w:snapToGrid w:val="0"/>
        <w:jc w:val="center"/>
        <w:outlineLvl w:val="0"/>
        <w:rPr>
          <w:rFonts w:hAnsi="宋体"/>
          <w:b/>
          <w:sz w:val="44"/>
          <w:szCs w:val="44"/>
        </w:rPr>
      </w:pPr>
      <w:bookmarkStart w:id="49" w:name="_Toc496718677"/>
    </w:p>
    <w:p w:rsidR="005F0C67" w:rsidRDefault="005F0C67">
      <w:pPr>
        <w:pStyle w:val="aff6"/>
        <w:snapToGrid w:val="0"/>
        <w:jc w:val="center"/>
        <w:outlineLvl w:val="0"/>
        <w:rPr>
          <w:rFonts w:hAnsi="宋体"/>
          <w:b/>
          <w:sz w:val="44"/>
          <w:szCs w:val="44"/>
        </w:rPr>
      </w:pPr>
    </w:p>
    <w:p w:rsidR="005F0C67" w:rsidRDefault="005F0C67">
      <w:pPr>
        <w:pStyle w:val="aff6"/>
        <w:snapToGrid w:val="0"/>
        <w:jc w:val="center"/>
        <w:outlineLvl w:val="0"/>
        <w:rPr>
          <w:rFonts w:hAnsi="宋体"/>
          <w:b/>
          <w:sz w:val="44"/>
          <w:szCs w:val="44"/>
        </w:rPr>
      </w:pPr>
    </w:p>
    <w:p w:rsidR="005F0C67" w:rsidRDefault="005F0C67">
      <w:pPr>
        <w:pStyle w:val="aff6"/>
        <w:snapToGrid w:val="0"/>
        <w:jc w:val="center"/>
        <w:outlineLvl w:val="0"/>
        <w:rPr>
          <w:ins w:id="50" w:author="NTKO" w:date="2018-10-10T10:43:00Z"/>
          <w:rFonts w:hAnsi="宋体"/>
          <w:b/>
          <w:sz w:val="44"/>
          <w:szCs w:val="44"/>
        </w:rPr>
      </w:pPr>
    </w:p>
    <w:p w:rsidR="00245B18" w:rsidRDefault="00245B18">
      <w:pPr>
        <w:pStyle w:val="aff6"/>
        <w:snapToGrid w:val="0"/>
        <w:jc w:val="center"/>
        <w:outlineLvl w:val="0"/>
        <w:rPr>
          <w:ins w:id="51" w:author="NTKO" w:date="2018-10-10T10:43:00Z"/>
          <w:rFonts w:hAnsi="宋体"/>
          <w:b/>
          <w:sz w:val="44"/>
          <w:szCs w:val="44"/>
        </w:rPr>
      </w:pPr>
    </w:p>
    <w:p w:rsidR="00245B18" w:rsidRDefault="00245B18">
      <w:pPr>
        <w:pStyle w:val="aff6"/>
        <w:snapToGrid w:val="0"/>
        <w:jc w:val="center"/>
        <w:outlineLvl w:val="0"/>
        <w:rPr>
          <w:ins w:id="52" w:author="NTKO" w:date="2018-10-10T10:43:00Z"/>
          <w:rFonts w:hAnsi="宋体"/>
          <w:b/>
          <w:sz w:val="44"/>
          <w:szCs w:val="44"/>
        </w:rPr>
      </w:pPr>
    </w:p>
    <w:p w:rsidR="00245B18" w:rsidRDefault="00245B18">
      <w:pPr>
        <w:pStyle w:val="aff6"/>
        <w:snapToGrid w:val="0"/>
        <w:jc w:val="center"/>
        <w:outlineLvl w:val="0"/>
        <w:rPr>
          <w:ins w:id="53" w:author="NTKO" w:date="2018-10-10T10:43:00Z"/>
          <w:rFonts w:hAnsi="宋体"/>
          <w:b/>
          <w:sz w:val="44"/>
          <w:szCs w:val="44"/>
        </w:rPr>
      </w:pPr>
    </w:p>
    <w:p w:rsidR="00245B18" w:rsidRDefault="00245B18">
      <w:pPr>
        <w:pStyle w:val="aff6"/>
        <w:snapToGrid w:val="0"/>
        <w:jc w:val="center"/>
        <w:outlineLvl w:val="0"/>
        <w:rPr>
          <w:ins w:id="54" w:author="NTKO" w:date="2018-10-10T10:43:00Z"/>
          <w:rFonts w:hAnsi="宋体"/>
          <w:b/>
          <w:sz w:val="44"/>
          <w:szCs w:val="44"/>
        </w:rPr>
      </w:pPr>
    </w:p>
    <w:p w:rsidR="00245B18" w:rsidRDefault="00245B18">
      <w:pPr>
        <w:pStyle w:val="aff6"/>
        <w:snapToGrid w:val="0"/>
        <w:jc w:val="center"/>
        <w:outlineLvl w:val="0"/>
        <w:rPr>
          <w:ins w:id="55" w:author="NTKO" w:date="2018-10-10T10:43:00Z"/>
          <w:rFonts w:hAnsi="宋体"/>
          <w:b/>
          <w:sz w:val="44"/>
          <w:szCs w:val="44"/>
        </w:rPr>
      </w:pPr>
    </w:p>
    <w:p w:rsidR="00245B18" w:rsidRDefault="00245B18">
      <w:pPr>
        <w:pStyle w:val="aff6"/>
        <w:snapToGrid w:val="0"/>
        <w:jc w:val="center"/>
        <w:outlineLvl w:val="0"/>
        <w:rPr>
          <w:ins w:id="56" w:author="NTKO" w:date="2018-10-10T10:43:00Z"/>
          <w:rFonts w:hAnsi="宋体"/>
          <w:b/>
          <w:sz w:val="44"/>
          <w:szCs w:val="44"/>
        </w:rPr>
      </w:pPr>
    </w:p>
    <w:p w:rsidR="00245B18" w:rsidRDefault="00245B18">
      <w:pPr>
        <w:pStyle w:val="aff6"/>
        <w:snapToGrid w:val="0"/>
        <w:jc w:val="center"/>
        <w:outlineLvl w:val="0"/>
        <w:rPr>
          <w:ins w:id="57" w:author="NTKO" w:date="2018-10-10T10:43:00Z"/>
          <w:rFonts w:hAnsi="宋体"/>
          <w:b/>
          <w:sz w:val="44"/>
          <w:szCs w:val="44"/>
        </w:rPr>
      </w:pPr>
    </w:p>
    <w:p w:rsidR="00245B18" w:rsidRDefault="00245B18">
      <w:pPr>
        <w:pStyle w:val="aff6"/>
        <w:snapToGrid w:val="0"/>
        <w:jc w:val="center"/>
        <w:outlineLvl w:val="0"/>
        <w:rPr>
          <w:ins w:id="58" w:author="NTKO" w:date="2018-10-10T10:43:00Z"/>
          <w:rFonts w:hAnsi="宋体"/>
          <w:b/>
          <w:sz w:val="44"/>
          <w:szCs w:val="44"/>
        </w:rPr>
      </w:pPr>
    </w:p>
    <w:p w:rsidR="00245B18" w:rsidRDefault="00245B18">
      <w:pPr>
        <w:pStyle w:val="aff6"/>
        <w:snapToGrid w:val="0"/>
        <w:jc w:val="center"/>
        <w:outlineLvl w:val="0"/>
        <w:rPr>
          <w:ins w:id="59" w:author="NTKO" w:date="2018-10-10T10:43:00Z"/>
          <w:rFonts w:hAnsi="宋体"/>
          <w:b/>
          <w:sz w:val="44"/>
          <w:szCs w:val="44"/>
        </w:rPr>
      </w:pPr>
    </w:p>
    <w:p w:rsidR="00245B18" w:rsidRDefault="00245B18">
      <w:pPr>
        <w:pStyle w:val="aff6"/>
        <w:snapToGrid w:val="0"/>
        <w:jc w:val="center"/>
        <w:outlineLvl w:val="0"/>
        <w:rPr>
          <w:ins w:id="60" w:author="NTKO" w:date="2018-10-10T10:43:00Z"/>
          <w:rFonts w:hAnsi="宋体"/>
          <w:b/>
          <w:sz w:val="44"/>
          <w:szCs w:val="44"/>
        </w:rPr>
      </w:pPr>
    </w:p>
    <w:p w:rsidR="00245B18" w:rsidRDefault="00245B18">
      <w:pPr>
        <w:pStyle w:val="aff6"/>
        <w:snapToGrid w:val="0"/>
        <w:jc w:val="center"/>
        <w:outlineLvl w:val="0"/>
        <w:rPr>
          <w:ins w:id="61" w:author="NTKO" w:date="2018-10-10T10:43:00Z"/>
          <w:rFonts w:hAnsi="宋体"/>
          <w:b/>
          <w:sz w:val="44"/>
          <w:szCs w:val="44"/>
        </w:rPr>
      </w:pPr>
    </w:p>
    <w:p w:rsidR="00245B18" w:rsidRDefault="00245B18">
      <w:pPr>
        <w:pStyle w:val="aff6"/>
        <w:snapToGrid w:val="0"/>
        <w:jc w:val="center"/>
        <w:outlineLvl w:val="0"/>
        <w:rPr>
          <w:ins w:id="62" w:author="NTKO" w:date="2018-10-10T10:43:00Z"/>
          <w:rFonts w:hAnsi="宋体"/>
          <w:b/>
          <w:sz w:val="44"/>
          <w:szCs w:val="44"/>
        </w:rPr>
      </w:pPr>
    </w:p>
    <w:p w:rsidR="00245B18" w:rsidRDefault="00245B18">
      <w:pPr>
        <w:pStyle w:val="aff6"/>
        <w:snapToGrid w:val="0"/>
        <w:jc w:val="center"/>
        <w:outlineLvl w:val="0"/>
        <w:rPr>
          <w:ins w:id="63" w:author="NTKO" w:date="2018-10-10T10:43:00Z"/>
          <w:rFonts w:hAnsi="宋体"/>
          <w:b/>
          <w:sz w:val="44"/>
          <w:szCs w:val="44"/>
        </w:rPr>
      </w:pPr>
    </w:p>
    <w:p w:rsidR="00245B18" w:rsidRDefault="00245B18">
      <w:pPr>
        <w:pStyle w:val="aff6"/>
        <w:snapToGrid w:val="0"/>
        <w:jc w:val="center"/>
        <w:outlineLvl w:val="0"/>
        <w:rPr>
          <w:ins w:id="64" w:author="NTKO" w:date="2018-10-10T10:43:00Z"/>
          <w:rFonts w:hAnsi="宋体"/>
          <w:b/>
          <w:sz w:val="44"/>
          <w:szCs w:val="44"/>
        </w:rPr>
      </w:pPr>
    </w:p>
    <w:p w:rsidR="00245B18" w:rsidRDefault="00245B18">
      <w:pPr>
        <w:pStyle w:val="aff6"/>
        <w:snapToGrid w:val="0"/>
        <w:jc w:val="center"/>
        <w:outlineLvl w:val="0"/>
        <w:rPr>
          <w:ins w:id="65" w:author="NTKO" w:date="2018-10-10T10:43:00Z"/>
          <w:rFonts w:hAnsi="宋体"/>
          <w:b/>
          <w:sz w:val="44"/>
          <w:szCs w:val="44"/>
        </w:rPr>
      </w:pPr>
    </w:p>
    <w:p w:rsidR="00245B18" w:rsidRDefault="00245B18">
      <w:pPr>
        <w:pStyle w:val="aff6"/>
        <w:snapToGrid w:val="0"/>
        <w:jc w:val="center"/>
        <w:outlineLvl w:val="0"/>
        <w:rPr>
          <w:ins w:id="66" w:author="NTKO" w:date="2018-10-10T10:43:00Z"/>
          <w:rFonts w:hAnsi="宋体"/>
          <w:b/>
          <w:sz w:val="44"/>
          <w:szCs w:val="44"/>
        </w:rPr>
      </w:pPr>
    </w:p>
    <w:p w:rsidR="00245B18" w:rsidRDefault="00245B18">
      <w:pPr>
        <w:pStyle w:val="aff6"/>
        <w:snapToGrid w:val="0"/>
        <w:jc w:val="center"/>
        <w:outlineLvl w:val="0"/>
        <w:rPr>
          <w:ins w:id="67" w:author="NTKO" w:date="2018-10-10T10:43:00Z"/>
          <w:rFonts w:hAnsi="宋体"/>
          <w:b/>
          <w:sz w:val="44"/>
          <w:szCs w:val="44"/>
        </w:rPr>
      </w:pPr>
    </w:p>
    <w:p w:rsidR="00245B18" w:rsidRDefault="00245B18">
      <w:pPr>
        <w:pStyle w:val="aff6"/>
        <w:snapToGrid w:val="0"/>
        <w:jc w:val="center"/>
        <w:outlineLvl w:val="0"/>
        <w:rPr>
          <w:ins w:id="68" w:author="NTKO" w:date="2018-10-10T10:43:00Z"/>
          <w:rFonts w:hAnsi="宋体"/>
          <w:b/>
          <w:sz w:val="44"/>
          <w:szCs w:val="44"/>
        </w:rPr>
      </w:pPr>
    </w:p>
    <w:p w:rsidR="00245B18" w:rsidRDefault="00245B18">
      <w:pPr>
        <w:pStyle w:val="aff6"/>
        <w:snapToGrid w:val="0"/>
        <w:jc w:val="center"/>
        <w:outlineLvl w:val="0"/>
        <w:rPr>
          <w:ins w:id="69" w:author="NTKO" w:date="2018-10-10T10:43:00Z"/>
          <w:rFonts w:hAnsi="宋体"/>
          <w:b/>
          <w:sz w:val="44"/>
          <w:szCs w:val="44"/>
        </w:rPr>
      </w:pPr>
    </w:p>
    <w:p w:rsidR="00245B18" w:rsidRDefault="00245B18">
      <w:pPr>
        <w:pStyle w:val="aff6"/>
        <w:snapToGrid w:val="0"/>
        <w:jc w:val="center"/>
        <w:outlineLvl w:val="0"/>
        <w:rPr>
          <w:rFonts w:hAnsi="宋体"/>
          <w:b/>
          <w:sz w:val="44"/>
          <w:szCs w:val="44"/>
        </w:rPr>
      </w:pPr>
    </w:p>
    <w:p w:rsidR="005F0C67" w:rsidRDefault="005F0C67">
      <w:pPr>
        <w:pStyle w:val="aff6"/>
        <w:snapToGrid w:val="0"/>
        <w:jc w:val="center"/>
        <w:outlineLvl w:val="0"/>
        <w:rPr>
          <w:rFonts w:hAnsi="宋体" w:hint="eastAsia"/>
          <w:b/>
          <w:sz w:val="44"/>
          <w:szCs w:val="44"/>
        </w:rPr>
      </w:pPr>
    </w:p>
    <w:p w:rsidR="00AA66A9" w:rsidRDefault="00AA66A9">
      <w:pPr>
        <w:pStyle w:val="aff6"/>
        <w:snapToGrid w:val="0"/>
        <w:jc w:val="center"/>
        <w:outlineLvl w:val="0"/>
        <w:rPr>
          <w:rFonts w:hAnsi="宋体"/>
          <w:b/>
          <w:sz w:val="44"/>
          <w:szCs w:val="44"/>
        </w:rPr>
      </w:pPr>
    </w:p>
    <w:p w:rsidR="005F0C67" w:rsidRDefault="005F0C67">
      <w:pPr>
        <w:pStyle w:val="aff6"/>
        <w:snapToGrid w:val="0"/>
        <w:jc w:val="center"/>
        <w:outlineLvl w:val="0"/>
        <w:rPr>
          <w:rFonts w:hAnsi="宋体"/>
          <w:b/>
          <w:sz w:val="44"/>
          <w:szCs w:val="44"/>
        </w:rPr>
      </w:pPr>
    </w:p>
    <w:p w:rsidR="005F0C67" w:rsidRDefault="005F0C67">
      <w:pPr>
        <w:pStyle w:val="aff6"/>
        <w:snapToGrid w:val="0"/>
        <w:jc w:val="center"/>
        <w:outlineLvl w:val="0"/>
        <w:rPr>
          <w:rFonts w:hAnsi="宋体"/>
          <w:b/>
          <w:sz w:val="44"/>
          <w:szCs w:val="44"/>
        </w:rPr>
      </w:pPr>
    </w:p>
    <w:p w:rsidR="005F0C67" w:rsidRDefault="005F0C67">
      <w:pPr>
        <w:pStyle w:val="aff6"/>
        <w:snapToGrid w:val="0"/>
        <w:jc w:val="center"/>
        <w:outlineLvl w:val="0"/>
        <w:rPr>
          <w:rFonts w:hAnsi="宋体"/>
          <w:b/>
          <w:sz w:val="44"/>
          <w:szCs w:val="44"/>
        </w:rPr>
      </w:pPr>
    </w:p>
    <w:p w:rsidR="005F0C67" w:rsidRDefault="004E5C7E">
      <w:pPr>
        <w:pStyle w:val="aff6"/>
        <w:snapToGrid w:val="0"/>
        <w:jc w:val="center"/>
        <w:outlineLvl w:val="0"/>
        <w:rPr>
          <w:rFonts w:hAnsi="宋体"/>
          <w:b/>
          <w:sz w:val="44"/>
          <w:szCs w:val="44"/>
        </w:rPr>
      </w:pPr>
      <w:r>
        <w:rPr>
          <w:rFonts w:hAnsi="宋体" w:hint="eastAsia"/>
          <w:b/>
          <w:sz w:val="44"/>
          <w:szCs w:val="44"/>
        </w:rPr>
        <w:t>第二章 采购需求一览表</w:t>
      </w:r>
      <w:bookmarkEnd w:id="49"/>
    </w:p>
    <w:p w:rsidR="005F0C67" w:rsidRDefault="005F0C67">
      <w:pPr>
        <w:rPr>
          <w:rFonts w:ascii="宋体"/>
          <w:b/>
          <w:sz w:val="32"/>
          <w:szCs w:val="32"/>
        </w:rPr>
      </w:pPr>
    </w:p>
    <w:p w:rsidR="005F0C67" w:rsidRDefault="005F0C67">
      <w:pPr>
        <w:rPr>
          <w:rFonts w:ascii="宋体"/>
          <w:b/>
          <w:sz w:val="32"/>
          <w:szCs w:val="32"/>
        </w:rPr>
      </w:pPr>
    </w:p>
    <w:p w:rsidR="005F0C67" w:rsidRDefault="005F0C67">
      <w:pPr>
        <w:rPr>
          <w:rFonts w:ascii="宋体"/>
          <w:b/>
          <w:sz w:val="32"/>
          <w:szCs w:val="32"/>
        </w:rPr>
      </w:pPr>
    </w:p>
    <w:p w:rsidR="005F0C67" w:rsidRDefault="005F0C67">
      <w:pPr>
        <w:rPr>
          <w:rFonts w:ascii="宋体"/>
          <w:b/>
          <w:sz w:val="32"/>
          <w:szCs w:val="32"/>
        </w:rPr>
      </w:pPr>
    </w:p>
    <w:p w:rsidR="005F0C67" w:rsidRPr="00F65DFC" w:rsidRDefault="005F0C67">
      <w:pPr>
        <w:rPr>
          <w:rFonts w:ascii="宋体"/>
          <w:b/>
          <w:sz w:val="32"/>
          <w:szCs w:val="32"/>
        </w:rPr>
      </w:pPr>
    </w:p>
    <w:p w:rsidR="005F0C67" w:rsidRDefault="005F0C67">
      <w:pPr>
        <w:rPr>
          <w:rFonts w:ascii="宋体"/>
          <w:b/>
          <w:sz w:val="32"/>
          <w:szCs w:val="32"/>
        </w:rPr>
      </w:pPr>
    </w:p>
    <w:p w:rsidR="005F0C67" w:rsidRDefault="005F0C67">
      <w:pPr>
        <w:rPr>
          <w:rFonts w:ascii="宋体"/>
          <w:b/>
          <w:sz w:val="32"/>
          <w:szCs w:val="32"/>
        </w:rPr>
      </w:pPr>
    </w:p>
    <w:p w:rsidR="005F0C67" w:rsidRDefault="005F0C67">
      <w:pPr>
        <w:rPr>
          <w:rFonts w:ascii="宋体"/>
          <w:b/>
          <w:sz w:val="32"/>
          <w:szCs w:val="32"/>
        </w:rPr>
      </w:pPr>
    </w:p>
    <w:p w:rsidR="005F0C67" w:rsidRDefault="005F0C67">
      <w:pPr>
        <w:rPr>
          <w:rFonts w:ascii="宋体"/>
          <w:b/>
          <w:sz w:val="32"/>
          <w:szCs w:val="32"/>
        </w:rPr>
      </w:pPr>
    </w:p>
    <w:p w:rsidR="005F0C67" w:rsidRDefault="005F0C67">
      <w:pPr>
        <w:rPr>
          <w:rFonts w:ascii="宋体"/>
          <w:b/>
          <w:sz w:val="32"/>
          <w:szCs w:val="32"/>
        </w:rPr>
      </w:pPr>
    </w:p>
    <w:p w:rsidR="005F0C67" w:rsidRDefault="005F0C67">
      <w:pPr>
        <w:rPr>
          <w:rFonts w:ascii="宋体"/>
          <w:b/>
          <w:sz w:val="32"/>
          <w:szCs w:val="32"/>
        </w:rPr>
      </w:pPr>
    </w:p>
    <w:p w:rsidR="005F0C67" w:rsidRDefault="005F0C67">
      <w:pPr>
        <w:rPr>
          <w:rFonts w:ascii="宋体"/>
          <w:b/>
          <w:sz w:val="32"/>
          <w:szCs w:val="32"/>
        </w:rPr>
      </w:pPr>
    </w:p>
    <w:p w:rsidR="005F0C67" w:rsidRDefault="005F0C67">
      <w:pPr>
        <w:rPr>
          <w:rFonts w:ascii="宋体"/>
          <w:b/>
          <w:sz w:val="32"/>
          <w:szCs w:val="32"/>
        </w:rPr>
      </w:pPr>
    </w:p>
    <w:p w:rsidR="005F0C67" w:rsidRDefault="005F0C67">
      <w:pPr>
        <w:rPr>
          <w:rFonts w:ascii="宋体"/>
          <w:b/>
          <w:sz w:val="32"/>
          <w:szCs w:val="32"/>
        </w:rPr>
      </w:pPr>
    </w:p>
    <w:p w:rsidR="005F0C67" w:rsidRDefault="005F0C67">
      <w:pPr>
        <w:rPr>
          <w:rFonts w:ascii="宋体"/>
          <w:b/>
          <w:sz w:val="32"/>
          <w:szCs w:val="32"/>
        </w:rPr>
      </w:pPr>
    </w:p>
    <w:p w:rsidR="005F0C67" w:rsidRDefault="005F0C67">
      <w:pPr>
        <w:rPr>
          <w:rFonts w:ascii="宋体"/>
          <w:b/>
          <w:sz w:val="32"/>
          <w:szCs w:val="32"/>
        </w:rPr>
      </w:pPr>
    </w:p>
    <w:p w:rsidR="005F0C67" w:rsidRDefault="005F0C67">
      <w:pPr>
        <w:rPr>
          <w:ins w:id="70" w:author="NTKO" w:date="2018-10-10T10:43:00Z"/>
          <w:rFonts w:ascii="宋体"/>
          <w:b/>
          <w:sz w:val="32"/>
          <w:szCs w:val="32"/>
        </w:rPr>
      </w:pPr>
    </w:p>
    <w:p w:rsidR="00245B18" w:rsidRDefault="00245B18">
      <w:pPr>
        <w:rPr>
          <w:ins w:id="71" w:author="NTKO" w:date="2018-10-10T10:43:00Z"/>
          <w:rFonts w:ascii="宋体"/>
          <w:b/>
          <w:sz w:val="32"/>
          <w:szCs w:val="32"/>
        </w:rPr>
      </w:pPr>
    </w:p>
    <w:p w:rsidR="00245B18" w:rsidRDefault="00245B18">
      <w:pPr>
        <w:rPr>
          <w:ins w:id="72" w:author="NTKO" w:date="2018-10-10T10:43:00Z"/>
          <w:rFonts w:ascii="宋体"/>
          <w:b/>
          <w:sz w:val="32"/>
          <w:szCs w:val="32"/>
        </w:rPr>
      </w:pPr>
    </w:p>
    <w:p w:rsidR="00245B18" w:rsidRDefault="00245B18">
      <w:pPr>
        <w:rPr>
          <w:ins w:id="73" w:author="NTKO" w:date="2018-10-10T10:43:00Z"/>
          <w:rFonts w:ascii="宋体"/>
          <w:b/>
          <w:sz w:val="32"/>
          <w:szCs w:val="32"/>
        </w:rPr>
      </w:pPr>
    </w:p>
    <w:p w:rsidR="00245B18" w:rsidRDefault="00245B18">
      <w:pPr>
        <w:rPr>
          <w:ins w:id="74" w:author="NTKO" w:date="2018-10-10T10:43:00Z"/>
          <w:rFonts w:ascii="宋体"/>
          <w:b/>
          <w:sz w:val="32"/>
          <w:szCs w:val="32"/>
        </w:rPr>
      </w:pPr>
    </w:p>
    <w:p w:rsidR="00245B18" w:rsidRDefault="00245B18">
      <w:pPr>
        <w:rPr>
          <w:ins w:id="75" w:author="NTKO" w:date="2018-10-10T10:43:00Z"/>
          <w:rFonts w:ascii="宋体"/>
          <w:b/>
          <w:sz w:val="32"/>
          <w:szCs w:val="32"/>
        </w:rPr>
      </w:pPr>
    </w:p>
    <w:p w:rsidR="00245B18" w:rsidRDefault="00245B18">
      <w:pPr>
        <w:rPr>
          <w:ins w:id="76" w:author="NTKO" w:date="2018-10-10T10:43:00Z"/>
          <w:rFonts w:ascii="宋体"/>
          <w:b/>
          <w:sz w:val="32"/>
          <w:szCs w:val="32"/>
        </w:rPr>
      </w:pPr>
    </w:p>
    <w:p w:rsidR="00245B18" w:rsidRDefault="00245B18">
      <w:pPr>
        <w:rPr>
          <w:rFonts w:ascii="宋体"/>
          <w:b/>
          <w:sz w:val="32"/>
          <w:szCs w:val="32"/>
        </w:rPr>
      </w:pPr>
    </w:p>
    <w:p w:rsidR="005F0C67" w:rsidRDefault="004E5C7E">
      <w:pPr>
        <w:spacing w:line="400" w:lineRule="exact"/>
        <w:ind w:firstLineChars="850" w:firstLine="3072"/>
        <w:rPr>
          <w:rFonts w:hAnsi="宋体"/>
          <w:b/>
          <w:sz w:val="36"/>
          <w:szCs w:val="36"/>
        </w:rPr>
      </w:pPr>
      <w:r>
        <w:rPr>
          <w:rFonts w:hAnsi="宋体" w:hint="eastAsia"/>
          <w:b/>
          <w:sz w:val="36"/>
          <w:szCs w:val="36"/>
        </w:rPr>
        <w:t>《采购需求一览表》</w:t>
      </w:r>
    </w:p>
    <w:p w:rsidR="005F0C67" w:rsidRDefault="004E5C7E">
      <w:pPr>
        <w:spacing w:line="400" w:lineRule="exact"/>
        <w:ind w:firstLine="431"/>
        <w:rPr>
          <w:rFonts w:ascii="宋体"/>
          <w:b/>
          <w:bCs/>
          <w:szCs w:val="21"/>
        </w:rPr>
      </w:pPr>
      <w:r>
        <w:rPr>
          <w:rFonts w:ascii="宋体" w:hAnsi="宋体" w:hint="eastAsia"/>
          <w:b/>
          <w:bCs/>
          <w:szCs w:val="21"/>
        </w:rPr>
        <w:t>说明：</w:t>
      </w:r>
    </w:p>
    <w:p w:rsidR="005F0C67" w:rsidRDefault="004E5C7E">
      <w:pPr>
        <w:spacing w:line="400" w:lineRule="exact"/>
        <w:rPr>
          <w:rFonts w:ascii="宋体" w:hAnsi="宋体"/>
          <w:b/>
          <w:bCs/>
          <w:szCs w:val="21"/>
        </w:rPr>
      </w:pPr>
      <w:r>
        <w:rPr>
          <w:rFonts w:ascii="宋体" w:hAnsi="宋体" w:hint="eastAsia"/>
          <w:b/>
          <w:bCs/>
          <w:szCs w:val="21"/>
        </w:rPr>
        <w:t>1.本一览表中的品牌型号、技术参数及其性能（配置）仅起参考作用，投标人可选用其他品牌型号替代，但这些替代的品牌型号要实质上相当于或优于参考品牌型号及其技术参数性能（配置）要求。同时填写技术规格偏离表。</w:t>
      </w:r>
    </w:p>
    <w:p w:rsidR="005F0C67" w:rsidRDefault="004E5C7E">
      <w:pPr>
        <w:spacing w:line="400" w:lineRule="exact"/>
        <w:rPr>
          <w:rFonts w:ascii="宋体" w:hAnsi="宋体"/>
          <w:b/>
          <w:bCs/>
          <w:szCs w:val="21"/>
        </w:rPr>
      </w:pPr>
      <w:r>
        <w:rPr>
          <w:rFonts w:ascii="宋体" w:hAnsi="宋体" w:hint="eastAsia"/>
          <w:b/>
          <w:bCs/>
          <w:szCs w:val="21"/>
        </w:rPr>
        <w:t>2．凡在"技术参数要求"中表述为“标配”或“标准配置”的设备，竞标人应在竞标报价表中将其标配参数详细列明。</w:t>
      </w:r>
    </w:p>
    <w:p w:rsidR="005F0C67" w:rsidRDefault="004E5C7E">
      <w:pPr>
        <w:spacing w:line="400" w:lineRule="exact"/>
        <w:rPr>
          <w:rFonts w:ascii="宋体" w:hAnsi="宋体"/>
          <w:b/>
          <w:bCs/>
          <w:szCs w:val="21"/>
        </w:rPr>
      </w:pPr>
      <w:r>
        <w:rPr>
          <w:rFonts w:ascii="宋体" w:hAnsi="宋体" w:hint="eastAsia"/>
          <w:b/>
          <w:bCs/>
          <w:szCs w:val="21"/>
        </w:rPr>
        <w:t>3.  实质性要求和条件是采购人根据项目实际情况在技术参数及性能配置、数量、售后服务、合同主要条款及其它要求等内容中设定的，要求标注★号或专门列明，竞标人必须作出满足或者优于的承诺，否则竞标无效。</w:t>
      </w:r>
    </w:p>
    <w:p w:rsidR="005F0C67" w:rsidRDefault="004E5C7E">
      <w:pPr>
        <w:spacing w:line="400" w:lineRule="exact"/>
        <w:rPr>
          <w:rFonts w:ascii="宋体" w:hAnsi="宋体"/>
          <w:b/>
          <w:bCs/>
          <w:szCs w:val="21"/>
        </w:rPr>
      </w:pPr>
      <w:r>
        <w:rPr>
          <w:rFonts w:ascii="宋体" w:hAnsi="宋体" w:hint="eastAsia"/>
          <w:b/>
          <w:bCs/>
          <w:szCs w:val="21"/>
        </w:rPr>
        <w:t>4. 提供相同品牌产品的不同竞标人参加同一合同项下竞标的，以其中通过资格审查、符合性审查且报价最低的参加评标，报价相同的，由采购人自主选择确定一个参加评标的竞标人，其他竞标无效；</w:t>
      </w:r>
    </w:p>
    <w:p w:rsidR="005F0C67" w:rsidRDefault="004E5C7E">
      <w:pPr>
        <w:spacing w:line="400" w:lineRule="exact"/>
        <w:rPr>
          <w:rFonts w:ascii="宋体" w:hAnsi="宋体"/>
          <w:b/>
          <w:bCs/>
          <w:szCs w:val="21"/>
        </w:rPr>
      </w:pPr>
      <w:r>
        <w:rPr>
          <w:rFonts w:ascii="宋体" w:hAnsi="宋体" w:hint="eastAsia"/>
          <w:b/>
          <w:bCs/>
          <w:szCs w:val="21"/>
        </w:rPr>
        <w:t>5. 非单一产品采购项目中，多家竞标人提供的核心产品品牌相同的，视为提供相同品牌产品。</w:t>
      </w:r>
    </w:p>
    <w:p w:rsidR="005F0C67" w:rsidRDefault="004E5C7E">
      <w:pPr>
        <w:spacing w:line="400" w:lineRule="exact"/>
        <w:rPr>
          <w:rFonts w:ascii="宋体" w:hAnsi="宋体"/>
          <w:b/>
          <w:bCs/>
          <w:szCs w:val="21"/>
        </w:rPr>
      </w:pPr>
      <w:r>
        <w:rPr>
          <w:rFonts w:ascii="宋体" w:hAnsi="宋体" w:hint="eastAsia"/>
          <w:b/>
          <w:bCs/>
          <w:szCs w:val="21"/>
        </w:rPr>
        <w:t>本项目核心产品为：办公软件（定制版）</w:t>
      </w:r>
    </w:p>
    <w:tbl>
      <w:tblPr>
        <w:tblStyle w:val="afff9"/>
        <w:tblW w:w="9402" w:type="dxa"/>
        <w:tblLayout w:type="fixed"/>
        <w:tblLook w:val="04A0" w:firstRow="1" w:lastRow="0" w:firstColumn="1" w:lastColumn="0" w:noHBand="0" w:noVBand="1"/>
      </w:tblPr>
      <w:tblGrid>
        <w:gridCol w:w="771"/>
        <w:gridCol w:w="1125"/>
        <w:gridCol w:w="687"/>
        <w:gridCol w:w="658"/>
        <w:gridCol w:w="6161"/>
      </w:tblGrid>
      <w:tr w:rsidR="005F0C67">
        <w:trPr>
          <w:trHeight w:val="391"/>
        </w:trPr>
        <w:tc>
          <w:tcPr>
            <w:tcW w:w="771" w:type="dxa"/>
            <w:vAlign w:val="center"/>
          </w:tcPr>
          <w:p w:rsidR="005F0C67" w:rsidRDefault="004E5C7E">
            <w:pPr>
              <w:autoSpaceDE w:val="0"/>
              <w:autoSpaceDN w:val="0"/>
              <w:adjustRightInd w:val="0"/>
              <w:spacing w:line="320" w:lineRule="atLeast"/>
              <w:ind w:right="2"/>
              <w:jc w:val="center"/>
              <w:rPr>
                <w:rFonts w:asciiTheme="minorEastAsia" w:eastAsiaTheme="minorEastAsia" w:hAnsiTheme="minorEastAsia" w:cstheme="minorEastAsia"/>
                <w:b/>
                <w:bCs/>
                <w:kern w:val="0"/>
                <w:szCs w:val="21"/>
                <w:lang w:val="zh-CN"/>
              </w:rPr>
            </w:pPr>
            <w:bookmarkStart w:id="77" w:name="_Toc496718678"/>
            <w:r>
              <w:rPr>
                <w:rFonts w:asciiTheme="minorEastAsia" w:eastAsiaTheme="minorEastAsia" w:hAnsiTheme="minorEastAsia" w:cstheme="minorEastAsia" w:hint="eastAsia"/>
                <w:b/>
                <w:bCs/>
                <w:kern w:val="0"/>
                <w:szCs w:val="21"/>
                <w:lang w:val="zh-CN"/>
              </w:rPr>
              <w:t>序号</w:t>
            </w:r>
          </w:p>
        </w:tc>
        <w:tc>
          <w:tcPr>
            <w:tcW w:w="1125" w:type="dxa"/>
            <w:vAlign w:val="center"/>
          </w:tcPr>
          <w:p w:rsidR="005F0C67" w:rsidRDefault="004E5C7E">
            <w:pPr>
              <w:autoSpaceDE w:val="0"/>
              <w:autoSpaceDN w:val="0"/>
              <w:adjustRightInd w:val="0"/>
              <w:spacing w:line="320" w:lineRule="atLeast"/>
              <w:ind w:right="2"/>
              <w:jc w:val="center"/>
              <w:rPr>
                <w:rFonts w:asciiTheme="minorEastAsia" w:eastAsiaTheme="minorEastAsia" w:hAnsiTheme="minorEastAsia" w:cstheme="minorEastAsia"/>
                <w:b/>
                <w:bCs/>
                <w:kern w:val="0"/>
                <w:szCs w:val="21"/>
                <w:lang w:val="zh-CN"/>
              </w:rPr>
            </w:pPr>
            <w:r>
              <w:rPr>
                <w:rFonts w:asciiTheme="minorEastAsia" w:eastAsiaTheme="minorEastAsia" w:hAnsiTheme="minorEastAsia" w:cstheme="minorEastAsia" w:hint="eastAsia"/>
                <w:b/>
                <w:bCs/>
                <w:kern w:val="0"/>
                <w:szCs w:val="21"/>
                <w:lang w:val="zh-CN"/>
              </w:rPr>
              <w:t>货物名称</w:t>
            </w:r>
          </w:p>
        </w:tc>
        <w:tc>
          <w:tcPr>
            <w:tcW w:w="687" w:type="dxa"/>
            <w:vAlign w:val="center"/>
          </w:tcPr>
          <w:p w:rsidR="005F0C67" w:rsidRDefault="004E5C7E">
            <w:pPr>
              <w:autoSpaceDE w:val="0"/>
              <w:autoSpaceDN w:val="0"/>
              <w:adjustRightInd w:val="0"/>
              <w:spacing w:line="320" w:lineRule="atLeast"/>
              <w:ind w:right="2"/>
              <w:jc w:val="center"/>
              <w:rPr>
                <w:rFonts w:asciiTheme="minorEastAsia" w:eastAsiaTheme="minorEastAsia" w:hAnsiTheme="minorEastAsia" w:cstheme="minorEastAsia"/>
                <w:b/>
                <w:bCs/>
                <w:kern w:val="0"/>
                <w:szCs w:val="21"/>
                <w:lang w:val="zh-CN"/>
              </w:rPr>
            </w:pPr>
            <w:r>
              <w:rPr>
                <w:rFonts w:asciiTheme="minorEastAsia" w:eastAsiaTheme="minorEastAsia" w:hAnsiTheme="minorEastAsia" w:cstheme="minorEastAsia" w:hint="eastAsia"/>
                <w:b/>
                <w:bCs/>
                <w:kern w:val="0"/>
                <w:szCs w:val="21"/>
                <w:lang w:val="zh-CN"/>
              </w:rPr>
              <w:t>数量</w:t>
            </w:r>
          </w:p>
        </w:tc>
        <w:tc>
          <w:tcPr>
            <w:tcW w:w="658" w:type="dxa"/>
            <w:vAlign w:val="center"/>
          </w:tcPr>
          <w:p w:rsidR="005F0C67" w:rsidRDefault="004E5C7E">
            <w:pPr>
              <w:autoSpaceDE w:val="0"/>
              <w:autoSpaceDN w:val="0"/>
              <w:adjustRightInd w:val="0"/>
              <w:spacing w:line="320" w:lineRule="atLeast"/>
              <w:ind w:right="2"/>
              <w:jc w:val="center"/>
              <w:rPr>
                <w:rFonts w:asciiTheme="minorEastAsia" w:eastAsiaTheme="minorEastAsia" w:hAnsiTheme="minorEastAsia" w:cstheme="minorEastAsia"/>
                <w:b/>
                <w:bCs/>
                <w:kern w:val="0"/>
                <w:szCs w:val="21"/>
                <w:lang w:val="zh-CN"/>
              </w:rPr>
            </w:pPr>
            <w:r>
              <w:rPr>
                <w:rFonts w:asciiTheme="minorEastAsia" w:eastAsiaTheme="minorEastAsia" w:hAnsiTheme="minorEastAsia" w:cstheme="minorEastAsia" w:hint="eastAsia"/>
                <w:b/>
                <w:bCs/>
                <w:kern w:val="0"/>
                <w:szCs w:val="21"/>
                <w:lang w:val="zh-CN"/>
              </w:rPr>
              <w:t>单位</w:t>
            </w:r>
          </w:p>
        </w:tc>
        <w:tc>
          <w:tcPr>
            <w:tcW w:w="6161" w:type="dxa"/>
            <w:vAlign w:val="center"/>
          </w:tcPr>
          <w:p w:rsidR="005F0C67" w:rsidRDefault="004E5C7E">
            <w:pPr>
              <w:autoSpaceDE w:val="0"/>
              <w:autoSpaceDN w:val="0"/>
              <w:adjustRightInd w:val="0"/>
              <w:spacing w:line="320" w:lineRule="atLeast"/>
              <w:ind w:right="2"/>
              <w:jc w:val="center"/>
              <w:rPr>
                <w:rFonts w:asciiTheme="minorEastAsia" w:eastAsiaTheme="minorEastAsia" w:hAnsiTheme="minorEastAsia" w:cstheme="minorEastAsia"/>
                <w:b/>
                <w:bCs/>
                <w:kern w:val="0"/>
                <w:szCs w:val="21"/>
                <w:lang w:val="zh-CN"/>
              </w:rPr>
            </w:pPr>
            <w:r>
              <w:rPr>
                <w:rFonts w:asciiTheme="minorEastAsia" w:eastAsiaTheme="minorEastAsia" w:hAnsiTheme="minorEastAsia" w:cstheme="minorEastAsia" w:hint="eastAsia"/>
                <w:b/>
                <w:bCs/>
                <w:kern w:val="0"/>
                <w:szCs w:val="21"/>
                <w:lang w:val="zh-CN"/>
              </w:rPr>
              <w:t>技术参数及性能配置要求</w:t>
            </w:r>
          </w:p>
        </w:tc>
      </w:tr>
      <w:tr w:rsidR="005F0C67">
        <w:trPr>
          <w:trHeight w:val="391"/>
        </w:trPr>
        <w:tc>
          <w:tcPr>
            <w:tcW w:w="9402" w:type="dxa"/>
            <w:gridSpan w:val="5"/>
            <w:vAlign w:val="center"/>
          </w:tcPr>
          <w:p w:rsidR="005F0C67" w:rsidRDefault="004E5C7E">
            <w:pPr>
              <w:autoSpaceDE w:val="0"/>
              <w:autoSpaceDN w:val="0"/>
              <w:adjustRightInd w:val="0"/>
              <w:spacing w:line="320" w:lineRule="atLeast"/>
              <w:ind w:right="2"/>
              <w:jc w:val="left"/>
              <w:rPr>
                <w:rFonts w:asciiTheme="minorEastAsia" w:eastAsiaTheme="minorEastAsia" w:hAnsiTheme="minorEastAsia" w:cstheme="minorEastAsia"/>
                <w:b/>
                <w:bCs/>
                <w:kern w:val="0"/>
                <w:szCs w:val="21"/>
              </w:rPr>
            </w:pPr>
            <w:r>
              <w:rPr>
                <w:rFonts w:asciiTheme="minorEastAsia" w:eastAsiaTheme="minorEastAsia" w:hAnsiTheme="minorEastAsia" w:cstheme="minorEastAsia" w:hint="eastAsia"/>
                <w:b/>
                <w:bCs/>
                <w:kern w:val="0"/>
                <w:szCs w:val="21"/>
              </w:rPr>
              <w:t>一、</w:t>
            </w:r>
            <w:r>
              <w:rPr>
                <w:rFonts w:asciiTheme="minorEastAsia" w:eastAsiaTheme="minorEastAsia" w:hAnsiTheme="minorEastAsia" w:cstheme="minorEastAsia" w:hint="eastAsia"/>
                <w:bCs/>
                <w:kern w:val="0"/>
                <w:szCs w:val="21"/>
              </w:rPr>
              <w:t>软件管理系统</w:t>
            </w:r>
          </w:p>
        </w:tc>
      </w:tr>
      <w:tr w:rsidR="005F0C67">
        <w:tc>
          <w:tcPr>
            <w:tcW w:w="771" w:type="dxa"/>
            <w:vAlign w:val="center"/>
          </w:tcPr>
          <w:p w:rsidR="005F0C67" w:rsidRDefault="004E5C7E">
            <w:pPr>
              <w:rPr>
                <w:rFonts w:asciiTheme="minorEastAsia" w:eastAsiaTheme="minorEastAsia" w:hAnsiTheme="minorEastAsia" w:cstheme="minorEastAsia"/>
                <w:b/>
                <w:bCs/>
                <w:kern w:val="0"/>
                <w:szCs w:val="21"/>
                <w:lang w:val="zh-CN"/>
              </w:rPr>
            </w:pPr>
            <w:r>
              <w:rPr>
                <w:rFonts w:asciiTheme="minorEastAsia" w:eastAsiaTheme="minorEastAsia" w:hAnsiTheme="minorEastAsia" w:cstheme="minorEastAsia" w:hint="eastAsia"/>
                <w:bCs/>
                <w:szCs w:val="21"/>
              </w:rPr>
              <w:t>1</w:t>
            </w:r>
          </w:p>
        </w:tc>
        <w:tc>
          <w:tcPr>
            <w:tcW w:w="1125" w:type="dxa"/>
            <w:vAlign w:val="center"/>
          </w:tcPr>
          <w:p w:rsidR="005F0C67" w:rsidRDefault="004E5C7E">
            <w:pPr>
              <w:rPr>
                <w:rFonts w:asciiTheme="minorEastAsia" w:eastAsiaTheme="minorEastAsia" w:hAnsiTheme="minorEastAsia" w:cstheme="minorEastAsia"/>
                <w:bCs/>
                <w:kern w:val="0"/>
                <w:szCs w:val="21"/>
              </w:rPr>
            </w:pPr>
            <w:r>
              <w:rPr>
                <w:rFonts w:asciiTheme="minorEastAsia" w:eastAsiaTheme="minorEastAsia" w:hAnsiTheme="minorEastAsia" w:cstheme="minorEastAsia" w:hint="eastAsia"/>
                <w:bCs/>
                <w:kern w:val="0"/>
                <w:szCs w:val="21"/>
              </w:rPr>
              <w:t>正版软件台账专用管理系统</w:t>
            </w:r>
          </w:p>
          <w:p w:rsidR="005F0C67" w:rsidRDefault="005F0C67">
            <w:pPr>
              <w:rPr>
                <w:rFonts w:asciiTheme="minorEastAsia" w:eastAsiaTheme="minorEastAsia" w:hAnsiTheme="minorEastAsia" w:cstheme="minorEastAsia"/>
                <w:b/>
                <w:bCs/>
                <w:kern w:val="0"/>
                <w:szCs w:val="21"/>
                <w:lang w:val="zh-CN"/>
              </w:rPr>
            </w:pPr>
          </w:p>
        </w:tc>
        <w:tc>
          <w:tcPr>
            <w:tcW w:w="687" w:type="dxa"/>
            <w:vAlign w:val="center"/>
          </w:tcPr>
          <w:p w:rsidR="005F0C67" w:rsidRDefault="004E5C7E">
            <w:pPr>
              <w:jc w:val="center"/>
              <w:rPr>
                <w:rFonts w:asciiTheme="minorEastAsia" w:eastAsiaTheme="minorEastAsia" w:hAnsiTheme="minorEastAsia" w:cstheme="minorEastAsia"/>
                <w:b/>
                <w:bCs/>
                <w:kern w:val="0"/>
                <w:szCs w:val="21"/>
                <w:lang w:val="zh-CN"/>
              </w:rPr>
            </w:pPr>
            <w:r>
              <w:rPr>
                <w:rFonts w:asciiTheme="minorEastAsia" w:eastAsiaTheme="minorEastAsia" w:hAnsiTheme="minorEastAsia" w:cstheme="minorEastAsia" w:hint="eastAsia"/>
                <w:bCs/>
                <w:szCs w:val="21"/>
              </w:rPr>
              <w:t>1</w:t>
            </w:r>
          </w:p>
        </w:tc>
        <w:tc>
          <w:tcPr>
            <w:tcW w:w="658" w:type="dxa"/>
            <w:vAlign w:val="center"/>
          </w:tcPr>
          <w:p w:rsidR="005F0C67" w:rsidRDefault="004E5C7E">
            <w:pPr>
              <w:jc w:val="center"/>
              <w:rPr>
                <w:rFonts w:asciiTheme="minorEastAsia" w:eastAsiaTheme="minorEastAsia" w:hAnsiTheme="minorEastAsia" w:cstheme="minorEastAsia"/>
                <w:b/>
                <w:bCs/>
                <w:kern w:val="0"/>
                <w:szCs w:val="21"/>
                <w:lang w:val="zh-CN"/>
              </w:rPr>
            </w:pPr>
            <w:r>
              <w:rPr>
                <w:rFonts w:asciiTheme="minorEastAsia" w:eastAsiaTheme="minorEastAsia" w:hAnsiTheme="minorEastAsia" w:cstheme="minorEastAsia" w:hint="eastAsia"/>
                <w:bCs/>
                <w:szCs w:val="21"/>
              </w:rPr>
              <w:t>套</w:t>
            </w:r>
          </w:p>
        </w:tc>
        <w:tc>
          <w:tcPr>
            <w:tcW w:w="6161" w:type="dxa"/>
            <w:vAlign w:val="center"/>
          </w:tcPr>
          <w:p w:rsidR="005F0C67" w:rsidRDefault="004E5C7E">
            <w:pPr>
              <w:numPr>
                <w:ilvl w:val="0"/>
                <w:numId w:val="19"/>
              </w:numPr>
              <w:spacing w:line="360" w:lineRule="exact"/>
              <w:rPr>
                <w:rFonts w:asciiTheme="minorEastAsia" w:eastAsiaTheme="minorEastAsia" w:hAnsiTheme="minorEastAsia" w:cstheme="minorEastAsia"/>
                <w:b/>
                <w:szCs w:val="21"/>
              </w:rPr>
            </w:pPr>
            <w:r>
              <w:rPr>
                <w:rFonts w:asciiTheme="minorEastAsia" w:eastAsiaTheme="minorEastAsia" w:hAnsiTheme="minorEastAsia" w:cstheme="minorEastAsia" w:hint="eastAsia"/>
                <w:b/>
                <w:szCs w:val="21"/>
              </w:rPr>
              <w:t>总体要求</w:t>
            </w:r>
          </w:p>
          <w:p w:rsidR="005F0C67" w:rsidRDefault="004E5C7E">
            <w:pPr>
              <w:spacing w:line="360" w:lineRule="exact"/>
              <w:ind w:firstLineChars="200" w:firstLine="420"/>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需一套符合</w:t>
            </w:r>
            <w:r>
              <w:rPr>
                <w:rFonts w:ascii="宋体" w:hAnsi="宋体" w:cs="宋体" w:hint="eastAsia"/>
                <w:szCs w:val="21"/>
              </w:rPr>
              <w:t>广西壮族自治区工业和信息化委员会（以下简称区工信委）</w:t>
            </w:r>
            <w:r>
              <w:rPr>
                <w:rFonts w:asciiTheme="minorEastAsia" w:eastAsiaTheme="minorEastAsia" w:hAnsiTheme="minorEastAsia" w:cstheme="minorEastAsia" w:hint="eastAsia"/>
                <w:bCs/>
                <w:kern w:val="0"/>
                <w:szCs w:val="21"/>
              </w:rPr>
              <w:t>正版软件台账专用管理系统</w:t>
            </w:r>
            <w:r>
              <w:rPr>
                <w:rFonts w:asciiTheme="minorEastAsia" w:eastAsiaTheme="minorEastAsia" w:hAnsiTheme="minorEastAsia" w:cstheme="minorEastAsia" w:hint="eastAsia"/>
                <w:bCs/>
                <w:szCs w:val="21"/>
              </w:rPr>
              <w:t>，支持本单位对专用软件资产进行有效管理，该系统总体要求：</w:t>
            </w:r>
          </w:p>
          <w:p w:rsidR="005F0C67" w:rsidRDefault="004E5C7E">
            <w:pPr>
              <w:spacing w:line="360" w:lineRule="exac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1、定制一套针对</w:t>
            </w:r>
            <w:r>
              <w:rPr>
                <w:rFonts w:asciiTheme="minorEastAsia" w:eastAsiaTheme="minorEastAsia" w:hAnsiTheme="minorEastAsia" w:cstheme="minorEastAsia" w:hint="eastAsia"/>
                <w:bCs/>
                <w:kern w:val="0"/>
                <w:szCs w:val="21"/>
              </w:rPr>
              <w:t>正版软件台账专用管理系统</w:t>
            </w:r>
            <w:r>
              <w:rPr>
                <w:rFonts w:asciiTheme="minorEastAsia" w:eastAsiaTheme="minorEastAsia" w:hAnsiTheme="minorEastAsia" w:cstheme="minorEastAsia" w:hint="eastAsia"/>
                <w:bCs/>
                <w:szCs w:val="21"/>
              </w:rPr>
              <w:t>的采购、安装、使用、统计、维护及报废整个生命周期进行全过程动态集中管理，并分别以录入、批量导入和数据自动挖掘方式实时获取</w:t>
            </w:r>
            <w:r>
              <w:rPr>
                <w:rFonts w:asciiTheme="minorEastAsia" w:eastAsiaTheme="minorEastAsia" w:hAnsiTheme="minorEastAsia" w:cstheme="minorEastAsia" w:hint="eastAsia"/>
                <w:bCs/>
                <w:kern w:val="0"/>
                <w:szCs w:val="21"/>
              </w:rPr>
              <w:t>正版软件台账专用管理系统</w:t>
            </w:r>
            <w:r>
              <w:rPr>
                <w:rFonts w:asciiTheme="minorEastAsia" w:eastAsiaTheme="minorEastAsia" w:hAnsiTheme="minorEastAsia" w:cstheme="minorEastAsia" w:hint="eastAsia"/>
                <w:bCs/>
                <w:szCs w:val="21"/>
              </w:rPr>
              <w:t>的分布状况及使用信息，随时监管、维护</w:t>
            </w:r>
            <w:r>
              <w:rPr>
                <w:rFonts w:asciiTheme="minorEastAsia" w:eastAsiaTheme="minorEastAsia" w:hAnsiTheme="minorEastAsia" w:cstheme="minorEastAsia" w:hint="eastAsia"/>
                <w:bCs/>
                <w:kern w:val="0"/>
                <w:szCs w:val="21"/>
              </w:rPr>
              <w:t>台账</w:t>
            </w:r>
            <w:r>
              <w:rPr>
                <w:rFonts w:asciiTheme="minorEastAsia" w:eastAsiaTheme="minorEastAsia" w:hAnsiTheme="minorEastAsia" w:cstheme="minorEastAsia" w:hint="eastAsia"/>
                <w:bCs/>
                <w:szCs w:val="21"/>
              </w:rPr>
              <w:t>正常运营。</w:t>
            </w:r>
          </w:p>
          <w:p w:rsidR="005F0C67" w:rsidRDefault="004E5C7E">
            <w:pPr>
              <w:spacing w:line="360" w:lineRule="exac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2、为采购人管理人员提供正版软件信息采集工具，帮助其快速准确的获取单位内部计算机终端软件安装、使用及变更信息，对于违规安装使用的正版软件能够报警提示，确保软件使用符合法规。</w:t>
            </w:r>
          </w:p>
          <w:p w:rsidR="005F0C67" w:rsidRDefault="004E5C7E">
            <w:pPr>
              <w:spacing w:line="360" w:lineRule="exact"/>
              <w:rPr>
                <w:rFonts w:asciiTheme="minorEastAsia" w:eastAsiaTheme="minorEastAsia" w:hAnsiTheme="minorEastAsia" w:cstheme="minorEastAsia"/>
                <w:b/>
                <w:bCs/>
                <w:szCs w:val="21"/>
              </w:rPr>
            </w:pPr>
            <w:r>
              <w:rPr>
                <w:rFonts w:asciiTheme="minorEastAsia" w:eastAsiaTheme="minorEastAsia" w:hAnsiTheme="minorEastAsia" w:cstheme="minorEastAsia" w:hint="eastAsia"/>
                <w:bCs/>
                <w:szCs w:val="21"/>
              </w:rPr>
              <w:t>3、遵循15部委联席会议及国家版权局制定的政策法规制度以及《正版软件管理工作指南》中的规范要求，智能化输出监管部门针对正版化管理要求的各类统计报表格式。</w:t>
            </w:r>
          </w:p>
          <w:p w:rsidR="005F0C67" w:rsidRDefault="004E5C7E">
            <w:pPr>
              <w:spacing w:line="360" w:lineRule="exact"/>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二、 配置要求</w:t>
            </w:r>
          </w:p>
          <w:p w:rsidR="005F0C67" w:rsidRDefault="004E5C7E">
            <w:pPr>
              <w:spacing w:line="360" w:lineRule="exact"/>
            </w:pPr>
            <w:r>
              <w:rPr>
                <w:rFonts w:hint="eastAsia"/>
              </w:rPr>
              <w:t>1</w:t>
            </w:r>
            <w:r>
              <w:rPr>
                <w:rFonts w:hint="eastAsia"/>
              </w:rPr>
              <w:t>、系统要求采用</w:t>
            </w:r>
            <w:r>
              <w:rPr>
                <w:rFonts w:hint="eastAsia"/>
              </w:rPr>
              <w:t>B/S</w:t>
            </w:r>
            <w:r>
              <w:rPr>
                <w:rFonts w:hint="eastAsia"/>
              </w:rPr>
              <w:t>的方式进行部署，支持网络化访问。</w:t>
            </w:r>
          </w:p>
          <w:p w:rsidR="005F0C67" w:rsidRDefault="004E5C7E">
            <w:pPr>
              <w:spacing w:line="360" w:lineRule="exact"/>
            </w:pPr>
            <w:r>
              <w:rPr>
                <w:rFonts w:hint="eastAsia"/>
              </w:rPr>
              <w:t>2</w:t>
            </w:r>
            <w:r>
              <w:rPr>
                <w:rFonts w:hint="eastAsia"/>
              </w:rPr>
              <w:t>、系统服务器端程序要求能够部署在主流的</w:t>
            </w:r>
            <w:r>
              <w:rPr>
                <w:rFonts w:hint="eastAsia"/>
              </w:rPr>
              <w:t>Windows</w:t>
            </w:r>
            <w:r>
              <w:rPr>
                <w:rFonts w:hint="eastAsia"/>
              </w:rPr>
              <w:t>服务器操作系统或</w:t>
            </w:r>
            <w:r>
              <w:rPr>
                <w:rFonts w:hint="eastAsia"/>
              </w:rPr>
              <w:t>Linux</w:t>
            </w:r>
            <w:r>
              <w:rPr>
                <w:rFonts w:hint="eastAsia"/>
              </w:rPr>
              <w:t>服务器操作系统上。</w:t>
            </w:r>
          </w:p>
          <w:p w:rsidR="005F0C67" w:rsidRDefault="004E5C7E">
            <w:pPr>
              <w:spacing w:line="360" w:lineRule="exact"/>
            </w:pPr>
            <w:r>
              <w:rPr>
                <w:rFonts w:hint="eastAsia"/>
              </w:rPr>
              <w:t>3</w:t>
            </w:r>
            <w:r>
              <w:rPr>
                <w:rFonts w:hint="eastAsia"/>
              </w:rPr>
              <w:t>、系统要求能适配主流的大型数据库（例如：</w:t>
            </w:r>
            <w:r>
              <w:rPr>
                <w:rFonts w:hint="eastAsia"/>
              </w:rPr>
              <w:t>MS SqlServer</w:t>
            </w:r>
            <w:r>
              <w:rPr>
                <w:rFonts w:hint="eastAsia"/>
              </w:rPr>
              <w:t>、</w:t>
            </w:r>
            <w:r>
              <w:rPr>
                <w:rFonts w:hint="eastAsia"/>
              </w:rPr>
              <w:t>Oracle</w:t>
            </w:r>
            <w:r>
              <w:rPr>
                <w:rFonts w:hint="eastAsia"/>
              </w:rPr>
              <w:t>、</w:t>
            </w:r>
            <w:r>
              <w:rPr>
                <w:rFonts w:hint="eastAsia"/>
              </w:rPr>
              <w:lastRenderedPageBreak/>
              <w:t>Mysql</w:t>
            </w:r>
            <w:r>
              <w:rPr>
                <w:rFonts w:hint="eastAsia"/>
              </w:rPr>
              <w:t>或</w:t>
            </w:r>
            <w:r>
              <w:rPr>
                <w:rFonts w:hint="eastAsia"/>
              </w:rPr>
              <w:t>DB2</w:t>
            </w:r>
            <w:r>
              <w:rPr>
                <w:rFonts w:hint="eastAsia"/>
              </w:rPr>
              <w:t>等），满足海量数据存储要求。</w:t>
            </w:r>
          </w:p>
          <w:p w:rsidR="005F0C67" w:rsidRDefault="004E5C7E">
            <w:pPr>
              <w:spacing w:line="360" w:lineRule="exact"/>
            </w:pPr>
            <w:r>
              <w:rPr>
                <w:rFonts w:hint="eastAsia"/>
              </w:rPr>
              <w:t>4</w:t>
            </w:r>
            <w:r>
              <w:rPr>
                <w:rFonts w:hint="eastAsia"/>
              </w:rPr>
              <w:t>、系统终端支持通用的各类浏览器访问，包括</w:t>
            </w:r>
            <w:r>
              <w:rPr>
                <w:rFonts w:hint="eastAsia"/>
              </w:rPr>
              <w:t>Internet Explorer 8/9/10</w:t>
            </w:r>
            <w:r>
              <w:rPr>
                <w:rFonts w:hint="eastAsia"/>
              </w:rPr>
              <w:t>，</w:t>
            </w:r>
            <w:r>
              <w:rPr>
                <w:rFonts w:hint="eastAsia"/>
              </w:rPr>
              <w:t>Mozilla Firefox</w:t>
            </w:r>
            <w:r>
              <w:rPr>
                <w:rFonts w:hint="eastAsia"/>
              </w:rPr>
              <w:t>，</w:t>
            </w:r>
            <w:r>
              <w:rPr>
                <w:rFonts w:hint="eastAsia"/>
              </w:rPr>
              <w:t>Google Chrome</w:t>
            </w:r>
            <w:r>
              <w:rPr>
                <w:rFonts w:hint="eastAsia"/>
              </w:rPr>
              <w:t>等。</w:t>
            </w:r>
          </w:p>
          <w:p w:rsidR="005F0C67" w:rsidRDefault="004E5C7E">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三、安全要求</w:t>
            </w:r>
          </w:p>
          <w:p w:rsidR="005F0C67" w:rsidRDefault="004E5C7E">
            <w:pPr>
              <w:spacing w:line="360" w:lineRule="exact"/>
              <w:rPr>
                <w:rFonts w:asciiTheme="minorEastAsia" w:eastAsiaTheme="minorEastAsia" w:hAnsiTheme="minorEastAsia" w:cstheme="minorEastAsia"/>
                <w:szCs w:val="21"/>
              </w:rPr>
            </w:pPr>
            <w:r>
              <w:rPr>
                <w:rFonts w:ascii="宋体" w:hAnsi="宋体" w:cs="宋体" w:hint="eastAsia"/>
                <w:szCs w:val="21"/>
              </w:rPr>
              <w:t>★</w:t>
            </w:r>
            <w:r>
              <w:rPr>
                <w:rFonts w:asciiTheme="minorEastAsia" w:eastAsiaTheme="minorEastAsia" w:hAnsiTheme="minorEastAsia" w:cstheme="minorEastAsia" w:hint="eastAsia"/>
                <w:szCs w:val="21"/>
              </w:rPr>
              <w:t>1、</w:t>
            </w:r>
            <w:r>
              <w:rPr>
                <w:rFonts w:ascii="宋体" w:hAnsi="宋体" w:cs="宋体" w:hint="eastAsia"/>
                <w:szCs w:val="21"/>
              </w:rPr>
              <w:t>遵循相关政策法规制度，</w:t>
            </w:r>
            <w:r>
              <w:rPr>
                <w:rFonts w:ascii="宋体" w:hAnsi="宋体" w:cs="宋体" w:hint="eastAsia"/>
                <w:kern w:val="0"/>
                <w:szCs w:val="21"/>
              </w:rPr>
              <w:t>该系统系统考虑</w:t>
            </w:r>
            <w:r>
              <w:rPr>
                <w:rFonts w:ascii="宋体" w:hAnsi="宋体" w:cs="宋体" w:hint="eastAsia"/>
                <w:szCs w:val="21"/>
              </w:rPr>
              <w:t>到信息安全因素，要求供</w:t>
            </w:r>
            <w:r>
              <w:rPr>
                <w:rFonts w:ascii="宋体" w:hAnsi="宋体" w:cs="宋体" w:hint="eastAsia"/>
                <w:kern w:val="0"/>
                <w:szCs w:val="21"/>
              </w:rPr>
              <w:t>货时须提供安全可控的产</w:t>
            </w:r>
            <w:r>
              <w:rPr>
                <w:rFonts w:ascii="宋体" w:hAnsi="宋体" w:cs="宋体" w:hint="eastAsia"/>
                <w:szCs w:val="21"/>
              </w:rPr>
              <w:t>品证明材料。</w:t>
            </w:r>
          </w:p>
          <w:p w:rsidR="005F0C67" w:rsidRDefault="004E5C7E">
            <w:pPr>
              <w:pStyle w:val="afff1"/>
              <w:widowControl w:val="0"/>
              <w:spacing w:before="0" w:beforeAutospacing="0" w:after="0" w:afterAutospacing="0" w:line="360" w:lineRule="exact"/>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2、系统</w:t>
            </w:r>
            <w:r>
              <w:rPr>
                <w:rFonts w:asciiTheme="minorEastAsia" w:eastAsiaTheme="minorEastAsia" w:hAnsiTheme="minorEastAsia" w:cstheme="minorEastAsia" w:hint="eastAsia"/>
                <w:kern w:val="2"/>
                <w:sz w:val="21"/>
                <w:szCs w:val="21"/>
              </w:rPr>
              <w:t>必须提供用户管理、权限管理、统一身份认证等安全管理功能；</w:t>
            </w:r>
          </w:p>
          <w:p w:rsidR="005F0C67" w:rsidRDefault="004E5C7E">
            <w:pPr>
              <w:pStyle w:val="afff1"/>
              <w:widowControl w:val="0"/>
              <w:spacing w:before="0" w:beforeAutospacing="0" w:after="0" w:afterAutospacing="0" w:line="360" w:lineRule="exact"/>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kern w:val="2"/>
                <w:sz w:val="21"/>
                <w:szCs w:val="21"/>
              </w:rPr>
              <w:t>3、</w:t>
            </w:r>
            <w:r>
              <w:rPr>
                <w:rFonts w:asciiTheme="minorEastAsia" w:eastAsiaTheme="minorEastAsia" w:hAnsiTheme="minorEastAsia" w:cstheme="minorEastAsia" w:hint="eastAsia"/>
                <w:sz w:val="21"/>
                <w:szCs w:val="21"/>
              </w:rPr>
              <w:t>系统</w:t>
            </w:r>
            <w:r>
              <w:rPr>
                <w:rFonts w:asciiTheme="minorEastAsia" w:eastAsiaTheme="minorEastAsia" w:hAnsiTheme="minorEastAsia" w:cstheme="minorEastAsia" w:hint="eastAsia"/>
                <w:kern w:val="2"/>
                <w:sz w:val="21"/>
                <w:szCs w:val="21"/>
              </w:rPr>
              <w:t>必须支持操作失效时间的配置。当操作员在所配置的时间内没有对界面进行任何操作则该应用自动失效；</w:t>
            </w:r>
          </w:p>
          <w:p w:rsidR="005F0C67" w:rsidRDefault="004E5C7E">
            <w:pPr>
              <w:pStyle w:val="afff1"/>
              <w:widowControl w:val="0"/>
              <w:spacing w:before="0" w:beforeAutospacing="0" w:after="0" w:afterAutospacing="0" w:line="360" w:lineRule="exact"/>
              <w:jc w:val="both"/>
              <w:rPr>
                <w:rFonts w:asciiTheme="minorEastAsia" w:eastAsiaTheme="minorEastAsia" w:hAnsiTheme="minorEastAsia" w:cstheme="minorEastAsia"/>
                <w:sz w:val="21"/>
                <w:szCs w:val="21"/>
              </w:rPr>
            </w:pPr>
            <w:r>
              <w:rPr>
                <w:rFonts w:asciiTheme="minorEastAsia" w:eastAsiaTheme="minorEastAsia" w:hAnsiTheme="minorEastAsia" w:cstheme="minorEastAsia" w:hint="eastAsia"/>
                <w:kern w:val="2"/>
                <w:sz w:val="21"/>
                <w:szCs w:val="21"/>
              </w:rPr>
              <w:t>4、</w:t>
            </w:r>
            <w:r>
              <w:rPr>
                <w:rFonts w:asciiTheme="minorEastAsia" w:eastAsiaTheme="minorEastAsia" w:hAnsiTheme="minorEastAsia" w:cstheme="minorEastAsia" w:hint="eastAsia"/>
                <w:sz w:val="21"/>
                <w:szCs w:val="21"/>
              </w:rPr>
              <w:t>系统</w:t>
            </w:r>
            <w:r>
              <w:rPr>
                <w:rFonts w:asciiTheme="minorEastAsia" w:eastAsiaTheme="minorEastAsia" w:hAnsiTheme="minorEastAsia" w:cstheme="minorEastAsia" w:hint="eastAsia"/>
                <w:kern w:val="2"/>
                <w:sz w:val="21"/>
                <w:szCs w:val="21"/>
              </w:rPr>
              <w:t>不允许以明文方式保存用户密码或系统使用的各类密码，对通信过程中的敏感信息进行密文传输；</w:t>
            </w:r>
          </w:p>
          <w:p w:rsidR="005F0C67" w:rsidRDefault="004E5C7E">
            <w:pPr>
              <w:pStyle w:val="afff1"/>
              <w:widowControl w:val="0"/>
              <w:spacing w:before="0" w:beforeAutospacing="0" w:after="0" w:afterAutospacing="0" w:line="360" w:lineRule="exact"/>
              <w:jc w:val="both"/>
              <w:rPr>
                <w:rFonts w:asciiTheme="minorEastAsia" w:eastAsiaTheme="minorEastAsia" w:hAnsiTheme="minorEastAsia" w:cstheme="minorEastAsia"/>
                <w:kern w:val="2"/>
                <w:sz w:val="21"/>
                <w:szCs w:val="21"/>
              </w:rPr>
            </w:pPr>
            <w:r>
              <w:rPr>
                <w:rFonts w:asciiTheme="minorEastAsia" w:eastAsiaTheme="minorEastAsia" w:hAnsiTheme="minorEastAsia" w:cstheme="minorEastAsia" w:hint="eastAsia"/>
                <w:kern w:val="2"/>
                <w:sz w:val="21"/>
                <w:szCs w:val="21"/>
              </w:rPr>
              <w:t>5、对表单的数据，URL 参数，上传文件的类型、大小、数据格式和长度等内容进行严格限制。</w:t>
            </w:r>
          </w:p>
          <w:p w:rsidR="005F0C67" w:rsidRDefault="004E5C7E">
            <w:pPr>
              <w:spacing w:line="360" w:lineRule="exact"/>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四、功能要求</w:t>
            </w:r>
          </w:p>
          <w:p w:rsidR="005F0C67" w:rsidRDefault="004E5C7E">
            <w:pPr>
              <w:spacing w:line="360" w:lineRule="exact"/>
              <w:rPr>
                <w:rFonts w:asciiTheme="minorEastAsia" w:eastAsiaTheme="minorEastAsia" w:hAnsiTheme="minorEastAsia" w:cstheme="minorEastAsia"/>
                <w:szCs w:val="21"/>
              </w:rPr>
            </w:pPr>
            <w:r>
              <w:rPr>
                <w:rFonts w:ascii="宋体" w:hAnsi="宋体" w:cs="宋体" w:hint="eastAsia"/>
                <w:szCs w:val="21"/>
              </w:rPr>
              <w:t>★</w:t>
            </w:r>
            <w:r>
              <w:rPr>
                <w:rFonts w:asciiTheme="minorEastAsia" w:eastAsiaTheme="minorEastAsia" w:hAnsiTheme="minorEastAsia" w:cstheme="minorEastAsia" w:hint="eastAsia"/>
                <w:szCs w:val="21"/>
              </w:rPr>
              <w:t>1、为满足不同应用场景的需求，提供USBKEY单机版和网络版正版软件信息采集工具，支持已采集信息的查询、统计和导出。1）USBKEY单机版正版软件信息采集工具以U盘为载体，可实现计算机设备信息的逐台采集，存储，查询，统计和上报，为了保障数据安全，采集工具中的数据应实现加密存储。2）网络版正版软件信息采集工具采用服务端/客户端运行模式，实现局域网内计算机设备信息的快速扫描、定期更新。</w:t>
            </w:r>
          </w:p>
          <w:p w:rsidR="005F0C67" w:rsidRDefault="004E5C7E">
            <w:pPr>
              <w:numPr>
                <w:ilvl w:val="0"/>
                <w:numId w:val="20"/>
              </w:num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实现专用软件相关信息的管理，具体包括单位基本情况、正版化责任人、正版软件采购情况、计算机设备。</w:t>
            </w:r>
          </w:p>
          <w:p w:rsidR="005F0C67" w:rsidRDefault="004E5C7E">
            <w:pPr>
              <w:spacing w:line="360" w:lineRule="exact"/>
              <w:rPr>
                <w:rFonts w:asciiTheme="minorEastAsia" w:eastAsiaTheme="minorEastAsia" w:hAnsiTheme="minorEastAsia" w:cstheme="minorEastAsia"/>
                <w:szCs w:val="21"/>
              </w:rPr>
            </w:pPr>
            <w:r>
              <w:rPr>
                <w:rFonts w:ascii="宋体" w:hAnsi="宋体" w:cs="宋体" w:hint="eastAsia"/>
                <w:szCs w:val="21"/>
              </w:rPr>
              <w:t>★</w:t>
            </w:r>
            <w:r>
              <w:rPr>
                <w:rFonts w:asciiTheme="minorEastAsia" w:eastAsiaTheme="minorEastAsia" w:hAnsiTheme="minorEastAsia" w:cstheme="minorEastAsia" w:hint="eastAsia"/>
                <w:szCs w:val="21"/>
              </w:rPr>
              <w:t>3、按照正版化政策及制度要求自动输出软件正版化清查报告，指导单位正版化管理人员有针对性开展软件正版化整改工作。</w:t>
            </w:r>
          </w:p>
          <w:p w:rsidR="005F0C67" w:rsidRDefault="004E5C7E">
            <w:pPr>
              <w:spacing w:line="360" w:lineRule="exact"/>
              <w:rPr>
                <w:rFonts w:asciiTheme="minorEastAsia" w:eastAsiaTheme="minorEastAsia" w:hAnsiTheme="minorEastAsia" w:cstheme="minorEastAsia"/>
                <w:szCs w:val="21"/>
              </w:rPr>
            </w:pPr>
            <w:r>
              <w:rPr>
                <w:rFonts w:ascii="宋体" w:hAnsi="宋体" w:cs="宋体" w:hint="eastAsia"/>
                <w:szCs w:val="21"/>
              </w:rPr>
              <w:t>★</w:t>
            </w:r>
            <w:r>
              <w:rPr>
                <w:rFonts w:asciiTheme="minorEastAsia" w:eastAsiaTheme="minorEastAsia" w:hAnsiTheme="minorEastAsia" w:cstheme="minorEastAsia" w:hint="eastAsia"/>
                <w:szCs w:val="21"/>
              </w:rPr>
              <w:t>4、将信息按照版权监管部门的报送要求形成《软件正版化工作信息统计表》、《软件使用情况汇总表》、《软件使用情况明细表》电子表格（.xls、xlsx格式）等，支持数据表的导出与打印。</w:t>
            </w:r>
          </w:p>
          <w:p w:rsidR="005F0C67" w:rsidRDefault="004E5C7E">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5、针对软件许可到期、违规软件的使用情况给单位正版化管理人员提供预警消息，便于及时发现问题并及时处理问题。</w:t>
            </w:r>
          </w:p>
          <w:p w:rsidR="005F0C67" w:rsidRDefault="004E5C7E">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6、可上传或查阅国家及广西省正版化相关的政策文件；可上传或查询本单位的正版软件管理制度文件；可上传或查询常用软件的使用手册、说明文档等相关文件。</w:t>
            </w:r>
          </w:p>
          <w:p w:rsidR="005F0C67" w:rsidRDefault="004E5C7E">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7、为了防止硬件故障而造成的数据丢失，系统须实现数据的定期自动备份。</w:t>
            </w:r>
          </w:p>
          <w:p w:rsidR="005F0C67" w:rsidRDefault="004E5C7E">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8、为方便系统管理及维护，须提供用户及角色管理模块，实现用户创建、密码重置、权限分配等功能。</w:t>
            </w:r>
          </w:p>
          <w:p w:rsidR="005F0C67" w:rsidRDefault="004E5C7E">
            <w:pPr>
              <w:spacing w:line="360" w:lineRule="exact"/>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五、技术服务要求</w:t>
            </w:r>
          </w:p>
          <w:p w:rsidR="005F0C67" w:rsidRDefault="004E5C7E">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1、系统开发商负责对系统使用方相关人员进行1次集中培训，通</w:t>
            </w:r>
            <w:r>
              <w:rPr>
                <w:rFonts w:asciiTheme="minorEastAsia" w:eastAsiaTheme="minorEastAsia" w:hAnsiTheme="minorEastAsia" w:cstheme="minorEastAsia" w:hint="eastAsia"/>
                <w:szCs w:val="21"/>
              </w:rPr>
              <w:lastRenderedPageBreak/>
              <w:t>过系统培训，使用人员能熟练有效的使用软件，能够根据系统的运行情况进行管理，使系统安全、高效的运行，提高系统的运行质量。</w:t>
            </w:r>
          </w:p>
          <w:p w:rsidR="005F0C67" w:rsidRDefault="004E5C7E">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2、系统开发商须提供至少一年的免费维护服务。</w:t>
            </w:r>
          </w:p>
          <w:p w:rsidR="005F0C67" w:rsidRDefault="004E5C7E">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3、系统开发商须提供全面的售后服务和技术支持计划。</w:t>
            </w:r>
          </w:p>
          <w:p w:rsidR="005F0C67" w:rsidRDefault="005F0C67">
            <w:pPr>
              <w:rPr>
                <w:rFonts w:asciiTheme="minorEastAsia" w:eastAsiaTheme="minorEastAsia" w:hAnsiTheme="minorEastAsia" w:cstheme="minorEastAsia"/>
                <w:szCs w:val="21"/>
              </w:rPr>
            </w:pPr>
          </w:p>
        </w:tc>
      </w:tr>
      <w:tr w:rsidR="005F0C67">
        <w:trPr>
          <w:trHeight w:val="299"/>
        </w:trPr>
        <w:tc>
          <w:tcPr>
            <w:tcW w:w="9402" w:type="dxa"/>
            <w:gridSpan w:val="5"/>
          </w:tcPr>
          <w:p w:rsidR="005F0C67" w:rsidRDefault="004E5C7E">
            <w:pPr>
              <w:autoSpaceDE w:val="0"/>
              <w:autoSpaceDN w:val="0"/>
              <w:adjustRightInd w:val="0"/>
              <w:spacing w:line="320" w:lineRule="atLeast"/>
              <w:ind w:right="2"/>
              <w:jc w:val="left"/>
              <w:rPr>
                <w:rFonts w:asciiTheme="minorEastAsia" w:eastAsiaTheme="minorEastAsia" w:hAnsiTheme="minorEastAsia" w:cstheme="minorEastAsia"/>
                <w:b/>
                <w:bCs/>
                <w:kern w:val="0"/>
                <w:szCs w:val="21"/>
                <w:lang w:val="zh-CN"/>
              </w:rPr>
            </w:pPr>
            <w:r>
              <w:rPr>
                <w:rFonts w:asciiTheme="minorEastAsia" w:eastAsiaTheme="minorEastAsia" w:hAnsiTheme="minorEastAsia" w:cstheme="minorEastAsia" w:hint="eastAsia"/>
                <w:b/>
                <w:bCs/>
                <w:kern w:val="0"/>
                <w:szCs w:val="21"/>
                <w:lang w:val="zh-CN"/>
              </w:rPr>
              <w:lastRenderedPageBreak/>
              <w:t>二、办公软件</w:t>
            </w:r>
          </w:p>
        </w:tc>
      </w:tr>
      <w:tr w:rsidR="005F0C67">
        <w:tc>
          <w:tcPr>
            <w:tcW w:w="771" w:type="dxa"/>
            <w:vAlign w:val="center"/>
          </w:tcPr>
          <w:p w:rsidR="005F0C67" w:rsidRDefault="004E5C7E">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125" w:type="dxa"/>
            <w:vAlign w:val="center"/>
          </w:tcPr>
          <w:p w:rsidR="005F0C67" w:rsidRDefault="004E5C7E">
            <w:pPr>
              <w:widowControl/>
              <w:jc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办公软件</w:t>
            </w:r>
          </w:p>
          <w:p w:rsidR="005F0C67" w:rsidRDefault="004E5C7E">
            <w:pPr>
              <w:widowControl/>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bCs/>
                <w:szCs w:val="21"/>
              </w:rPr>
              <w:t>（定制版）</w:t>
            </w:r>
          </w:p>
        </w:tc>
        <w:tc>
          <w:tcPr>
            <w:tcW w:w="687" w:type="dxa"/>
            <w:vAlign w:val="center"/>
          </w:tcPr>
          <w:p w:rsidR="005F0C67" w:rsidRDefault="004E5C7E">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658" w:type="dxa"/>
            <w:vAlign w:val="center"/>
          </w:tcPr>
          <w:p w:rsidR="005F0C67" w:rsidRDefault="004E5C7E">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项</w:t>
            </w:r>
          </w:p>
        </w:tc>
        <w:tc>
          <w:tcPr>
            <w:tcW w:w="6161" w:type="dxa"/>
          </w:tcPr>
          <w:p w:rsidR="005F0C67" w:rsidRDefault="004E5C7E">
            <w:pPr>
              <w:spacing w:line="360" w:lineRule="exact"/>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一、定制采购内容</w:t>
            </w:r>
          </w:p>
          <w:p w:rsidR="005F0C67" w:rsidRDefault="004E5C7E">
            <w:pPr>
              <w:adjustRightInd w:val="0"/>
              <w:spacing w:line="360" w:lineRule="exact"/>
              <w:rPr>
                <w:rFonts w:ascii="宋体" w:hAnsi="宋体" w:cs="宋体"/>
                <w:szCs w:val="21"/>
              </w:rPr>
            </w:pPr>
            <w:r>
              <w:rPr>
                <w:rFonts w:ascii="宋体" w:hAnsi="宋体" w:cs="宋体" w:hint="eastAsia"/>
                <w:szCs w:val="21"/>
              </w:rPr>
              <w:t>★1、产品必须基于广西壮族自治区工业和信息化委员会（以下简称区工信委）定制版办公软件（包含文字处理、电子表格和演示文稿），必须兼容</w:t>
            </w:r>
            <w:r>
              <w:rPr>
                <w:rFonts w:asciiTheme="minorEastAsia" w:eastAsiaTheme="minorEastAsia" w:hAnsiTheme="minorEastAsia" w:cstheme="minorEastAsia" w:hint="eastAsia"/>
                <w:bCs/>
                <w:szCs w:val="21"/>
              </w:rPr>
              <w:t>我单位</w:t>
            </w:r>
            <w:r>
              <w:rPr>
                <w:rFonts w:ascii="宋体" w:hAnsi="宋体" w:cs="宋体" w:hint="eastAsia"/>
                <w:szCs w:val="21"/>
              </w:rPr>
              <w:t>的综合办公信息系统（如广西壮族自治区工业和信息化委员会办公自动化系统、政务服务证照数据库系统、广西工业和信息化固定资产投资项目库信息管理系统、广西工业创新管理系统、广西两化融合管理系统），系统需将办公软件和周边应用系统连接形成自动化调用效果，产品提供</w:t>
            </w:r>
            <w:r>
              <w:rPr>
                <w:rFonts w:ascii="宋体" w:hAnsi="宋体" w:cs="宋体" w:hint="eastAsia"/>
                <w:kern w:val="0"/>
                <w:szCs w:val="21"/>
              </w:rPr>
              <w:t>兼容VBA二次开发环境,以及带有VBA宏代码的文档，</w:t>
            </w:r>
            <w:r>
              <w:rPr>
                <w:rFonts w:ascii="宋体" w:hAnsi="宋体" w:cs="宋体" w:hint="eastAsia"/>
                <w:szCs w:val="21"/>
              </w:rPr>
              <w:t>提供基于VBA脚本的宏运行环境，有效地兼容和支持第三方软件的集成应用。</w:t>
            </w:r>
          </w:p>
          <w:p w:rsidR="005F0C67" w:rsidRDefault="004E5C7E">
            <w:pPr>
              <w:spacing w:line="360" w:lineRule="exact"/>
              <w:rPr>
                <w:rFonts w:ascii="宋体" w:hAnsi="宋体" w:cs="宋体"/>
                <w:szCs w:val="21"/>
              </w:rPr>
            </w:pPr>
            <w:r>
              <w:rPr>
                <w:rFonts w:ascii="宋体" w:hAnsi="宋体" w:cs="宋体" w:hint="eastAsia"/>
                <w:szCs w:val="21"/>
              </w:rPr>
              <w:t>2、中标人必须免费提供接口开发服务，并配合采购人完成与区工信委办公有关业务系统进行完全兼容和无缝对接工作，实现区工信委各类业务系统通过接口收发各类文件，实现工作部署、编辑、查阅、办公等，满足区工信委办公需求。</w:t>
            </w:r>
          </w:p>
          <w:p w:rsidR="005F0C67" w:rsidRDefault="004E5C7E">
            <w:pPr>
              <w:adjustRightInd w:val="0"/>
              <w:spacing w:line="360" w:lineRule="exact"/>
              <w:rPr>
                <w:rFonts w:ascii="宋体" w:hAnsi="宋体" w:cs="宋体"/>
                <w:szCs w:val="21"/>
              </w:rPr>
            </w:pPr>
            <w:r>
              <w:rPr>
                <w:rFonts w:ascii="宋体" w:hAnsi="宋体" w:cs="宋体" w:hint="eastAsia"/>
                <w:szCs w:val="21"/>
              </w:rPr>
              <w:t>3、支持设置和显示由区工信委提供的专用公文模板，并将模板内置到办公软件的本机上的模板中，方便用户新建文档时，可以快捷的选择新建</w:t>
            </w:r>
            <w:r>
              <w:rPr>
                <w:rFonts w:asciiTheme="minorEastAsia" w:eastAsiaTheme="minorEastAsia" w:hAnsiTheme="minorEastAsia" w:cstheme="minorEastAsia" w:hint="eastAsia"/>
                <w:bCs/>
                <w:szCs w:val="21"/>
              </w:rPr>
              <w:t>采购人</w:t>
            </w:r>
            <w:r>
              <w:rPr>
                <w:rFonts w:ascii="宋体" w:hAnsi="宋体" w:cs="宋体" w:hint="eastAsia"/>
                <w:szCs w:val="21"/>
              </w:rPr>
              <w:t>的公文模板。</w:t>
            </w:r>
          </w:p>
          <w:p w:rsidR="005F0C67" w:rsidRDefault="004E5C7E">
            <w:pPr>
              <w:adjustRightInd w:val="0"/>
              <w:spacing w:line="360" w:lineRule="exact"/>
              <w:rPr>
                <w:rFonts w:ascii="宋体" w:hAnsi="宋体" w:cs="宋体"/>
                <w:szCs w:val="21"/>
              </w:rPr>
            </w:pPr>
            <w:r>
              <w:rPr>
                <w:rFonts w:ascii="宋体" w:hAnsi="宋体" w:cs="宋体" w:hint="eastAsia"/>
                <w:szCs w:val="21"/>
              </w:rPr>
              <w:t>4、提供本产品专用办公软件资产管理平台，可以帮助广西区工信委在工信大厦办公区系统内所有内外网用户进行办公软件版本的统一升级和及时更新服务，以减轻升级更新的压力,实现便捷管理需求。</w:t>
            </w:r>
          </w:p>
          <w:p w:rsidR="005F0C67" w:rsidRDefault="004E5C7E">
            <w:pPr>
              <w:adjustRightInd w:val="0"/>
              <w:spacing w:line="360" w:lineRule="exact"/>
              <w:rPr>
                <w:rFonts w:ascii="宋体" w:hAnsi="宋体" w:cs="宋体"/>
                <w:szCs w:val="21"/>
              </w:rPr>
            </w:pPr>
            <w:r>
              <w:rPr>
                <w:rFonts w:ascii="宋体" w:hAnsi="宋体" w:cs="宋体" w:hint="eastAsia"/>
                <w:szCs w:val="21"/>
              </w:rPr>
              <w:t>★5、支持设置和显示采购人“广西壮族自治区工业和信息化委员会”字样LOGO，方便正版软件工作维护和管理。</w:t>
            </w:r>
          </w:p>
          <w:p w:rsidR="005F0C67" w:rsidRDefault="004E5C7E">
            <w:pPr>
              <w:adjustRightInd w:val="0"/>
              <w:spacing w:line="360" w:lineRule="exact"/>
              <w:rPr>
                <w:rFonts w:ascii="宋体" w:hAnsi="宋体" w:cs="宋体"/>
                <w:szCs w:val="21"/>
              </w:rPr>
            </w:pPr>
            <w:r>
              <w:rPr>
                <w:rFonts w:ascii="宋体" w:hAnsi="宋体" w:cs="宋体" w:hint="eastAsia"/>
                <w:szCs w:val="21"/>
              </w:rPr>
              <w:t>6、本办公软件须含将PDF文件转WORD文档服务壹年，方便广西区工信委干部职工电脑对PDF文件的内容进行编辑与引用，进一步提高工作效率。</w:t>
            </w:r>
          </w:p>
          <w:p w:rsidR="005F0C67" w:rsidRDefault="004E5C7E">
            <w:pPr>
              <w:spacing w:line="360" w:lineRule="exact"/>
              <w:rPr>
                <w:rFonts w:ascii="宋体" w:hAnsi="宋体" w:cs="宋体"/>
                <w:szCs w:val="21"/>
              </w:rPr>
            </w:pPr>
            <w:r>
              <w:rPr>
                <w:rFonts w:ascii="宋体" w:hAnsi="宋体" w:cs="宋体" w:hint="eastAsia"/>
                <w:szCs w:val="21"/>
              </w:rPr>
              <w:t>★7、提供含570套正版办公软件（为确保成交软件产品真实合法性，供货时所有供应产品不得是预装软件或者零售版本授权，必须是面向政府用户的独立销售授权，不得使用租赁或捆绑租赁等方式的授权产品。供货时必须向采购人出具正版授权证书）。</w:t>
            </w:r>
          </w:p>
          <w:p w:rsidR="005F0C67" w:rsidRDefault="004E5C7E">
            <w:pPr>
              <w:spacing w:line="360" w:lineRule="exact"/>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二、基本功能指标</w:t>
            </w:r>
          </w:p>
          <w:p w:rsidR="005F0C67" w:rsidRDefault="004E5C7E">
            <w:pPr>
              <w:spacing w:line="360" w:lineRule="exact"/>
              <w:rPr>
                <w:rFonts w:ascii="宋体" w:hAnsi="宋体" w:cs="宋体"/>
                <w:szCs w:val="21"/>
              </w:rPr>
            </w:pPr>
            <w:r>
              <w:rPr>
                <w:rFonts w:ascii="宋体" w:hAnsi="宋体" w:cs="宋体" w:hint="eastAsia"/>
                <w:szCs w:val="21"/>
              </w:rPr>
              <w:t xml:space="preserve">★1、投标产品须包含基础的文字处理、电子表格、演示文稿功能模块，各功能模块能够独立运行。 </w:t>
            </w:r>
          </w:p>
          <w:p w:rsidR="005F0C67" w:rsidRDefault="004E5C7E">
            <w:pPr>
              <w:spacing w:line="360" w:lineRule="exact"/>
              <w:rPr>
                <w:rFonts w:asciiTheme="minorEastAsia" w:eastAsiaTheme="minorEastAsia" w:hAnsiTheme="minorEastAsia" w:cstheme="minorEastAsia"/>
                <w:color w:val="365F91" w:themeColor="accent1" w:themeShade="BF"/>
                <w:szCs w:val="21"/>
              </w:rPr>
            </w:pPr>
            <w:r>
              <w:rPr>
                <w:rFonts w:ascii="宋体" w:hAnsi="宋体" w:cs="宋体" w:hint="eastAsia"/>
                <w:szCs w:val="21"/>
              </w:rPr>
              <w:lastRenderedPageBreak/>
              <w:t xml:space="preserve">2、产品可支持外网云文档服务，可将本机的文档保存在云端，可以支持在任何设备上访问文档，且所有创建、编辑、阅读等都会被同步。    </w:t>
            </w:r>
            <w:r>
              <w:rPr>
                <w:rFonts w:asciiTheme="minorEastAsia" w:eastAsiaTheme="minorEastAsia" w:hAnsiTheme="minorEastAsia" w:cstheme="minorEastAsia" w:hint="eastAsia"/>
                <w:color w:val="365F91" w:themeColor="accent1" w:themeShade="BF"/>
                <w:szCs w:val="21"/>
              </w:rPr>
              <w:t xml:space="preserve">  </w:t>
            </w:r>
          </w:p>
          <w:p w:rsidR="005F0C67" w:rsidRDefault="004E5C7E">
            <w:pPr>
              <w:spacing w:line="360" w:lineRule="exact"/>
              <w:rPr>
                <w:rFonts w:asciiTheme="minorEastAsia" w:eastAsiaTheme="minorEastAsia" w:hAnsiTheme="minorEastAsia" w:cstheme="minorEastAsia"/>
                <w:szCs w:val="21"/>
              </w:rPr>
            </w:pPr>
            <w:r>
              <w:rPr>
                <w:rFonts w:ascii="宋体" w:hAnsi="宋体" w:cs="宋体" w:hint="eastAsia"/>
                <w:szCs w:val="21"/>
              </w:rPr>
              <w:t>★</w:t>
            </w:r>
            <w:r>
              <w:rPr>
                <w:rFonts w:asciiTheme="minorEastAsia" w:eastAsiaTheme="minorEastAsia" w:hAnsiTheme="minorEastAsia" w:cstheme="minorEastAsia" w:hint="eastAsia"/>
                <w:szCs w:val="21"/>
              </w:rPr>
              <w:t>3、符合国家最新的GB/T9704-2012标准公文及文档保密标准，支持适配安全可靠国产操作系统及国产CPU芯片，能够提供多平台支持，兼容Windows、国产中标麒麟、银河麒麟、深度等操作系统的安装和使用。</w:t>
            </w:r>
          </w:p>
          <w:p w:rsidR="005F0C67" w:rsidRDefault="004E5C7E">
            <w:pPr>
              <w:spacing w:line="360" w:lineRule="exact"/>
              <w:rPr>
                <w:rFonts w:asciiTheme="minorEastAsia" w:eastAsiaTheme="minorEastAsia" w:hAnsiTheme="minorEastAsia" w:cstheme="minorEastAsia"/>
                <w:szCs w:val="21"/>
              </w:rPr>
            </w:pPr>
            <w:r>
              <w:rPr>
                <w:rFonts w:ascii="宋体" w:hAnsi="宋体" w:cs="宋体" w:hint="eastAsia"/>
                <w:szCs w:val="21"/>
              </w:rPr>
              <w:t>★</w:t>
            </w:r>
            <w:r>
              <w:rPr>
                <w:rFonts w:asciiTheme="minorEastAsia" w:eastAsiaTheme="minorEastAsia" w:hAnsiTheme="minorEastAsia" w:cstheme="minorEastAsia" w:hint="eastAsia"/>
                <w:szCs w:val="21"/>
              </w:rPr>
              <w:t>4、所投产品不是基于java语言开发以及系统运行环境不依赖于java环境。</w:t>
            </w:r>
          </w:p>
          <w:p w:rsidR="005F0C67" w:rsidRDefault="004E5C7E">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5、产品须支持四级宏安全性设置（非常高、高、中、低），可以有效地控制是否允许宏运行。</w:t>
            </w:r>
          </w:p>
          <w:p w:rsidR="005F0C67" w:rsidRDefault="004E5C7E">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6、所投产品内置主题功能，能够快速高效格式化文档，可以对文档的样式、颜色、字体进行统一的设置。</w:t>
            </w:r>
          </w:p>
          <w:p w:rsidR="005F0C67" w:rsidRDefault="004E5C7E">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7、支持RMS权限设置，在域环境下，支持对文档进行加密并按照人员的权限进行控制，可对人员授权“更改”、“读取”、“完全权限”等权限设置。</w:t>
            </w:r>
          </w:p>
          <w:p w:rsidR="005F0C67" w:rsidRDefault="004E5C7E">
            <w:pPr>
              <w:spacing w:line="360" w:lineRule="exact"/>
              <w:rPr>
                <w:rFonts w:asciiTheme="minorEastAsia" w:eastAsiaTheme="minorEastAsia" w:hAnsiTheme="minorEastAsia" w:cstheme="minorEastAsia"/>
                <w:szCs w:val="21"/>
              </w:rPr>
            </w:pPr>
            <w:r>
              <w:rPr>
                <w:rFonts w:ascii="宋体" w:hAnsi="宋体" w:cs="宋体" w:hint="eastAsia"/>
                <w:szCs w:val="21"/>
              </w:rPr>
              <w:t>★</w:t>
            </w:r>
            <w:r>
              <w:rPr>
                <w:rFonts w:asciiTheme="minorEastAsia" w:eastAsiaTheme="minorEastAsia" w:hAnsiTheme="minorEastAsia" w:cstheme="minorEastAsia" w:hint="eastAsia"/>
                <w:szCs w:val="21"/>
              </w:rPr>
              <w:t>8、投标产品需支持在系统任务栏显示多主窗口，可以通过ALT+TAB快捷键来回切换查看多个文档。</w:t>
            </w:r>
          </w:p>
          <w:p w:rsidR="005F0C67" w:rsidRDefault="004E5C7E">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themeColor="text1"/>
                <w:szCs w:val="21"/>
              </w:rPr>
              <w:t>9</w:t>
            </w:r>
            <w:r>
              <w:rPr>
                <w:rFonts w:asciiTheme="minorEastAsia" w:eastAsiaTheme="minorEastAsia" w:hAnsiTheme="minorEastAsia" w:cstheme="minorEastAsia" w:hint="eastAsia"/>
                <w:szCs w:val="21"/>
              </w:rPr>
              <w:t>、投标产品提供多文档切换的标签，能够方便的在多文档间进行随意的切换，双击当前标签能够关闭。</w:t>
            </w:r>
          </w:p>
          <w:p w:rsidR="005F0C67" w:rsidRDefault="004E5C7E">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10、投标产品支持灾难恢复功能，当突然发生如断电、死机等灾难性故障，系统重起后可通过备份管理功能找到灾难前的备份内容。</w:t>
            </w:r>
          </w:p>
          <w:p w:rsidR="005F0C67" w:rsidRDefault="004E5C7E">
            <w:pPr>
              <w:spacing w:line="360" w:lineRule="exact"/>
              <w:rPr>
                <w:rFonts w:asciiTheme="minorEastAsia" w:eastAsiaTheme="minorEastAsia" w:hAnsiTheme="minorEastAsia" w:cstheme="minorEastAsia"/>
                <w:szCs w:val="21"/>
              </w:rPr>
            </w:pPr>
            <w:r>
              <w:rPr>
                <w:rFonts w:ascii="宋体" w:hAnsi="宋体" w:cs="宋体" w:hint="eastAsia"/>
                <w:szCs w:val="21"/>
              </w:rPr>
              <w:t>★</w:t>
            </w:r>
            <w:r>
              <w:rPr>
                <w:rFonts w:asciiTheme="minorEastAsia" w:eastAsiaTheme="minorEastAsia" w:hAnsiTheme="minorEastAsia" w:cstheme="minorEastAsia" w:hint="eastAsia"/>
                <w:szCs w:val="21"/>
              </w:rPr>
              <w:t>11、产品支持中文办公软件文档标准格式（UOF）。</w:t>
            </w:r>
          </w:p>
          <w:p w:rsidR="005F0C67" w:rsidRDefault="004E5C7E">
            <w:pPr>
              <w:numPr>
                <w:ilvl w:val="0"/>
                <w:numId w:val="21"/>
              </w:num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产品体积小(安装包不超过200M)，以便提高产品的批量部署效率。</w:t>
            </w:r>
          </w:p>
          <w:p w:rsidR="005F0C67" w:rsidRDefault="004E5C7E">
            <w:pPr>
              <w:numPr>
                <w:ilvl w:val="0"/>
                <w:numId w:val="21"/>
              </w:num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表格模块支持文件一键瘦身功能，能有效地减少文件体积，提高存储量。</w:t>
            </w:r>
          </w:p>
          <w:p w:rsidR="005F0C67" w:rsidRDefault="004E5C7E">
            <w:pPr>
              <w:numPr>
                <w:ilvl w:val="0"/>
                <w:numId w:val="21"/>
              </w:num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表格模块支持单项筛选功能，即能够在筛选列表中一键筛选某一个值。</w:t>
            </w:r>
          </w:p>
          <w:p w:rsidR="005F0C67" w:rsidRDefault="004E5C7E">
            <w:pPr>
              <w:numPr>
                <w:ilvl w:val="0"/>
                <w:numId w:val="21"/>
              </w:num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所投产品演示模块提供一键批量替换演示文稿中的字体的功能。</w:t>
            </w:r>
          </w:p>
          <w:p w:rsidR="005F0C67" w:rsidRDefault="004E5C7E">
            <w:pPr>
              <w:numPr>
                <w:ilvl w:val="0"/>
                <w:numId w:val="21"/>
              </w:num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所投产品演示模块支持一键魔法美化，可对演示模板进行设计板式、配色调色、统一字体和字号、为图片加效果等作用。</w:t>
            </w:r>
          </w:p>
          <w:p w:rsidR="005F0C67" w:rsidRDefault="004E5C7E">
            <w:pPr>
              <w:numPr>
                <w:ilvl w:val="0"/>
                <w:numId w:val="21"/>
              </w:num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所投产品演示模块需内置手机遥控功能，可以通过手机对进入播放状态的PPT文稿进行翻页控制。</w:t>
            </w:r>
          </w:p>
          <w:p w:rsidR="005F0C67" w:rsidRDefault="004E5C7E">
            <w:pPr>
              <w:spacing w:line="360" w:lineRule="exact"/>
              <w:rPr>
                <w:rFonts w:asciiTheme="minorEastAsia" w:eastAsiaTheme="minorEastAsia" w:hAnsiTheme="minorEastAsia" w:cstheme="minorEastAsia"/>
                <w:b/>
                <w:bCs/>
                <w:szCs w:val="21"/>
              </w:rPr>
            </w:pPr>
            <w:r>
              <w:rPr>
                <w:rFonts w:asciiTheme="minorEastAsia" w:eastAsiaTheme="minorEastAsia" w:hAnsiTheme="minorEastAsia" w:cstheme="minorEastAsia" w:hint="eastAsia"/>
                <w:b/>
                <w:bCs/>
                <w:szCs w:val="21"/>
              </w:rPr>
              <w:t>二、兼容性指标</w:t>
            </w:r>
          </w:p>
          <w:p w:rsidR="005F0C67" w:rsidRDefault="004E5C7E">
            <w:pPr>
              <w:spacing w:line="360" w:lineRule="exact"/>
              <w:rPr>
                <w:rFonts w:asciiTheme="minorEastAsia" w:eastAsiaTheme="minorEastAsia" w:hAnsiTheme="minorEastAsia" w:cstheme="minorEastAsia"/>
                <w:szCs w:val="21"/>
              </w:rPr>
            </w:pPr>
            <w:r>
              <w:rPr>
                <w:rFonts w:ascii="宋体" w:hAnsi="宋体" w:cs="宋体" w:hint="eastAsia"/>
                <w:szCs w:val="21"/>
              </w:rPr>
              <w:t>★</w:t>
            </w:r>
            <w:r>
              <w:rPr>
                <w:rFonts w:asciiTheme="minorEastAsia" w:eastAsiaTheme="minorEastAsia" w:hAnsiTheme="minorEastAsia" w:cstheme="minorEastAsia" w:hint="eastAsia"/>
                <w:szCs w:val="21"/>
              </w:rPr>
              <w:t>1、支持多种不同风格界面（Office 2003、Office 2010、Office 2013等），适应不同Office版本用户界面需求，自由选择。</w:t>
            </w:r>
          </w:p>
          <w:p w:rsidR="005F0C67" w:rsidRDefault="004E5C7E">
            <w:pPr>
              <w:spacing w:line="360" w:lineRule="exact"/>
              <w:rPr>
                <w:rFonts w:asciiTheme="minorEastAsia" w:eastAsiaTheme="minorEastAsia" w:hAnsiTheme="minorEastAsia" w:cstheme="minorEastAsia"/>
                <w:szCs w:val="21"/>
              </w:rPr>
            </w:pPr>
            <w:r>
              <w:rPr>
                <w:rFonts w:ascii="宋体" w:hAnsi="宋体" w:cs="宋体" w:hint="eastAsia"/>
                <w:szCs w:val="21"/>
              </w:rPr>
              <w:t>★</w:t>
            </w:r>
            <w:r>
              <w:rPr>
                <w:rFonts w:asciiTheme="minorEastAsia" w:eastAsiaTheme="minorEastAsia" w:hAnsiTheme="minorEastAsia" w:cstheme="minorEastAsia" w:hint="eastAsia"/>
                <w:szCs w:val="21"/>
              </w:rPr>
              <w:t xml:space="preserve">2、文件格式要求：所投产品双向兼容：各功能模块与微软 </w:t>
            </w:r>
            <w:r>
              <w:rPr>
                <w:rFonts w:asciiTheme="minorEastAsia" w:eastAsiaTheme="minorEastAsia" w:hAnsiTheme="minorEastAsia" w:cstheme="minorEastAsia" w:hint="eastAsia"/>
                <w:szCs w:val="21"/>
              </w:rPr>
              <w:lastRenderedPageBreak/>
              <w:t xml:space="preserve">Office的Word、Excel、Powerpoint 三个功能模块相互兼容，支持格式包括且不限于 doc、docx、xls、xlsx、ppt、pptx、pdf、txt、xml；同时产品自有文件格式也能被微软Office各对应模块打开 </w:t>
            </w:r>
          </w:p>
          <w:p w:rsidR="005F0C67" w:rsidRDefault="004E5C7E">
            <w:pPr>
              <w:spacing w:line="360" w:lineRule="exac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3、兼容微软2007以上版本采用的CNG加密算法，能够打开CNG加密的文件。</w:t>
            </w:r>
          </w:p>
          <w:p w:rsidR="005F0C67" w:rsidRDefault="004E5C7E">
            <w:pPr>
              <w:adjustRightInd w:val="0"/>
              <w:spacing w:line="360" w:lineRule="exact"/>
              <w:rPr>
                <w:rFonts w:asciiTheme="minorEastAsia" w:eastAsiaTheme="minorEastAsia" w:hAnsiTheme="minorEastAsia" w:cstheme="minorEastAsia"/>
                <w:szCs w:val="21"/>
              </w:rPr>
            </w:pPr>
            <w:r>
              <w:rPr>
                <w:rFonts w:ascii="宋体" w:hAnsi="宋体" w:cs="宋体" w:hint="eastAsia"/>
                <w:szCs w:val="21"/>
              </w:rPr>
              <w:t>4、须支持提供智能文档（SmartDoc）的操作，使文档制作更加智能化，支持XML解析、XML架构、XML扩展包等3部分；</w:t>
            </w:r>
          </w:p>
          <w:p w:rsidR="005F0C67" w:rsidRDefault="004E5C7E">
            <w:pPr>
              <w:spacing w:line="360" w:lineRule="exact"/>
              <w:rPr>
                <w:rFonts w:ascii="宋体" w:hAnsi="宋体" w:cs="宋体"/>
                <w:b/>
                <w:bCs/>
                <w:szCs w:val="21"/>
              </w:rPr>
            </w:pPr>
            <w:r>
              <w:rPr>
                <w:rFonts w:ascii="宋体" w:hAnsi="宋体" w:cs="宋体" w:hint="eastAsia"/>
                <w:b/>
                <w:bCs/>
                <w:szCs w:val="21"/>
              </w:rPr>
              <w:t>三、产品其他安全性指标</w:t>
            </w:r>
          </w:p>
          <w:p w:rsidR="005F0C67" w:rsidRDefault="004E5C7E">
            <w:pPr>
              <w:spacing w:line="360" w:lineRule="exact"/>
              <w:rPr>
                <w:rFonts w:ascii="宋体" w:hAnsi="宋体" w:cs="宋体"/>
                <w:szCs w:val="21"/>
              </w:rPr>
            </w:pPr>
            <w:r>
              <w:rPr>
                <w:rFonts w:ascii="宋体" w:hAnsi="宋体" w:cs="宋体" w:hint="eastAsia"/>
                <w:szCs w:val="21"/>
              </w:rPr>
              <w:t>1、文档里支持插入标准的ActiveX控件。</w:t>
            </w:r>
          </w:p>
          <w:p w:rsidR="005F0C67" w:rsidRDefault="004E5C7E">
            <w:pPr>
              <w:spacing w:line="360" w:lineRule="exact"/>
              <w:rPr>
                <w:rFonts w:ascii="宋体" w:hAnsi="宋体" w:cs="宋体"/>
                <w:szCs w:val="21"/>
              </w:rPr>
            </w:pPr>
            <w:r>
              <w:rPr>
                <w:rFonts w:ascii="宋体" w:hAnsi="宋体" w:cs="宋体" w:hint="eastAsia"/>
                <w:szCs w:val="21"/>
              </w:rPr>
              <w:t>★2、投标产品须提供基于basic的VBA宏代码编辑环境，且兼容OfficeVBA开发环境。能支持VBA嵌入式编程，能够在不改动任何宏代码的环境下，直接运行。</w:t>
            </w:r>
          </w:p>
          <w:p w:rsidR="005F0C67" w:rsidRDefault="004E5C7E">
            <w:pPr>
              <w:numPr>
                <w:ilvl w:val="0"/>
                <w:numId w:val="20"/>
              </w:numPr>
              <w:spacing w:line="360" w:lineRule="exact"/>
              <w:rPr>
                <w:rFonts w:ascii="宋体" w:hAnsi="宋体" w:cs="宋体"/>
                <w:szCs w:val="21"/>
              </w:rPr>
            </w:pPr>
            <w:r>
              <w:rPr>
                <w:rFonts w:ascii="宋体" w:hAnsi="宋体" w:cs="宋体" w:hint="eastAsia"/>
                <w:szCs w:val="21"/>
              </w:rPr>
              <w:t>投标产品能提供的二次开发接口，支持Asp.net、C#、VB、VC、Java、JavaScript等一种或多种语言的调用。</w:t>
            </w:r>
          </w:p>
          <w:p w:rsidR="005F0C67" w:rsidRDefault="004E5C7E">
            <w:pPr>
              <w:spacing w:line="360" w:lineRule="exact"/>
              <w:rPr>
                <w:rFonts w:ascii="宋体" w:hAnsi="宋体" w:cs="宋体"/>
                <w:szCs w:val="21"/>
              </w:rPr>
            </w:pPr>
            <w:r>
              <w:rPr>
                <w:rFonts w:ascii="宋体" w:hAnsi="宋体" w:cs="宋体" w:hint="eastAsia"/>
                <w:szCs w:val="21"/>
              </w:rPr>
              <w:t>4、中标人中标后，中标软件需要在3日内进行办公软件的参数核对，完成业务系统的兼容，</w:t>
            </w:r>
            <w:r>
              <w:t>确保中标产品的性能满足需求。</w:t>
            </w:r>
          </w:p>
        </w:tc>
      </w:tr>
      <w:tr w:rsidR="005F0C67">
        <w:trPr>
          <w:trHeight w:val="332"/>
        </w:trPr>
        <w:tc>
          <w:tcPr>
            <w:tcW w:w="771" w:type="dxa"/>
            <w:vAlign w:val="center"/>
          </w:tcPr>
          <w:p w:rsidR="005F0C67" w:rsidRDefault="004E5C7E">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3</w:t>
            </w:r>
          </w:p>
        </w:tc>
        <w:tc>
          <w:tcPr>
            <w:tcW w:w="1125" w:type="dxa"/>
            <w:vAlign w:val="center"/>
          </w:tcPr>
          <w:p w:rsidR="005F0C67" w:rsidRDefault="004E5C7E">
            <w:pPr>
              <w:widowControl/>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bCs/>
                <w:szCs w:val="21"/>
              </w:rPr>
              <w:t>办公软件</w:t>
            </w:r>
          </w:p>
        </w:tc>
        <w:tc>
          <w:tcPr>
            <w:tcW w:w="687" w:type="dxa"/>
            <w:vAlign w:val="center"/>
          </w:tcPr>
          <w:p w:rsidR="005F0C67" w:rsidRDefault="004E5C7E">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658" w:type="dxa"/>
            <w:vAlign w:val="center"/>
          </w:tcPr>
          <w:p w:rsidR="005F0C67" w:rsidRDefault="004E5C7E">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套</w:t>
            </w:r>
          </w:p>
        </w:tc>
        <w:tc>
          <w:tcPr>
            <w:tcW w:w="6161" w:type="dxa"/>
          </w:tcPr>
          <w:p w:rsidR="005F0C67" w:rsidRDefault="004E5C7E">
            <w:pPr>
              <w:spacing w:line="360" w:lineRule="exact"/>
              <w:rPr>
                <w:rFonts w:ascii="宋体" w:hAnsi="宋体" w:cs="宋体"/>
                <w:b/>
                <w:bCs/>
                <w:szCs w:val="21"/>
              </w:rPr>
            </w:pPr>
            <w:r>
              <w:rPr>
                <w:rFonts w:ascii="宋体" w:hAnsi="宋体" w:cs="宋体" w:hint="eastAsia"/>
                <w:b/>
                <w:bCs/>
                <w:szCs w:val="21"/>
              </w:rPr>
              <w:t>一、基本功能技术指标</w:t>
            </w:r>
          </w:p>
          <w:p w:rsidR="005F0C67" w:rsidRDefault="004E5C7E">
            <w:pPr>
              <w:spacing w:line="360" w:lineRule="exact"/>
              <w:rPr>
                <w:rFonts w:ascii="宋体" w:hAnsi="宋体" w:cs="宋体"/>
                <w:szCs w:val="21"/>
              </w:rPr>
            </w:pPr>
            <w:r>
              <w:rPr>
                <w:rFonts w:ascii="宋体" w:hAnsi="宋体" w:cs="宋体" w:hint="eastAsia"/>
                <w:szCs w:val="21"/>
              </w:rPr>
              <w:t>1、当前最高/新版本号(2016)产品必须同时能够支持PC平台和Mac平台操作系统；同时移动端办公软件必须同时支持iOS、Android、Windows Phone 8.1、Win 10 Mobile平台。</w:t>
            </w:r>
          </w:p>
          <w:p w:rsidR="005F0C67" w:rsidRDefault="004E5C7E">
            <w:pPr>
              <w:spacing w:line="360" w:lineRule="exact"/>
              <w:rPr>
                <w:rFonts w:ascii="宋体" w:hAnsi="宋体" w:cs="宋体"/>
                <w:szCs w:val="21"/>
              </w:rPr>
            </w:pPr>
            <w:r>
              <w:rPr>
                <w:rFonts w:ascii="宋体" w:hAnsi="宋体" w:cs="宋体" w:hint="eastAsia"/>
                <w:szCs w:val="21"/>
              </w:rPr>
              <w:t>2、国际标准的支持，表格处理软件、文字处理软件、幻灯片提供对Open XML File Formats的支持，这是一种压缩的XML文件格式，并遵循ECMA开放的XML标准。</w:t>
            </w:r>
          </w:p>
          <w:p w:rsidR="005F0C67" w:rsidRDefault="004E5C7E">
            <w:pPr>
              <w:spacing w:line="360" w:lineRule="exact"/>
              <w:rPr>
                <w:rFonts w:ascii="宋体" w:hAnsi="宋体" w:cs="宋体"/>
                <w:szCs w:val="21"/>
              </w:rPr>
            </w:pPr>
            <w:r>
              <w:rPr>
                <w:rFonts w:ascii="宋体" w:hAnsi="宋体" w:hint="eastAsia"/>
                <w:szCs w:val="21"/>
              </w:rPr>
              <w:t>★</w:t>
            </w:r>
            <w:r>
              <w:rPr>
                <w:rFonts w:ascii="宋体" w:hAnsi="宋体" w:cs="宋体" w:hint="eastAsia"/>
                <w:szCs w:val="21"/>
              </w:rPr>
              <w:t>3、产品需同时支持32位和64位版本。</w:t>
            </w:r>
          </w:p>
          <w:p w:rsidR="005F0C67" w:rsidRDefault="004E5C7E">
            <w:pPr>
              <w:spacing w:line="360" w:lineRule="exact"/>
              <w:rPr>
                <w:rFonts w:ascii="宋体" w:hAnsi="宋体" w:cs="宋体"/>
                <w:szCs w:val="21"/>
              </w:rPr>
            </w:pPr>
            <w:r>
              <w:rPr>
                <w:rFonts w:ascii="宋体" w:hAnsi="宋体" w:hint="eastAsia"/>
                <w:szCs w:val="21"/>
              </w:rPr>
              <w:t>★</w:t>
            </w:r>
            <w:r>
              <w:rPr>
                <w:rFonts w:ascii="宋体" w:hAnsi="宋体" w:cs="宋体" w:hint="eastAsia"/>
                <w:szCs w:val="21"/>
              </w:rPr>
              <w:t>4、在文字处理组件中，原生支持阅读模式（非视图的全屏模式）。该模式下，会自动隐藏顶部标题栏、菜单功能区、垂直和横向滚动条，自动通过左右悬浮箭头进行翻页操作，并启动调整文字大小、间隔、行距，以及图片尺寸比例，更适合文档的浏览。</w:t>
            </w:r>
          </w:p>
          <w:p w:rsidR="005F0C67" w:rsidRDefault="004E5C7E">
            <w:pPr>
              <w:spacing w:line="360" w:lineRule="exact"/>
              <w:rPr>
                <w:rFonts w:ascii="宋体" w:hAnsi="宋体" w:cs="宋体"/>
                <w:szCs w:val="21"/>
              </w:rPr>
            </w:pPr>
            <w:r>
              <w:rPr>
                <w:rFonts w:ascii="宋体" w:hAnsi="宋体" w:cs="宋体" w:hint="eastAsia"/>
                <w:szCs w:val="21"/>
              </w:rPr>
              <w:t>5、电子表单组件支持打开包含1,048,576行和16,384列的数据表文件、64 位环境对可以打开的文件大小不作硬性限制。工作簿大小仅受可用内存和系统资源的限制。</w:t>
            </w:r>
          </w:p>
          <w:p w:rsidR="005F0C67" w:rsidRDefault="004E5C7E">
            <w:pPr>
              <w:spacing w:line="360" w:lineRule="exact"/>
              <w:rPr>
                <w:rFonts w:ascii="宋体" w:hAnsi="宋体" w:cs="宋体"/>
                <w:szCs w:val="21"/>
              </w:rPr>
            </w:pPr>
            <w:r>
              <w:rPr>
                <w:rFonts w:ascii="宋体" w:hAnsi="宋体" w:cs="宋体" w:hint="eastAsia"/>
                <w:szCs w:val="21"/>
              </w:rPr>
              <w:t>6、支持通过文件(CSV,XML,JSON,TXT)、文件夹、数据库、Web、在线服务、ODBC、OData feed、HDFS 直接进行数据查询。</w:t>
            </w:r>
          </w:p>
          <w:p w:rsidR="005F0C67" w:rsidRDefault="004E5C7E">
            <w:pPr>
              <w:spacing w:line="360" w:lineRule="exact"/>
              <w:rPr>
                <w:rFonts w:ascii="宋体" w:hAnsi="宋体" w:cs="宋体"/>
                <w:szCs w:val="21"/>
              </w:rPr>
            </w:pPr>
            <w:r>
              <w:rPr>
                <w:rFonts w:ascii="宋体" w:hAnsi="宋体" w:cs="宋体" w:hint="eastAsia"/>
                <w:szCs w:val="21"/>
              </w:rPr>
              <w:t>7、幻灯片制作组件支持无论用户是使用桌面版本还是使用在线的Web App，均可以与用户的团队同时协同处理同一演示文稿。</w:t>
            </w:r>
          </w:p>
          <w:p w:rsidR="005F0C67" w:rsidRDefault="004E5C7E">
            <w:pPr>
              <w:spacing w:line="360" w:lineRule="exact"/>
              <w:rPr>
                <w:rFonts w:ascii="宋体" w:hAnsi="宋体" w:cs="宋体"/>
                <w:szCs w:val="21"/>
              </w:rPr>
            </w:pPr>
            <w:r>
              <w:rPr>
                <w:rFonts w:ascii="宋体" w:hAnsi="宋体" w:cs="宋体" w:hint="eastAsia"/>
                <w:szCs w:val="21"/>
              </w:rPr>
              <w:t>★8、电子表单组件支持连接到新的数据源的功能。产品界面中能够明确体现连接第三方数据库(包括: SQL, Access, Oracle, Teradata,Sybase,Informix,DB2)以及其它通过ODBC/JDBC连接的其它数据库、第三方数据库的BI 组件；能够连接OData 协议的</w:t>
            </w:r>
            <w:r>
              <w:rPr>
                <w:rFonts w:ascii="宋体" w:hAnsi="宋体" w:cs="宋体" w:hint="eastAsia"/>
                <w:szCs w:val="21"/>
              </w:rPr>
              <w:lastRenderedPageBreak/>
              <w:t>数据feed；</w:t>
            </w:r>
          </w:p>
          <w:p w:rsidR="005F0C67" w:rsidRDefault="004E5C7E">
            <w:pPr>
              <w:spacing w:line="360" w:lineRule="exact"/>
              <w:rPr>
                <w:rFonts w:ascii="宋体" w:hAnsi="宋体" w:cs="宋体"/>
                <w:szCs w:val="21"/>
              </w:rPr>
            </w:pPr>
            <w:r>
              <w:rPr>
                <w:rFonts w:ascii="宋体" w:hAnsi="宋体" w:cs="宋体" w:hint="eastAsia"/>
                <w:szCs w:val="21"/>
              </w:rPr>
              <w:t>★9、支持通过文件(CSV,XML,JSON,TXT)、文件夹、数据库、Web、在线服务、ODBC、OData feed、HDFS 直接进行数据查询。</w:t>
            </w:r>
          </w:p>
          <w:p w:rsidR="005F0C67" w:rsidRDefault="004E5C7E">
            <w:pPr>
              <w:spacing w:line="360" w:lineRule="exact"/>
              <w:rPr>
                <w:rFonts w:ascii="宋体" w:hAnsi="宋体" w:cs="宋体"/>
                <w:szCs w:val="21"/>
              </w:rPr>
            </w:pPr>
            <w:r>
              <w:rPr>
                <w:rFonts w:hint="eastAsia"/>
                <w:szCs w:val="21"/>
              </w:rPr>
              <w:t>10</w:t>
            </w:r>
            <w:r>
              <w:rPr>
                <w:rFonts w:hint="eastAsia"/>
                <w:szCs w:val="21"/>
              </w:rPr>
              <w:t>、笔记组件支持在各种设备上使用。当用户在</w:t>
            </w:r>
            <w:r>
              <w:rPr>
                <w:rFonts w:hint="eastAsia"/>
                <w:szCs w:val="21"/>
              </w:rPr>
              <w:t xml:space="preserve"> Windows Phone</w:t>
            </w:r>
            <w:r>
              <w:rPr>
                <w:rFonts w:hint="eastAsia"/>
                <w:szCs w:val="21"/>
              </w:rPr>
              <w:t>、</w:t>
            </w:r>
            <w:r>
              <w:rPr>
                <w:rFonts w:hint="eastAsia"/>
                <w:szCs w:val="21"/>
              </w:rPr>
              <w:t xml:space="preserve">iOS </w:t>
            </w:r>
            <w:r>
              <w:rPr>
                <w:rFonts w:hint="eastAsia"/>
                <w:szCs w:val="21"/>
              </w:rPr>
              <w:t>和</w:t>
            </w:r>
            <w:r>
              <w:rPr>
                <w:rFonts w:hint="eastAsia"/>
                <w:szCs w:val="21"/>
              </w:rPr>
              <w:t xml:space="preserve"> Android </w:t>
            </w:r>
            <w:r>
              <w:rPr>
                <w:rFonts w:hint="eastAsia"/>
                <w:szCs w:val="21"/>
              </w:rPr>
              <w:t>手机上使用笔记组件的移动端应用程序时，可随时使用用户的笔记。或者，如果用户正在使用浏览器，则只需打开在线的笔记</w:t>
            </w:r>
            <w:r>
              <w:rPr>
                <w:rFonts w:hint="eastAsia"/>
                <w:szCs w:val="21"/>
              </w:rPr>
              <w:t>Web</w:t>
            </w:r>
            <w:r>
              <w:rPr>
                <w:rFonts w:hint="eastAsia"/>
                <w:szCs w:val="21"/>
              </w:rPr>
              <w:t>端应用。</w:t>
            </w:r>
            <w:r>
              <w:rPr>
                <w:rFonts w:hint="eastAsia"/>
                <w:szCs w:val="21"/>
              </w:rPr>
              <w:t xml:space="preserve">  </w:t>
            </w:r>
          </w:p>
          <w:p w:rsidR="005F0C67" w:rsidRDefault="004E5C7E">
            <w:pPr>
              <w:spacing w:line="360" w:lineRule="exact"/>
              <w:rPr>
                <w:rFonts w:ascii="宋体" w:hAnsi="宋体" w:cs="宋体"/>
                <w:b/>
                <w:bCs/>
                <w:szCs w:val="21"/>
              </w:rPr>
            </w:pPr>
            <w:r>
              <w:rPr>
                <w:rFonts w:ascii="宋体" w:hAnsi="宋体" w:cs="宋体" w:hint="eastAsia"/>
                <w:szCs w:val="21"/>
              </w:rPr>
              <w:t>二、</w:t>
            </w:r>
            <w:r>
              <w:rPr>
                <w:rFonts w:ascii="宋体" w:hAnsi="宋体" w:cs="宋体" w:hint="eastAsia"/>
                <w:b/>
                <w:bCs/>
                <w:szCs w:val="21"/>
              </w:rPr>
              <w:t>其他</w:t>
            </w:r>
          </w:p>
          <w:p w:rsidR="005F0C67" w:rsidRDefault="004E5C7E">
            <w:pPr>
              <w:adjustRightInd w:val="0"/>
              <w:spacing w:line="360" w:lineRule="exact"/>
              <w:rPr>
                <w:rFonts w:ascii="宋体" w:hAnsi="宋体" w:cs="宋体"/>
                <w:szCs w:val="21"/>
              </w:rPr>
            </w:pPr>
            <w:r>
              <w:rPr>
                <w:rFonts w:ascii="宋体" w:hAnsi="宋体" w:cs="宋体" w:hint="eastAsia"/>
                <w:szCs w:val="21"/>
              </w:rPr>
              <w:t>★1、产品货时所提供的正版软件不得为预装软件授权（OEM/COEM），软件类型不得使用教育行业的授权产品，必须是面向政府用户的批量授权，可作为软件资产纳入资产管理。官方正版授权用户名称必须为采购人最终使用单位全称，若名称不全不对应或套数不对应等，视为无法满足招标参数要求）,能在原厂商许可服务中心或者800电话查验核实许可用户名称与产品信息数量。</w:t>
            </w:r>
          </w:p>
          <w:p w:rsidR="005F0C67" w:rsidRDefault="004E5C7E">
            <w:pPr>
              <w:spacing w:line="360" w:lineRule="exact"/>
              <w:rPr>
                <w:rFonts w:asciiTheme="minorEastAsia" w:eastAsiaTheme="minorEastAsia" w:hAnsiTheme="minorEastAsia" w:cstheme="minorEastAsia"/>
                <w:szCs w:val="21"/>
                <w:lang w:val="zh-CN"/>
              </w:rPr>
            </w:pPr>
            <w:r>
              <w:rPr>
                <w:rFonts w:ascii="宋体" w:hAnsi="宋体" w:cs="宋体" w:hint="eastAsia"/>
                <w:szCs w:val="21"/>
              </w:rPr>
              <w:t>★2、投标人所投产品如为国外品牌产品，投标人应提供原厂商在华非进口产品说明函原件。</w:t>
            </w:r>
          </w:p>
        </w:tc>
      </w:tr>
      <w:tr w:rsidR="005F0C67">
        <w:trPr>
          <w:trHeight w:val="299"/>
        </w:trPr>
        <w:tc>
          <w:tcPr>
            <w:tcW w:w="9402" w:type="dxa"/>
            <w:gridSpan w:val="5"/>
          </w:tcPr>
          <w:p w:rsidR="005F0C67" w:rsidRDefault="004E5C7E">
            <w:pPr>
              <w:autoSpaceDE w:val="0"/>
              <w:autoSpaceDN w:val="0"/>
              <w:adjustRightInd w:val="0"/>
              <w:spacing w:line="320" w:lineRule="atLeast"/>
              <w:ind w:right="2"/>
              <w:rPr>
                <w:rFonts w:asciiTheme="minorEastAsia" w:eastAsiaTheme="minorEastAsia" w:hAnsiTheme="minorEastAsia" w:cstheme="minorEastAsia"/>
                <w:b/>
                <w:bCs/>
                <w:kern w:val="0"/>
                <w:szCs w:val="21"/>
                <w:lang w:val="zh-CN"/>
              </w:rPr>
            </w:pPr>
            <w:r>
              <w:rPr>
                <w:rFonts w:asciiTheme="minorEastAsia" w:eastAsiaTheme="minorEastAsia" w:hAnsiTheme="minorEastAsia" w:cstheme="minorEastAsia" w:hint="eastAsia"/>
                <w:b/>
                <w:bCs/>
                <w:kern w:val="0"/>
                <w:szCs w:val="21"/>
                <w:lang w:val="zh-CN"/>
              </w:rPr>
              <w:lastRenderedPageBreak/>
              <w:t>三、操作系统</w:t>
            </w:r>
          </w:p>
        </w:tc>
      </w:tr>
      <w:tr w:rsidR="005F0C67">
        <w:trPr>
          <w:trHeight w:val="332"/>
        </w:trPr>
        <w:tc>
          <w:tcPr>
            <w:tcW w:w="771" w:type="dxa"/>
            <w:vAlign w:val="center"/>
          </w:tcPr>
          <w:p w:rsidR="005F0C67" w:rsidRDefault="005F0C67">
            <w:pPr>
              <w:widowControl/>
              <w:jc w:val="center"/>
              <w:rPr>
                <w:rFonts w:asciiTheme="minorEastAsia" w:eastAsiaTheme="minorEastAsia" w:hAnsiTheme="minorEastAsia" w:cstheme="minorEastAsia"/>
                <w:bCs/>
                <w:szCs w:val="21"/>
              </w:rPr>
            </w:pPr>
          </w:p>
          <w:p w:rsidR="005F0C67" w:rsidRDefault="005F0C67">
            <w:pPr>
              <w:widowControl/>
              <w:jc w:val="center"/>
              <w:rPr>
                <w:rFonts w:asciiTheme="minorEastAsia" w:eastAsiaTheme="minorEastAsia" w:hAnsiTheme="minorEastAsia" w:cstheme="minorEastAsia"/>
                <w:bCs/>
                <w:szCs w:val="21"/>
              </w:rPr>
            </w:pPr>
          </w:p>
          <w:p w:rsidR="005F0C67" w:rsidRDefault="005F0C67">
            <w:pPr>
              <w:widowControl/>
              <w:jc w:val="center"/>
              <w:rPr>
                <w:rFonts w:asciiTheme="minorEastAsia" w:eastAsiaTheme="minorEastAsia" w:hAnsiTheme="minorEastAsia" w:cstheme="minorEastAsia"/>
                <w:bCs/>
                <w:szCs w:val="21"/>
              </w:rPr>
            </w:pPr>
          </w:p>
          <w:p w:rsidR="005F0C67" w:rsidRDefault="004E5C7E">
            <w:pPr>
              <w:widowControl/>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bCs/>
                <w:szCs w:val="21"/>
              </w:rPr>
              <w:t>4</w:t>
            </w:r>
          </w:p>
        </w:tc>
        <w:tc>
          <w:tcPr>
            <w:tcW w:w="1125" w:type="dxa"/>
            <w:vAlign w:val="center"/>
          </w:tcPr>
          <w:p w:rsidR="005F0C67" w:rsidRDefault="005F0C67">
            <w:pPr>
              <w:widowControl/>
              <w:jc w:val="center"/>
              <w:rPr>
                <w:rFonts w:asciiTheme="minorEastAsia" w:eastAsiaTheme="minorEastAsia" w:hAnsiTheme="minorEastAsia" w:cstheme="minorEastAsia"/>
                <w:bCs/>
                <w:szCs w:val="21"/>
              </w:rPr>
            </w:pPr>
          </w:p>
          <w:p w:rsidR="005F0C67" w:rsidRDefault="005F0C67">
            <w:pPr>
              <w:widowControl/>
              <w:jc w:val="center"/>
              <w:rPr>
                <w:rFonts w:asciiTheme="minorEastAsia" w:eastAsiaTheme="minorEastAsia" w:hAnsiTheme="minorEastAsia" w:cstheme="minorEastAsia"/>
                <w:bCs/>
                <w:szCs w:val="21"/>
              </w:rPr>
            </w:pPr>
          </w:p>
          <w:p w:rsidR="005F0C67" w:rsidRDefault="005F0C67">
            <w:pPr>
              <w:widowControl/>
              <w:jc w:val="center"/>
              <w:rPr>
                <w:rFonts w:asciiTheme="minorEastAsia" w:eastAsiaTheme="minorEastAsia" w:hAnsiTheme="minorEastAsia" w:cstheme="minorEastAsia"/>
                <w:bCs/>
                <w:szCs w:val="21"/>
              </w:rPr>
            </w:pPr>
          </w:p>
          <w:p w:rsidR="005F0C67" w:rsidRDefault="004E5C7E">
            <w:pPr>
              <w:widowControl/>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bCs/>
                <w:szCs w:val="21"/>
              </w:rPr>
              <w:t>操作系统</w:t>
            </w:r>
          </w:p>
        </w:tc>
        <w:tc>
          <w:tcPr>
            <w:tcW w:w="687" w:type="dxa"/>
            <w:vAlign w:val="center"/>
          </w:tcPr>
          <w:p w:rsidR="005F0C67" w:rsidRDefault="005F0C67">
            <w:pPr>
              <w:jc w:val="center"/>
              <w:rPr>
                <w:rFonts w:asciiTheme="minorEastAsia" w:eastAsiaTheme="minorEastAsia" w:hAnsiTheme="minorEastAsia" w:cstheme="minorEastAsia"/>
                <w:szCs w:val="21"/>
                <w:lang w:val="zh-CN"/>
              </w:rPr>
            </w:pPr>
          </w:p>
          <w:p w:rsidR="005F0C67" w:rsidRDefault="005F0C67">
            <w:pPr>
              <w:jc w:val="center"/>
              <w:rPr>
                <w:rFonts w:asciiTheme="minorEastAsia" w:eastAsiaTheme="minorEastAsia" w:hAnsiTheme="minorEastAsia" w:cstheme="minorEastAsia"/>
                <w:szCs w:val="21"/>
              </w:rPr>
            </w:pPr>
          </w:p>
          <w:p w:rsidR="005F0C67" w:rsidRDefault="005F0C67">
            <w:pPr>
              <w:jc w:val="center"/>
              <w:rPr>
                <w:rFonts w:asciiTheme="minorEastAsia" w:eastAsiaTheme="minorEastAsia" w:hAnsiTheme="minorEastAsia" w:cstheme="minorEastAsia"/>
                <w:szCs w:val="21"/>
              </w:rPr>
            </w:pPr>
          </w:p>
          <w:p w:rsidR="005F0C67" w:rsidRDefault="004E5C7E">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450</w:t>
            </w:r>
          </w:p>
        </w:tc>
        <w:tc>
          <w:tcPr>
            <w:tcW w:w="658" w:type="dxa"/>
            <w:vAlign w:val="center"/>
          </w:tcPr>
          <w:p w:rsidR="005F0C67" w:rsidRDefault="005F0C67">
            <w:pPr>
              <w:jc w:val="center"/>
              <w:rPr>
                <w:rFonts w:asciiTheme="minorEastAsia" w:eastAsiaTheme="minorEastAsia" w:hAnsiTheme="minorEastAsia" w:cstheme="minorEastAsia"/>
                <w:szCs w:val="21"/>
                <w:lang w:val="zh-CN"/>
              </w:rPr>
            </w:pPr>
          </w:p>
          <w:p w:rsidR="005F0C67" w:rsidRDefault="005F0C67">
            <w:pPr>
              <w:jc w:val="center"/>
              <w:rPr>
                <w:rFonts w:asciiTheme="minorEastAsia" w:eastAsiaTheme="minorEastAsia" w:hAnsiTheme="minorEastAsia" w:cstheme="minorEastAsia"/>
                <w:szCs w:val="21"/>
                <w:lang w:val="zh-CN"/>
              </w:rPr>
            </w:pPr>
          </w:p>
          <w:p w:rsidR="005F0C67" w:rsidRDefault="005F0C67">
            <w:pPr>
              <w:jc w:val="center"/>
              <w:rPr>
                <w:rFonts w:asciiTheme="minorEastAsia" w:eastAsiaTheme="minorEastAsia" w:hAnsiTheme="minorEastAsia" w:cstheme="minorEastAsia"/>
                <w:szCs w:val="21"/>
                <w:lang w:val="zh-CN"/>
              </w:rPr>
            </w:pPr>
          </w:p>
          <w:p w:rsidR="005F0C67" w:rsidRDefault="004E5C7E">
            <w:pPr>
              <w:jc w:val="center"/>
              <w:rPr>
                <w:rFonts w:asciiTheme="minorEastAsia" w:eastAsiaTheme="minorEastAsia" w:hAnsiTheme="minorEastAsia" w:cstheme="minorEastAsia"/>
                <w:szCs w:val="21"/>
                <w:lang w:val="zh-CN"/>
              </w:rPr>
            </w:pPr>
            <w:r>
              <w:rPr>
                <w:rFonts w:asciiTheme="minorEastAsia" w:eastAsiaTheme="minorEastAsia" w:hAnsiTheme="minorEastAsia" w:cstheme="minorEastAsia" w:hint="eastAsia"/>
                <w:szCs w:val="21"/>
                <w:lang w:val="zh-CN"/>
              </w:rPr>
              <w:t>套</w:t>
            </w:r>
          </w:p>
        </w:tc>
        <w:tc>
          <w:tcPr>
            <w:tcW w:w="6161" w:type="dxa"/>
          </w:tcPr>
          <w:p w:rsidR="005F0C67" w:rsidRDefault="004E5C7E">
            <w:pPr>
              <w:widowControl/>
              <w:spacing w:line="360" w:lineRule="exact"/>
              <w:jc w:val="left"/>
              <w:rPr>
                <w:rFonts w:ascii="宋体" w:hAnsi="宋体" w:cs="宋体"/>
                <w:b/>
                <w:bCs/>
                <w:szCs w:val="21"/>
              </w:rPr>
            </w:pPr>
            <w:r>
              <w:rPr>
                <w:rFonts w:ascii="宋体" w:hAnsi="宋体" w:cs="宋体" w:hint="eastAsia"/>
                <w:b/>
                <w:bCs/>
                <w:szCs w:val="21"/>
              </w:rPr>
              <w:t>一、基本功能技术指标</w:t>
            </w:r>
          </w:p>
          <w:p w:rsidR="005F0C67" w:rsidRDefault="004E5C7E">
            <w:pPr>
              <w:widowControl/>
              <w:spacing w:line="360" w:lineRule="exact"/>
              <w:jc w:val="left"/>
              <w:rPr>
                <w:rFonts w:ascii="宋体" w:hAnsi="宋体" w:cs="宋体"/>
                <w:szCs w:val="21"/>
              </w:rPr>
            </w:pPr>
            <w:r>
              <w:rPr>
                <w:rFonts w:ascii="宋体" w:hAnsi="宋体" w:cs="宋体" w:hint="eastAsia"/>
                <w:szCs w:val="21"/>
              </w:rPr>
              <w:t>1、提供图形化的安装界面，对每个安装界面提供较为详细的联机帮助信息，安装过程简单明了；</w:t>
            </w:r>
            <w:r>
              <w:rPr>
                <w:rFonts w:ascii="宋体" w:hAnsi="宋体" w:cs="宋体" w:hint="eastAsia"/>
                <w:szCs w:val="21"/>
              </w:rPr>
              <w:br/>
              <w:t>2、系统还原：使操作系统恢复到以前正常工作的状态；</w:t>
            </w:r>
            <w:r>
              <w:rPr>
                <w:rFonts w:ascii="宋体" w:hAnsi="宋体" w:cs="宋体" w:hint="eastAsia"/>
                <w:szCs w:val="21"/>
              </w:rPr>
              <w:br/>
              <w:t>3、系统引导恢复：提供对已安装系统恢复引导的功能。</w:t>
            </w:r>
            <w:r>
              <w:rPr>
                <w:rFonts w:ascii="宋体" w:hAnsi="宋体" w:cs="宋体" w:hint="eastAsia"/>
                <w:szCs w:val="21"/>
              </w:rPr>
              <w:br/>
              <w:t>4、所有的应用程序尽量全部汉化，桌面的图标、菜单和图形化程序应提供中文帮助，自带软件必须提供中文帮助。</w:t>
            </w:r>
            <w:r>
              <w:rPr>
                <w:rFonts w:ascii="宋体" w:hAnsi="宋体" w:cs="宋体" w:hint="eastAsia"/>
                <w:szCs w:val="21"/>
              </w:rPr>
              <w:br/>
            </w:r>
            <w:r>
              <w:rPr>
                <w:rFonts w:ascii="宋体" w:hAnsi="宋体" w:cs="宋体" w:hint="eastAsia"/>
                <w:b/>
                <w:bCs/>
                <w:szCs w:val="21"/>
              </w:rPr>
              <w:t>二、政府应用支持：</w:t>
            </w:r>
            <w:r>
              <w:rPr>
                <w:rFonts w:ascii="宋体" w:hAnsi="宋体" w:cs="宋体" w:hint="eastAsia"/>
                <w:szCs w:val="21"/>
              </w:rPr>
              <w:br/>
              <w:t>1、支持通过活动目录方式系统用户登录认证；</w:t>
            </w:r>
            <w:r>
              <w:rPr>
                <w:rFonts w:ascii="宋体" w:hAnsi="宋体" w:cs="宋体" w:hint="eastAsia"/>
                <w:szCs w:val="21"/>
              </w:rPr>
              <w:br/>
              <w:t>★2、提供32位/64位版本桌面操作系统，无缝支持32位/64位应用程序；</w:t>
            </w:r>
            <w:r>
              <w:rPr>
                <w:rFonts w:ascii="宋体" w:hAnsi="宋体" w:cs="宋体" w:hint="eastAsia"/>
                <w:szCs w:val="21"/>
              </w:rPr>
              <w:br/>
              <w:t>★3、兼容支持各行业单位用户的业务系统；支持用户日常办公所需的应用，包括办公软件，主流浏览器（IE/FireFox/Opera/Chrome），安全杀毒工具，音视频播放软件，文件压缩工具等；</w:t>
            </w:r>
            <w:r>
              <w:rPr>
                <w:rFonts w:ascii="宋体" w:hAnsi="宋体" w:cs="宋体" w:hint="eastAsia"/>
                <w:szCs w:val="21"/>
              </w:rPr>
              <w:br/>
              <w:t>4、支持作为客户端通过RDP、VNC及XDMCP协议方式访问远程终端服务器桌面环境；</w:t>
            </w:r>
            <w:r>
              <w:rPr>
                <w:rFonts w:ascii="宋体" w:hAnsi="宋体" w:cs="宋体" w:hint="eastAsia"/>
                <w:szCs w:val="21"/>
              </w:rPr>
              <w:br/>
              <w:t>5、内置提供多种媒体支持，提供mpeg、mov、avi格式的媒体播放，支持MP3、VCD、DVD、CD等多种格式的播放。</w:t>
            </w:r>
          </w:p>
          <w:p w:rsidR="005F0C67" w:rsidRDefault="004E5C7E">
            <w:pPr>
              <w:spacing w:line="360" w:lineRule="exact"/>
              <w:jc w:val="left"/>
              <w:rPr>
                <w:rFonts w:ascii="宋体" w:hAnsi="宋体" w:cs="宋体"/>
                <w:szCs w:val="21"/>
              </w:rPr>
            </w:pPr>
            <w:r>
              <w:rPr>
                <w:rFonts w:ascii="宋体" w:hAnsi="宋体" w:hint="eastAsia"/>
                <w:szCs w:val="21"/>
              </w:rPr>
              <w:t>★</w:t>
            </w:r>
            <w:r>
              <w:rPr>
                <w:rFonts w:ascii="宋体" w:hAnsi="宋体" w:cs="宋体" w:hint="eastAsia"/>
                <w:szCs w:val="21"/>
              </w:rPr>
              <w:t>6、提供与本网络其他计算机资源共享的功能，包括打印机、网络文件等。</w:t>
            </w:r>
            <w:r>
              <w:rPr>
                <w:rFonts w:ascii="宋体" w:hAnsi="宋体" w:cs="宋体" w:hint="eastAsia"/>
                <w:szCs w:val="21"/>
              </w:rPr>
              <w:br/>
            </w:r>
            <w:r>
              <w:rPr>
                <w:rFonts w:ascii="宋体" w:hAnsi="宋体" w:cs="宋体" w:hint="eastAsia"/>
                <w:b/>
                <w:bCs/>
                <w:szCs w:val="21"/>
              </w:rPr>
              <w:t>三、软硬件兼容：</w:t>
            </w:r>
            <w:r>
              <w:rPr>
                <w:rFonts w:ascii="宋体" w:hAnsi="宋体" w:cs="宋体" w:hint="eastAsia"/>
                <w:szCs w:val="21"/>
              </w:rPr>
              <w:br/>
            </w:r>
            <w:r>
              <w:rPr>
                <w:rFonts w:ascii="宋体" w:hAnsi="宋体" w:hint="eastAsia"/>
                <w:szCs w:val="21"/>
              </w:rPr>
              <w:lastRenderedPageBreak/>
              <w:t>★</w:t>
            </w:r>
            <w:r>
              <w:rPr>
                <w:rFonts w:ascii="宋体" w:hAnsi="宋体" w:cs="宋体" w:hint="eastAsia"/>
                <w:szCs w:val="21"/>
              </w:rPr>
              <w:t>1、支持各种主流X86 CPU、常见显卡、声卡、常见调制解调器、ISDN和ADSL、USB设备、打印机等；</w:t>
            </w:r>
            <w:r>
              <w:rPr>
                <w:rFonts w:ascii="宋体" w:hAnsi="宋体" w:cs="宋体" w:hint="eastAsia"/>
                <w:szCs w:val="21"/>
              </w:rPr>
              <w:br/>
              <w:t>2、提供第三方驱动程序添加接口（及驱动添加规范），该接口与硬件配置工具集成，可以方便的通过图形用户界面添加第三方驱动程序；</w:t>
            </w:r>
            <w:r>
              <w:rPr>
                <w:rFonts w:ascii="宋体" w:hAnsi="宋体" w:cs="宋体" w:hint="eastAsia"/>
                <w:szCs w:val="21"/>
              </w:rPr>
              <w:br/>
              <w:t>3、软件安装方法多样，可自动运行安装光盘、利用添加/删除程序功能、直接运行Setup.exe程序、运行扩展名为.MSI的安装程序文件。</w:t>
            </w:r>
            <w:r>
              <w:rPr>
                <w:rFonts w:ascii="宋体" w:hAnsi="宋体" w:cs="宋体" w:hint="eastAsia"/>
                <w:szCs w:val="21"/>
              </w:rPr>
              <w:br/>
              <w:t>4、支持各种主流闪存、扫描仪USB2.0，USB 3.0等主流设备，提供usb自动管理工具。</w:t>
            </w:r>
            <w:r>
              <w:rPr>
                <w:rFonts w:ascii="宋体" w:hAnsi="宋体" w:cs="宋体" w:hint="eastAsia"/>
                <w:szCs w:val="21"/>
              </w:rPr>
              <w:br/>
            </w:r>
            <w:r>
              <w:rPr>
                <w:rFonts w:ascii="宋体" w:hAnsi="宋体" w:cs="宋体" w:hint="eastAsia"/>
                <w:b/>
                <w:bCs/>
                <w:szCs w:val="21"/>
              </w:rPr>
              <w:t>四、其他</w:t>
            </w:r>
            <w:r>
              <w:rPr>
                <w:rFonts w:ascii="宋体" w:hAnsi="宋体" w:cs="宋体" w:hint="eastAsia"/>
                <w:szCs w:val="21"/>
              </w:rPr>
              <w:t>：</w:t>
            </w:r>
            <w:r>
              <w:rPr>
                <w:rFonts w:ascii="宋体" w:hAnsi="宋体" w:cs="宋体" w:hint="eastAsia"/>
                <w:szCs w:val="21"/>
              </w:rPr>
              <w:br/>
              <w:t>1、提供多种简单易用的配置管理工具，包括系统管理、打印机配置管理、口令管理、硬件配置与管理工具、桌面环境管理，文件管理、系统配置与恢复工具等；</w:t>
            </w:r>
            <w:r>
              <w:rPr>
                <w:rFonts w:ascii="宋体" w:hAnsi="宋体" w:cs="宋体" w:hint="eastAsia"/>
                <w:szCs w:val="21"/>
              </w:rPr>
              <w:br/>
              <w:t>2、同时对Java和.Net等应用提供良好支持。</w:t>
            </w:r>
            <w:r>
              <w:rPr>
                <w:rFonts w:ascii="宋体" w:hAnsi="宋体" w:cs="宋体" w:hint="eastAsia"/>
                <w:szCs w:val="21"/>
              </w:rPr>
              <w:br/>
              <w:t>3、支持内网补丁在线升级。</w:t>
            </w:r>
          </w:p>
          <w:p w:rsidR="005F0C67" w:rsidRDefault="004E5C7E">
            <w:pPr>
              <w:spacing w:line="360" w:lineRule="exact"/>
              <w:jc w:val="left"/>
              <w:rPr>
                <w:rFonts w:ascii="宋体" w:hAnsi="宋体" w:cs="宋体"/>
                <w:szCs w:val="21"/>
              </w:rPr>
            </w:pPr>
            <w:r>
              <w:rPr>
                <w:rFonts w:ascii="宋体" w:hAnsi="宋体" w:cs="宋体" w:hint="eastAsia"/>
                <w:szCs w:val="21"/>
              </w:rPr>
              <w:t>★4、操作系统为市场最新稳定版本，支持降级为windows 7 专业版使用。</w:t>
            </w:r>
            <w:r>
              <w:rPr>
                <w:rFonts w:ascii="宋体" w:hAnsi="宋体" w:cs="宋体" w:hint="eastAsia"/>
                <w:szCs w:val="21"/>
              </w:rPr>
              <w:br/>
              <w:t>★5、操作系统包括其降级版本不得为预装软件授权（OEM/COEM）或者零售版本授权，必须是面向政府用户的独立销售批量授权，不得使用租赁或捆绑租赁等其他方式的授权产品，官方正版授权用户名称必须为采购人最终使用单位全称，若名称不全不对应或套数不对应等，视为无法满足招标参数要求）,能在原厂商许可服务中心或者800电话查验核实许可用户名称与产品信息数量。</w:t>
            </w:r>
          </w:p>
          <w:p w:rsidR="005F0C67" w:rsidRDefault="004E5C7E">
            <w:pPr>
              <w:spacing w:line="360" w:lineRule="exact"/>
              <w:rPr>
                <w:rFonts w:asciiTheme="minorEastAsia" w:eastAsiaTheme="minorEastAsia" w:hAnsiTheme="minorEastAsia" w:cstheme="minorEastAsia"/>
                <w:szCs w:val="21"/>
                <w:lang w:val="zh-CN"/>
              </w:rPr>
            </w:pPr>
            <w:r>
              <w:rPr>
                <w:rFonts w:ascii="宋体" w:hAnsi="宋体" w:cs="宋体" w:hint="eastAsia"/>
                <w:szCs w:val="21"/>
              </w:rPr>
              <w:t>★6、投标人所投产品如为国外品牌产品，投标人应提供原厂商在华非进口产品说明函原件。</w:t>
            </w:r>
          </w:p>
        </w:tc>
      </w:tr>
    </w:tbl>
    <w:p w:rsidR="005F0C67" w:rsidRDefault="004E5C7E">
      <w:pPr>
        <w:autoSpaceDE w:val="0"/>
        <w:autoSpaceDN w:val="0"/>
        <w:adjustRightInd w:val="0"/>
        <w:spacing w:line="320" w:lineRule="atLeast"/>
        <w:ind w:right="2"/>
        <w:rPr>
          <w:rFonts w:ascii="宋体" w:cs="宋体"/>
          <w:b/>
          <w:bCs/>
          <w:kern w:val="0"/>
          <w:szCs w:val="21"/>
        </w:rPr>
      </w:pPr>
      <w:r>
        <w:lastRenderedPageBreak/>
        <w:br w:type="textWrapping" w:clear="all"/>
      </w:r>
      <w:r>
        <w:rPr>
          <w:rFonts w:ascii="宋体" w:cs="宋体" w:hint="eastAsia"/>
          <w:b/>
          <w:bCs/>
          <w:kern w:val="0"/>
          <w:szCs w:val="21"/>
        </w:rPr>
        <w:t>四、商务要求</w:t>
      </w:r>
    </w:p>
    <w:tbl>
      <w:tblPr>
        <w:tblStyle w:val="afff9"/>
        <w:tblW w:w="9391" w:type="dxa"/>
        <w:tblLayout w:type="fixed"/>
        <w:tblLook w:val="04A0" w:firstRow="1" w:lastRow="0" w:firstColumn="1" w:lastColumn="0" w:noHBand="0" w:noVBand="1"/>
      </w:tblPr>
      <w:tblGrid>
        <w:gridCol w:w="1876"/>
        <w:gridCol w:w="7515"/>
      </w:tblGrid>
      <w:tr w:rsidR="005F0C67">
        <w:tc>
          <w:tcPr>
            <w:tcW w:w="1876" w:type="dxa"/>
            <w:vAlign w:val="center"/>
          </w:tcPr>
          <w:p w:rsidR="005F0C67" w:rsidRDefault="004E5C7E">
            <w:pPr>
              <w:spacing w:line="276" w:lineRule="auto"/>
              <w:jc w:val="left"/>
              <w:rPr>
                <w:rFonts w:ascii="宋体" w:cs="宋体"/>
                <w:b/>
                <w:bCs/>
                <w:kern w:val="0"/>
                <w:szCs w:val="21"/>
                <w:lang w:val="zh-CN"/>
              </w:rPr>
            </w:pPr>
            <w:r>
              <w:rPr>
                <w:rFonts w:hAnsi="宋体" w:hint="eastAsia"/>
                <w:szCs w:val="21"/>
              </w:rPr>
              <w:t>交付使用时间及地点</w:t>
            </w:r>
          </w:p>
        </w:tc>
        <w:tc>
          <w:tcPr>
            <w:tcW w:w="7515" w:type="dxa"/>
            <w:vAlign w:val="center"/>
          </w:tcPr>
          <w:p w:rsidR="005F0C67" w:rsidRDefault="004E5C7E">
            <w:pPr>
              <w:spacing w:line="276" w:lineRule="auto"/>
              <w:rPr>
                <w:rFonts w:ascii="宋体" w:hAnsi="宋体" w:cs="宋体"/>
                <w:szCs w:val="21"/>
              </w:rPr>
            </w:pPr>
            <w:r>
              <w:rPr>
                <w:rFonts w:ascii="宋体" w:hAnsi="宋体" w:cs="宋体" w:hint="eastAsia"/>
                <w:szCs w:val="21"/>
              </w:rPr>
              <w:t>一、交付使用期：</w:t>
            </w:r>
            <w:r>
              <w:rPr>
                <w:rFonts w:hAnsi="宋体" w:hint="eastAsia"/>
              </w:rPr>
              <w:t>自签订合同后</w:t>
            </w:r>
            <w:r>
              <w:rPr>
                <w:rFonts w:hAnsi="宋体" w:hint="eastAsia"/>
              </w:rPr>
              <w:t>20</w:t>
            </w:r>
            <w:r>
              <w:rPr>
                <w:rFonts w:hAnsi="宋体" w:hint="eastAsia"/>
              </w:rPr>
              <w:t>个</w:t>
            </w:r>
            <w:r>
              <w:rPr>
                <w:rFonts w:hAnsi="宋体"/>
              </w:rPr>
              <w:t>日历日</w:t>
            </w:r>
            <w:r>
              <w:rPr>
                <w:rFonts w:hAnsi="宋体" w:hint="eastAsia"/>
              </w:rPr>
              <w:t>内</w:t>
            </w:r>
            <w:r>
              <w:rPr>
                <w:rFonts w:ascii="宋体" w:hAnsi="宋体" w:cs="宋体" w:hint="eastAsia"/>
                <w:szCs w:val="21"/>
              </w:rPr>
              <w:t>交付，并</w:t>
            </w:r>
            <w:r>
              <w:rPr>
                <w:rFonts w:hAnsi="宋体" w:hint="eastAsia"/>
              </w:rPr>
              <w:t>完成所有项目的实施</w:t>
            </w:r>
            <w:r>
              <w:rPr>
                <w:rFonts w:ascii="宋体" w:hAnsi="宋体" w:cs="宋体" w:hint="eastAsia"/>
                <w:szCs w:val="21"/>
              </w:rPr>
              <w:t>。</w:t>
            </w:r>
          </w:p>
          <w:p w:rsidR="005F0C67" w:rsidRDefault="004E5C7E">
            <w:pPr>
              <w:spacing w:line="276" w:lineRule="auto"/>
              <w:rPr>
                <w:rFonts w:ascii="宋体" w:cs="宋体"/>
                <w:b/>
                <w:bCs/>
                <w:kern w:val="0"/>
                <w:szCs w:val="21"/>
                <w:lang w:val="zh-CN"/>
              </w:rPr>
            </w:pPr>
            <w:r>
              <w:rPr>
                <w:rFonts w:ascii="宋体" w:hAnsi="宋体" w:cs="宋体" w:hint="eastAsia"/>
                <w:szCs w:val="21"/>
              </w:rPr>
              <w:t>二、交货地点：</w:t>
            </w:r>
            <w:r>
              <w:rPr>
                <w:rFonts w:hAnsi="宋体" w:hint="eastAsia"/>
              </w:rPr>
              <w:t>广西区内采购人指定地点</w:t>
            </w:r>
            <w:r>
              <w:rPr>
                <w:rFonts w:ascii="宋体" w:hAnsi="宋体" w:cs="宋体" w:hint="eastAsia"/>
                <w:szCs w:val="21"/>
              </w:rPr>
              <w:t>。</w:t>
            </w:r>
          </w:p>
        </w:tc>
      </w:tr>
      <w:tr w:rsidR="005F0C67">
        <w:tc>
          <w:tcPr>
            <w:tcW w:w="1876" w:type="dxa"/>
            <w:vAlign w:val="center"/>
          </w:tcPr>
          <w:p w:rsidR="005F0C67" w:rsidRDefault="004E5C7E">
            <w:pPr>
              <w:spacing w:line="276" w:lineRule="auto"/>
              <w:jc w:val="left"/>
              <w:rPr>
                <w:rFonts w:ascii="宋体" w:cs="宋体"/>
                <w:b/>
                <w:bCs/>
                <w:kern w:val="0"/>
                <w:szCs w:val="21"/>
                <w:lang w:val="zh-CN"/>
              </w:rPr>
            </w:pPr>
            <w:r>
              <w:rPr>
                <w:rFonts w:hAnsi="宋体" w:hint="eastAsia"/>
                <w:szCs w:val="21"/>
              </w:rPr>
              <w:t>售后</w:t>
            </w:r>
            <w:r>
              <w:rPr>
                <w:rFonts w:hAnsi="宋体"/>
                <w:szCs w:val="21"/>
              </w:rPr>
              <w:t>服务要求</w:t>
            </w:r>
          </w:p>
        </w:tc>
        <w:tc>
          <w:tcPr>
            <w:tcW w:w="7515" w:type="dxa"/>
            <w:vAlign w:val="center"/>
          </w:tcPr>
          <w:p w:rsidR="005F0C67" w:rsidRDefault="004E5C7E">
            <w:pPr>
              <w:spacing w:line="300" w:lineRule="exact"/>
              <w:rPr>
                <w:rFonts w:hAnsi="宋体"/>
                <w:szCs w:val="21"/>
              </w:rPr>
            </w:pPr>
            <w:r>
              <w:rPr>
                <w:rFonts w:ascii="宋体" w:hAnsi="宋体" w:cs="宋体" w:hint="eastAsia"/>
                <w:szCs w:val="21"/>
              </w:rPr>
              <w:t>★</w:t>
            </w:r>
            <w:r>
              <w:rPr>
                <w:rFonts w:hAnsi="宋体" w:hint="eastAsia"/>
                <w:szCs w:val="21"/>
              </w:rPr>
              <w:t>一、要求投标单位具有本地化服务能力（以营业执照或办公地点证明为准），能确保售后现场服务响应。投标人投标时必须向采购人承诺技术后援支持和服务期限，指定专门的客户技术支持经理负责处理客户问题。</w:t>
            </w:r>
          </w:p>
          <w:p w:rsidR="005F0C67" w:rsidRDefault="004E5C7E">
            <w:pPr>
              <w:spacing w:line="300" w:lineRule="exact"/>
              <w:rPr>
                <w:rFonts w:hAnsi="宋体"/>
                <w:szCs w:val="21"/>
              </w:rPr>
            </w:pPr>
            <w:r>
              <w:rPr>
                <w:rFonts w:hAnsi="宋体"/>
                <w:szCs w:val="21"/>
              </w:rPr>
              <w:t>1</w:t>
            </w:r>
            <w:r>
              <w:rPr>
                <w:rFonts w:hAnsi="宋体" w:hint="eastAsia"/>
                <w:szCs w:val="21"/>
              </w:rPr>
              <w:t>、中标人能提供现场工程师、</w:t>
            </w:r>
            <w:r>
              <w:rPr>
                <w:rFonts w:hAnsi="宋体" w:hint="eastAsia"/>
                <w:szCs w:val="21"/>
              </w:rPr>
              <w:t>7</w:t>
            </w:r>
            <w:r>
              <w:rPr>
                <w:rFonts w:hAnsi="宋体" w:hint="eastAsia"/>
                <w:szCs w:val="21"/>
              </w:rPr>
              <w:t>×</w:t>
            </w:r>
            <w:r>
              <w:rPr>
                <w:rFonts w:hAnsi="宋体" w:hint="eastAsia"/>
                <w:szCs w:val="21"/>
              </w:rPr>
              <w:t>24</w:t>
            </w:r>
            <w:r>
              <w:rPr>
                <w:rFonts w:hAnsi="宋体" w:hint="eastAsia"/>
                <w:szCs w:val="21"/>
              </w:rPr>
              <w:t>小时通过电话、</w:t>
            </w:r>
            <w:r>
              <w:rPr>
                <w:rFonts w:hAnsi="宋体" w:hint="eastAsia"/>
                <w:szCs w:val="21"/>
              </w:rPr>
              <w:t>E-mail</w:t>
            </w:r>
            <w:r>
              <w:rPr>
                <w:rFonts w:hAnsi="宋体" w:hint="eastAsia"/>
                <w:szCs w:val="21"/>
              </w:rPr>
              <w:t>等方式为用户提供终身完善的售前和售后技术咨询服务；</w:t>
            </w:r>
          </w:p>
          <w:p w:rsidR="005F0C67" w:rsidRDefault="004E5C7E">
            <w:pPr>
              <w:spacing w:line="300" w:lineRule="exact"/>
              <w:rPr>
                <w:rFonts w:ascii="宋体" w:cs="宋体"/>
                <w:b/>
                <w:bCs/>
                <w:kern w:val="0"/>
                <w:szCs w:val="21"/>
                <w:lang w:val="zh-CN"/>
              </w:rPr>
            </w:pPr>
            <w:r>
              <w:rPr>
                <w:rFonts w:hAnsi="宋体"/>
                <w:szCs w:val="21"/>
              </w:rPr>
              <w:t>2</w:t>
            </w:r>
            <w:r>
              <w:rPr>
                <w:rFonts w:hAnsi="宋体" w:hint="eastAsia"/>
                <w:szCs w:val="21"/>
              </w:rPr>
              <w:t>、处理问题响应时间：接到采购人处理问题通知后</w:t>
            </w:r>
            <w:r>
              <w:rPr>
                <w:rFonts w:hAnsi="宋体" w:hint="eastAsia"/>
                <w:szCs w:val="21"/>
              </w:rPr>
              <w:t>1</w:t>
            </w:r>
            <w:r>
              <w:rPr>
                <w:rFonts w:hAnsi="宋体" w:hint="eastAsia"/>
                <w:szCs w:val="21"/>
              </w:rPr>
              <w:t>小时内到达采购人指定现场，</w:t>
            </w:r>
            <w:r>
              <w:rPr>
                <w:rFonts w:hAnsi="宋体" w:hint="eastAsia"/>
                <w:szCs w:val="21"/>
              </w:rPr>
              <w:t xml:space="preserve"> 2</w:t>
            </w:r>
            <w:r>
              <w:rPr>
                <w:rFonts w:hAnsi="宋体" w:hint="eastAsia"/>
                <w:szCs w:val="21"/>
              </w:rPr>
              <w:t>小时内解决故障并恢复系统运行。</w:t>
            </w:r>
          </w:p>
        </w:tc>
      </w:tr>
      <w:tr w:rsidR="005F0C67">
        <w:tc>
          <w:tcPr>
            <w:tcW w:w="1876" w:type="dxa"/>
            <w:vAlign w:val="center"/>
          </w:tcPr>
          <w:p w:rsidR="005F0C67" w:rsidRDefault="004E5C7E">
            <w:pPr>
              <w:spacing w:line="276" w:lineRule="auto"/>
              <w:jc w:val="left"/>
              <w:rPr>
                <w:rFonts w:ascii="宋体" w:cs="宋体"/>
                <w:b/>
                <w:bCs/>
                <w:kern w:val="0"/>
                <w:szCs w:val="21"/>
                <w:lang w:val="zh-CN"/>
              </w:rPr>
            </w:pPr>
            <w:r>
              <w:rPr>
                <w:rFonts w:ascii="宋体" w:hAnsi="宋体" w:cs="宋体"/>
                <w:szCs w:val="21"/>
              </w:rPr>
              <w:t>质保期</w:t>
            </w:r>
          </w:p>
        </w:tc>
        <w:tc>
          <w:tcPr>
            <w:tcW w:w="7515" w:type="dxa"/>
            <w:vAlign w:val="center"/>
          </w:tcPr>
          <w:p w:rsidR="005F0C67" w:rsidRDefault="004E5C7E">
            <w:pPr>
              <w:spacing w:line="300" w:lineRule="exact"/>
              <w:rPr>
                <w:rFonts w:ascii="宋体" w:cs="宋体"/>
                <w:b/>
                <w:bCs/>
                <w:kern w:val="0"/>
                <w:szCs w:val="21"/>
                <w:lang w:val="zh-CN"/>
              </w:rPr>
            </w:pPr>
            <w:r>
              <w:rPr>
                <w:rFonts w:hAnsi="宋体" w:hint="eastAsia"/>
                <w:szCs w:val="21"/>
              </w:rPr>
              <w:t>一、软件</w:t>
            </w:r>
            <w:r>
              <w:rPr>
                <w:rFonts w:ascii="宋体" w:hAnsi="宋体" w:hint="eastAsia"/>
                <w:szCs w:val="21"/>
              </w:rPr>
              <w:t>产品质保期：</w:t>
            </w:r>
            <w:r>
              <w:rPr>
                <w:rFonts w:ascii="宋体" w:hAnsi="宋体" w:hint="eastAsia"/>
                <w:szCs w:val="21"/>
                <w:u w:val="single"/>
              </w:rPr>
              <w:t>质保期</w:t>
            </w:r>
            <w:r>
              <w:rPr>
                <w:rFonts w:ascii="宋体" w:hAnsi="宋体"/>
                <w:szCs w:val="21"/>
                <w:u w:val="single"/>
              </w:rPr>
              <w:t>为</w:t>
            </w:r>
            <w:r>
              <w:rPr>
                <w:rFonts w:ascii="宋体" w:hAnsi="宋体" w:hint="eastAsia"/>
                <w:szCs w:val="21"/>
                <w:u w:val="single"/>
              </w:rPr>
              <w:t>1年</w:t>
            </w:r>
            <w:r>
              <w:rPr>
                <w:rFonts w:hAnsi="宋体" w:hint="eastAsia"/>
                <w:szCs w:val="21"/>
              </w:rPr>
              <w:t>。</w:t>
            </w:r>
            <w:r>
              <w:rPr>
                <w:rFonts w:ascii="宋体" w:hAnsi="宋体" w:hint="eastAsia"/>
                <w:szCs w:val="21"/>
              </w:rPr>
              <w:t>按国家有关产品“三包”规定执行“三包”，质保期内免费升级、上门解决问题。若在使用的前3个月内，出现非人为操作失误的重大故障，应予以免费换货。质保期满前1个月内中标人应负责一次免费的全面巡检工作；质保期满后，以优惠价格提供延长服务期限和升级保障，更新补丁，保障办公信息安全。</w:t>
            </w:r>
          </w:p>
        </w:tc>
      </w:tr>
      <w:tr w:rsidR="005F0C67">
        <w:tc>
          <w:tcPr>
            <w:tcW w:w="1876" w:type="dxa"/>
            <w:vAlign w:val="center"/>
          </w:tcPr>
          <w:p w:rsidR="005F0C67" w:rsidRDefault="004E5C7E">
            <w:pPr>
              <w:spacing w:line="276" w:lineRule="auto"/>
              <w:jc w:val="left"/>
              <w:rPr>
                <w:rFonts w:ascii="宋体" w:cs="宋体"/>
                <w:b/>
                <w:bCs/>
                <w:kern w:val="0"/>
                <w:szCs w:val="21"/>
                <w:lang w:val="zh-CN"/>
              </w:rPr>
            </w:pPr>
            <w:r>
              <w:rPr>
                <w:rFonts w:ascii="宋体" w:hAnsi="宋体" w:cs="宋体" w:hint="eastAsia"/>
                <w:szCs w:val="21"/>
              </w:rPr>
              <w:lastRenderedPageBreak/>
              <w:t>付款方式</w:t>
            </w:r>
          </w:p>
        </w:tc>
        <w:tc>
          <w:tcPr>
            <w:tcW w:w="7515" w:type="dxa"/>
            <w:vAlign w:val="center"/>
          </w:tcPr>
          <w:p w:rsidR="005F0C67" w:rsidRDefault="004E5C7E">
            <w:pPr>
              <w:spacing w:line="300" w:lineRule="exact"/>
              <w:rPr>
                <w:rFonts w:ascii="宋体" w:hAnsi="宋体"/>
              </w:rPr>
            </w:pPr>
            <w:r>
              <w:rPr>
                <w:rFonts w:ascii="宋体" w:hAnsi="宋体" w:cs="宋体" w:hint="eastAsia"/>
                <w:szCs w:val="21"/>
              </w:rPr>
              <w:t>一、本项目共分为三次支付。</w:t>
            </w:r>
            <w:r>
              <w:rPr>
                <w:rFonts w:hint="eastAsia"/>
              </w:rPr>
              <w:t>第一次支付为签订合同之日起</w:t>
            </w:r>
            <w:r>
              <w:rPr>
                <w:rFonts w:hint="eastAsia"/>
              </w:rPr>
              <w:t>10</w:t>
            </w:r>
            <w:r>
              <w:rPr>
                <w:rFonts w:hint="eastAsia"/>
              </w:rPr>
              <w:t>个工作日内，</w:t>
            </w:r>
            <w:r>
              <w:rPr>
                <w:rFonts w:ascii="宋体" w:hAnsi="宋体" w:hint="eastAsia"/>
                <w:szCs w:val="21"/>
              </w:rPr>
              <w:t>采购人</w:t>
            </w:r>
            <w:r>
              <w:rPr>
                <w:rFonts w:ascii="宋体" w:hAnsi="宋体" w:hint="eastAsia"/>
              </w:rPr>
              <w:t>向中标人支付合同总额的</w:t>
            </w:r>
            <w:r>
              <w:rPr>
                <w:rFonts w:ascii="宋体" w:hAnsi="宋体" w:hint="eastAsia"/>
                <w:u w:val="single"/>
              </w:rPr>
              <w:t>40%</w:t>
            </w:r>
            <w:r>
              <w:rPr>
                <w:rFonts w:ascii="宋体" w:hAnsi="宋体" w:hint="eastAsia"/>
              </w:rPr>
              <w:t>作为项目前期专用软件定制研发的启动经费；</w:t>
            </w:r>
            <w:r>
              <w:rPr>
                <w:rFonts w:hint="eastAsia"/>
              </w:rPr>
              <w:t>第二次支付为</w:t>
            </w:r>
            <w:r>
              <w:rPr>
                <w:rFonts w:ascii="宋体" w:hAnsi="宋体" w:hint="eastAsia"/>
                <w:szCs w:val="21"/>
              </w:rPr>
              <w:t>项目所有货物进场后采购人向中标人支付</w:t>
            </w:r>
            <w:r>
              <w:rPr>
                <w:rFonts w:ascii="宋体" w:hAnsi="宋体" w:hint="eastAsia"/>
                <w:szCs w:val="21"/>
                <w:u w:val="single"/>
              </w:rPr>
              <w:t>40%</w:t>
            </w:r>
            <w:r>
              <w:rPr>
                <w:rFonts w:ascii="宋体" w:hAnsi="宋体" w:hint="eastAsia"/>
                <w:szCs w:val="21"/>
              </w:rPr>
              <w:t>合同款项；</w:t>
            </w:r>
            <w:r>
              <w:rPr>
                <w:rFonts w:hint="eastAsia"/>
              </w:rPr>
              <w:t>第三次支付为</w:t>
            </w:r>
            <w:r>
              <w:rPr>
                <w:rFonts w:ascii="宋体" w:hAnsi="宋体" w:hint="eastAsia"/>
                <w:szCs w:val="21"/>
              </w:rPr>
              <w:t>待中标人所提交的货物及服务经采购人书面验收合格后，一次性支付剩余合同</w:t>
            </w:r>
            <w:r>
              <w:rPr>
                <w:rFonts w:ascii="宋体" w:hAnsi="宋体" w:hint="eastAsia"/>
                <w:szCs w:val="21"/>
                <w:u w:val="single"/>
              </w:rPr>
              <w:t>20%</w:t>
            </w:r>
            <w:r>
              <w:rPr>
                <w:rFonts w:ascii="宋体" w:hAnsi="宋体" w:hint="eastAsia"/>
                <w:szCs w:val="21"/>
              </w:rPr>
              <w:t>的货款，</w:t>
            </w:r>
            <w:r>
              <w:rPr>
                <w:rFonts w:hint="eastAsia"/>
                <w:u w:val="single"/>
              </w:rPr>
              <w:t>中标人自收到货款之日起七个工作日内开具发票给甲方。</w:t>
            </w:r>
            <w:r>
              <w:rPr>
                <w:rFonts w:hint="eastAsia"/>
              </w:rPr>
              <w:t>如</w:t>
            </w:r>
            <w:r>
              <w:rPr>
                <w:rFonts w:ascii="宋体" w:hAnsi="宋体" w:hint="eastAsia"/>
                <w:szCs w:val="21"/>
              </w:rPr>
              <w:t>遇不可抗拒因素，双方另行协商。</w:t>
            </w:r>
          </w:p>
        </w:tc>
      </w:tr>
      <w:tr w:rsidR="005F0C67">
        <w:tc>
          <w:tcPr>
            <w:tcW w:w="1876" w:type="dxa"/>
            <w:vAlign w:val="center"/>
          </w:tcPr>
          <w:p w:rsidR="005F0C67" w:rsidRDefault="004E5C7E">
            <w:pPr>
              <w:spacing w:line="276" w:lineRule="auto"/>
              <w:jc w:val="left"/>
              <w:rPr>
                <w:rFonts w:ascii="宋体" w:cs="宋体"/>
                <w:b/>
                <w:bCs/>
                <w:kern w:val="0"/>
                <w:szCs w:val="21"/>
                <w:lang w:val="zh-CN"/>
              </w:rPr>
            </w:pPr>
            <w:r>
              <w:rPr>
                <w:rFonts w:ascii="宋体" w:hAnsi="宋体" w:cs="宋体" w:hint="eastAsia"/>
                <w:szCs w:val="21"/>
              </w:rPr>
              <w:t>保证金</w:t>
            </w:r>
          </w:p>
        </w:tc>
        <w:tc>
          <w:tcPr>
            <w:tcW w:w="7515" w:type="dxa"/>
            <w:vAlign w:val="center"/>
          </w:tcPr>
          <w:p w:rsidR="005F0C67" w:rsidRDefault="004E5C7E">
            <w:pPr>
              <w:spacing w:line="300" w:lineRule="exact"/>
              <w:rPr>
                <w:rFonts w:ascii="宋体" w:cs="宋体"/>
                <w:b/>
                <w:bCs/>
                <w:kern w:val="0"/>
                <w:szCs w:val="21"/>
                <w:lang w:val="zh-CN"/>
              </w:rPr>
            </w:pPr>
            <w:r>
              <w:rPr>
                <w:rFonts w:hAnsi="宋体" w:hint="eastAsia"/>
                <w:szCs w:val="21"/>
              </w:rPr>
              <w:t>一、合同签订之前，中标人按合同金额的</w:t>
            </w:r>
            <w:r>
              <w:rPr>
                <w:rFonts w:hAnsi="宋体" w:hint="eastAsia"/>
                <w:szCs w:val="21"/>
              </w:rPr>
              <w:t>3%</w:t>
            </w:r>
            <w:r>
              <w:rPr>
                <w:rFonts w:hAnsi="宋体" w:hint="eastAsia"/>
                <w:szCs w:val="21"/>
              </w:rPr>
              <w:t>向采购人交纳履约保证金，履约保证金在中标人按合同约定服务验收合格后，履约保证金转为质保金，</w:t>
            </w:r>
            <w:r>
              <w:rPr>
                <w:rFonts w:hint="eastAsia"/>
              </w:rPr>
              <w:t>服务期过后五个工作日内无息返还。</w:t>
            </w:r>
          </w:p>
        </w:tc>
      </w:tr>
      <w:tr w:rsidR="005F0C67">
        <w:tc>
          <w:tcPr>
            <w:tcW w:w="1876" w:type="dxa"/>
            <w:vAlign w:val="center"/>
          </w:tcPr>
          <w:p w:rsidR="005F0C67" w:rsidRDefault="004E5C7E">
            <w:pPr>
              <w:spacing w:line="276" w:lineRule="auto"/>
              <w:jc w:val="left"/>
              <w:rPr>
                <w:rFonts w:ascii="宋体" w:cs="宋体"/>
                <w:b/>
                <w:bCs/>
                <w:kern w:val="0"/>
                <w:szCs w:val="21"/>
                <w:lang w:val="zh-CN"/>
              </w:rPr>
            </w:pPr>
            <w:r>
              <w:rPr>
                <w:rFonts w:ascii="宋体" w:hAnsi="宋体" w:cs="宋体" w:hint="eastAsia"/>
                <w:szCs w:val="21"/>
              </w:rPr>
              <w:t>其它要求</w:t>
            </w:r>
          </w:p>
        </w:tc>
        <w:tc>
          <w:tcPr>
            <w:tcW w:w="7515" w:type="dxa"/>
            <w:vAlign w:val="center"/>
          </w:tcPr>
          <w:p w:rsidR="005F0C67" w:rsidRDefault="004E5C7E">
            <w:pPr>
              <w:spacing w:line="360" w:lineRule="exact"/>
              <w:rPr>
                <w:rFonts w:ascii="宋体" w:hAnsi="宋体" w:cs="宋体"/>
                <w:szCs w:val="21"/>
              </w:rPr>
            </w:pPr>
            <w:r>
              <w:rPr>
                <w:rFonts w:ascii="宋体" w:hAnsi="宋体" w:cs="宋体" w:hint="eastAsia"/>
                <w:szCs w:val="21"/>
              </w:rPr>
              <w:t>一、文档</w:t>
            </w:r>
            <w:r>
              <w:rPr>
                <w:rFonts w:ascii="宋体" w:hAnsi="宋体" w:cs="宋体"/>
                <w:szCs w:val="21"/>
              </w:rPr>
              <w:t>要求：</w:t>
            </w:r>
          </w:p>
          <w:p w:rsidR="005F0C67" w:rsidRDefault="004E5C7E">
            <w:pPr>
              <w:spacing w:line="360" w:lineRule="exact"/>
              <w:rPr>
                <w:rFonts w:hAnsi="宋体" w:cs="宋体"/>
                <w:kern w:val="0"/>
                <w:szCs w:val="21"/>
              </w:rPr>
            </w:pPr>
            <w:r>
              <w:rPr>
                <w:rFonts w:ascii="宋体" w:hAnsi="宋体" w:cs="宋体" w:hint="eastAsia"/>
                <w:szCs w:val="21"/>
              </w:rPr>
              <w:t>1、在软件实施过程中，中标人应按照软件使用要求形成全面详尽的技术资料，包括软件使用的技术</w:t>
            </w:r>
            <w:r>
              <w:rPr>
                <w:rFonts w:hAnsi="宋体" w:cs="宋体" w:hint="eastAsia"/>
                <w:kern w:val="0"/>
                <w:szCs w:val="21"/>
              </w:rPr>
              <w:t>文档等（包含软件验收后调整和补充），确保技术资料的一致性和完整性。</w:t>
            </w:r>
          </w:p>
          <w:p w:rsidR="005F0C67" w:rsidRDefault="004E5C7E">
            <w:pPr>
              <w:spacing w:line="360" w:lineRule="exact"/>
              <w:jc w:val="left"/>
              <w:rPr>
                <w:rFonts w:hAnsi="宋体" w:cs="宋体"/>
                <w:kern w:val="0"/>
                <w:szCs w:val="21"/>
              </w:rPr>
            </w:pPr>
            <w:r>
              <w:rPr>
                <w:rFonts w:hAnsi="宋体" w:cs="宋体" w:hint="eastAsia"/>
                <w:kern w:val="0"/>
                <w:szCs w:val="21"/>
              </w:rPr>
              <w:t>2</w:t>
            </w:r>
            <w:r>
              <w:rPr>
                <w:rFonts w:hAnsi="宋体" w:cs="宋体" w:hint="eastAsia"/>
                <w:kern w:val="0"/>
                <w:szCs w:val="21"/>
              </w:rPr>
              <w:t>、</w:t>
            </w:r>
            <w:r>
              <w:rPr>
                <w:rFonts w:hAnsi="宋体" w:hint="eastAsia"/>
                <w:color w:val="000000"/>
                <w:szCs w:val="21"/>
              </w:rPr>
              <w:t>投标时请提供针对本项目详细的实施方案、</w:t>
            </w:r>
            <w:r>
              <w:rPr>
                <w:rFonts w:hAnsi="宋体"/>
                <w:color w:val="000000"/>
                <w:szCs w:val="21"/>
              </w:rPr>
              <w:t>培训方案</w:t>
            </w:r>
            <w:r>
              <w:rPr>
                <w:rFonts w:hAnsi="宋体" w:hint="eastAsia"/>
                <w:color w:val="000000"/>
                <w:szCs w:val="21"/>
              </w:rPr>
              <w:t>及售后服务方案。</w:t>
            </w:r>
          </w:p>
          <w:p w:rsidR="005F0C67" w:rsidRDefault="004E5C7E">
            <w:pPr>
              <w:spacing w:line="360" w:lineRule="exact"/>
              <w:rPr>
                <w:rFonts w:ascii="宋体" w:hAnsi="宋体" w:cs="宋体"/>
                <w:szCs w:val="21"/>
              </w:rPr>
            </w:pPr>
            <w:r>
              <w:rPr>
                <w:rFonts w:hAnsi="宋体" w:hint="eastAsia"/>
                <w:szCs w:val="21"/>
              </w:rPr>
              <w:t>二、软</w:t>
            </w:r>
            <w:r>
              <w:rPr>
                <w:rFonts w:ascii="宋体" w:hAnsi="宋体" w:cs="宋体" w:hint="eastAsia"/>
                <w:szCs w:val="21"/>
              </w:rPr>
              <w:t>件验收要求：</w:t>
            </w:r>
          </w:p>
          <w:p w:rsidR="005F0C67" w:rsidRDefault="004E5C7E">
            <w:pPr>
              <w:spacing w:line="360" w:lineRule="exact"/>
              <w:rPr>
                <w:rFonts w:ascii="宋体" w:hAnsi="宋体" w:cs="宋体"/>
                <w:szCs w:val="21"/>
              </w:rPr>
            </w:pPr>
            <w:r>
              <w:rPr>
                <w:rFonts w:ascii="宋体" w:hAnsi="宋体" w:cs="宋体" w:hint="eastAsia"/>
                <w:szCs w:val="21"/>
              </w:rPr>
              <w:t>1、软件通过试运行证实所有应标参数、性能、功能指标达到要求时，可由中标人提请项目验收申请。遵循国家及版权监管部门制定的政策法规制度以及《正版软件管理工作指南》中针对正版化管理要求,验收时必须提供软件厂商出具的正版软件授权证明材料并安装激活正版软件，否则不予验收。</w:t>
            </w:r>
          </w:p>
          <w:p w:rsidR="005F0C67" w:rsidRDefault="004E5C7E">
            <w:pPr>
              <w:spacing w:line="360" w:lineRule="exact"/>
              <w:rPr>
                <w:rFonts w:ascii="宋体" w:hAnsi="宋体" w:cs="宋体"/>
                <w:szCs w:val="21"/>
              </w:rPr>
            </w:pPr>
            <w:r>
              <w:rPr>
                <w:rFonts w:ascii="宋体" w:hAnsi="宋体" w:cs="宋体" w:hint="eastAsia"/>
                <w:szCs w:val="21"/>
              </w:rPr>
              <w:t>2、交货时，所有产品均严格按竞标文件上的技术参数实质要求供货，采购单位按竞标人响应和承诺的技术参数及性能等有关标准进行验收，达不到要求的不予验收，视为产品验收不合格，采购单位可解除双方的供货合同,并且保留追究投标人虚假应标的法律责任。</w:t>
            </w:r>
          </w:p>
          <w:p w:rsidR="005F0C67" w:rsidRDefault="004E5C7E">
            <w:pPr>
              <w:spacing w:line="360" w:lineRule="exact"/>
              <w:rPr>
                <w:rFonts w:ascii="宋体" w:hAnsi="宋体" w:cs="宋体"/>
                <w:szCs w:val="21"/>
              </w:rPr>
            </w:pPr>
            <w:r>
              <w:rPr>
                <w:rFonts w:ascii="宋体" w:hAnsi="宋体" w:cs="宋体" w:hint="eastAsia"/>
                <w:szCs w:val="21"/>
              </w:rPr>
              <w:t>三、现场演示：</w:t>
            </w:r>
          </w:p>
          <w:p w:rsidR="005F0C67" w:rsidRDefault="004E5C7E">
            <w:pPr>
              <w:spacing w:line="360" w:lineRule="exact"/>
              <w:rPr>
                <w:color w:val="FF0000"/>
              </w:rPr>
            </w:pPr>
            <w:r>
              <w:rPr>
                <w:rFonts w:hint="eastAsia"/>
              </w:rPr>
              <w:t>1</w:t>
            </w:r>
            <w:r>
              <w:rPr>
                <w:rFonts w:hint="eastAsia"/>
              </w:rPr>
              <w:t>、投标人可就《采购需求一览表》中项号</w:t>
            </w:r>
            <w:r>
              <w:rPr>
                <w:rFonts w:hint="eastAsia"/>
              </w:rPr>
              <w:t>2</w:t>
            </w:r>
            <w:r>
              <w:rPr>
                <w:rFonts w:hint="eastAsia"/>
              </w:rPr>
              <w:t>、办公软件（定制版）相关功能进行演示，演示设备由投标人自行准备，按照随机的顺序进行，每个投标单位的演示时间不超过十五分钟。</w:t>
            </w:r>
          </w:p>
        </w:tc>
      </w:tr>
    </w:tbl>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4E5C7E">
      <w:pPr>
        <w:snapToGrid w:val="0"/>
        <w:jc w:val="center"/>
        <w:outlineLvl w:val="0"/>
        <w:rPr>
          <w:rFonts w:ascii="宋体"/>
          <w:b/>
          <w:sz w:val="44"/>
          <w:szCs w:val="44"/>
        </w:rPr>
      </w:pPr>
      <w:r>
        <w:rPr>
          <w:rFonts w:ascii="宋体" w:hAnsi="宋体" w:hint="eastAsia"/>
          <w:b/>
          <w:sz w:val="44"/>
          <w:szCs w:val="44"/>
        </w:rPr>
        <w:t>第三章 投标人须知</w:t>
      </w:r>
      <w:bookmarkEnd w:id="77"/>
    </w:p>
    <w:p w:rsidR="005F0C67" w:rsidRDefault="004E5C7E">
      <w:pPr>
        <w:snapToGrid w:val="0"/>
        <w:jc w:val="center"/>
        <w:rPr>
          <w:rFonts w:ascii="宋体"/>
          <w:b/>
          <w:sz w:val="32"/>
          <w:szCs w:val="32"/>
        </w:rPr>
      </w:pPr>
      <w:bookmarkStart w:id="78" w:name="_Toc254970667"/>
      <w:bookmarkStart w:id="79" w:name="_Toc254970526"/>
      <w:r>
        <w:rPr>
          <w:rFonts w:ascii="宋体"/>
          <w:b/>
          <w:szCs w:val="28"/>
        </w:rPr>
        <w:br w:type="page"/>
      </w:r>
      <w:r>
        <w:rPr>
          <w:rFonts w:ascii="宋体" w:hAnsi="宋体" w:hint="eastAsia"/>
          <w:b/>
          <w:sz w:val="32"/>
          <w:szCs w:val="32"/>
        </w:rPr>
        <w:lastRenderedPageBreak/>
        <w:t>投标人须知前附表</w:t>
      </w:r>
      <w:bookmarkEnd w:id="78"/>
      <w:bookmarkEnd w:id="79"/>
    </w:p>
    <w:p w:rsidR="005F0C67" w:rsidRDefault="005F0C67">
      <w:pPr>
        <w:snapToGrid w:val="0"/>
        <w:jc w:val="center"/>
        <w:rPr>
          <w:rFonts w:ascii="宋体"/>
          <w:b/>
          <w:sz w:val="32"/>
          <w:szCs w:val="32"/>
        </w:rPr>
      </w:pPr>
    </w:p>
    <w:tbl>
      <w:tblPr>
        <w:tblW w:w="9457"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640"/>
      </w:tblGrid>
      <w:tr w:rsidR="005F0C67">
        <w:trPr>
          <w:trHeight w:val="409"/>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hint="eastAsia"/>
                <w:szCs w:val="21"/>
              </w:rPr>
              <w:t>序号</w:t>
            </w:r>
          </w:p>
        </w:tc>
        <w:tc>
          <w:tcPr>
            <w:tcW w:w="8640" w:type="dxa"/>
            <w:tcBorders>
              <w:top w:val="single" w:sz="4" w:space="0" w:color="auto"/>
              <w:left w:val="single" w:sz="4" w:space="0" w:color="auto"/>
              <w:bottom w:val="single" w:sz="4" w:space="0" w:color="auto"/>
            </w:tcBorders>
            <w:vAlign w:val="center"/>
          </w:tcPr>
          <w:p w:rsidR="005F0C67" w:rsidRDefault="004E5C7E">
            <w:pPr>
              <w:snapToGrid w:val="0"/>
              <w:spacing w:line="400" w:lineRule="exact"/>
              <w:jc w:val="center"/>
              <w:rPr>
                <w:rFonts w:ascii="宋体"/>
                <w:szCs w:val="21"/>
              </w:rPr>
            </w:pPr>
            <w:r>
              <w:rPr>
                <w:rFonts w:ascii="宋体" w:hAnsi="宋体" w:hint="eastAsia"/>
                <w:szCs w:val="21"/>
              </w:rPr>
              <w:t>内容、要求</w:t>
            </w:r>
          </w:p>
        </w:tc>
      </w:tr>
      <w:tr w:rsidR="005F0C67">
        <w:trPr>
          <w:trHeight w:val="490"/>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1</w:t>
            </w:r>
          </w:p>
        </w:tc>
        <w:tc>
          <w:tcPr>
            <w:tcW w:w="8640" w:type="dxa"/>
            <w:tcBorders>
              <w:top w:val="single" w:sz="4" w:space="0" w:color="auto"/>
              <w:left w:val="single" w:sz="4" w:space="0" w:color="auto"/>
              <w:bottom w:val="single" w:sz="4" w:space="0" w:color="auto"/>
            </w:tcBorders>
            <w:vAlign w:val="center"/>
          </w:tcPr>
          <w:p w:rsidR="005F0C67" w:rsidRDefault="004E5C7E">
            <w:pPr>
              <w:snapToGrid w:val="0"/>
              <w:spacing w:line="400" w:lineRule="exact"/>
              <w:rPr>
                <w:rFonts w:ascii="宋体" w:hAnsi="宋体"/>
                <w:szCs w:val="21"/>
              </w:rPr>
            </w:pPr>
            <w:r>
              <w:rPr>
                <w:rFonts w:ascii="宋体" w:hAnsi="宋体" w:hint="eastAsia"/>
                <w:szCs w:val="21"/>
              </w:rPr>
              <w:t>项目名称：正版软件台账专用管理系统及正版软件定制采购项目</w:t>
            </w:r>
          </w:p>
          <w:p w:rsidR="005F0C67" w:rsidRDefault="004E5C7E">
            <w:pPr>
              <w:snapToGrid w:val="0"/>
              <w:spacing w:line="400" w:lineRule="exact"/>
              <w:rPr>
                <w:rFonts w:ascii="宋体" w:hAnsi="宋体"/>
                <w:spacing w:val="-4"/>
                <w:szCs w:val="21"/>
              </w:rPr>
            </w:pPr>
            <w:r>
              <w:rPr>
                <w:rFonts w:ascii="宋体" w:hAnsi="宋体" w:hint="eastAsia"/>
                <w:szCs w:val="21"/>
              </w:rPr>
              <w:t>项目编号：</w:t>
            </w:r>
            <w:r>
              <w:rPr>
                <w:rFonts w:ascii="宋体" w:hAnsi="宋体"/>
                <w:szCs w:val="21"/>
              </w:rPr>
              <w:t>GXZC2018-G3-</w:t>
            </w:r>
            <w:ins w:id="80" w:author="NTKO" w:date="2018-10-10T10:39:00Z">
              <w:r w:rsidR="00245B18" w:rsidRPr="00245B18">
                <w:rPr>
                  <w:rFonts w:ascii="宋体" w:hAnsi="宋体"/>
                  <w:szCs w:val="21"/>
                </w:rPr>
                <w:t>20197</w:t>
              </w:r>
            </w:ins>
            <w:del w:id="81" w:author="NTKO" w:date="2018-10-10T10:39:00Z">
              <w:r w:rsidDel="00245B18">
                <w:rPr>
                  <w:rFonts w:ascii="宋体" w:hAnsi="宋体"/>
                  <w:szCs w:val="21"/>
                </w:rPr>
                <w:delText xml:space="preserve">     </w:delText>
              </w:r>
            </w:del>
            <w:r>
              <w:rPr>
                <w:rFonts w:ascii="宋体" w:hAnsi="宋体"/>
                <w:szCs w:val="21"/>
              </w:rPr>
              <w:t>-JGJD</w:t>
            </w:r>
          </w:p>
        </w:tc>
      </w:tr>
      <w:tr w:rsidR="005F0C67">
        <w:trPr>
          <w:trHeight w:val="490"/>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2</w:t>
            </w:r>
          </w:p>
        </w:tc>
        <w:tc>
          <w:tcPr>
            <w:tcW w:w="8640" w:type="dxa"/>
            <w:tcBorders>
              <w:top w:val="single" w:sz="4" w:space="0" w:color="auto"/>
              <w:left w:val="single" w:sz="4" w:space="0" w:color="auto"/>
              <w:bottom w:val="single" w:sz="4" w:space="0" w:color="auto"/>
            </w:tcBorders>
            <w:vAlign w:val="center"/>
          </w:tcPr>
          <w:p w:rsidR="005F0C67" w:rsidRDefault="004E5C7E">
            <w:pPr>
              <w:snapToGrid w:val="0"/>
              <w:spacing w:line="400" w:lineRule="exact"/>
              <w:rPr>
                <w:rFonts w:ascii="宋体"/>
                <w:szCs w:val="21"/>
              </w:rPr>
            </w:pPr>
            <w:r>
              <w:rPr>
                <w:rFonts w:ascii="宋体" w:hAnsi="宋体" w:hint="eastAsia"/>
                <w:szCs w:val="21"/>
              </w:rPr>
              <w:t>采购预算价（人民币）：206万元。</w:t>
            </w:r>
          </w:p>
        </w:tc>
      </w:tr>
      <w:tr w:rsidR="005F0C67">
        <w:trPr>
          <w:trHeight w:val="840"/>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2</w:t>
            </w:r>
          </w:p>
        </w:tc>
        <w:tc>
          <w:tcPr>
            <w:tcW w:w="8640" w:type="dxa"/>
            <w:tcBorders>
              <w:top w:val="single" w:sz="4" w:space="0" w:color="auto"/>
              <w:left w:val="single" w:sz="4" w:space="0" w:color="auto"/>
              <w:bottom w:val="single" w:sz="4" w:space="0" w:color="auto"/>
            </w:tcBorders>
            <w:vAlign w:val="center"/>
          </w:tcPr>
          <w:p w:rsidR="005F0C67" w:rsidRDefault="004E5C7E">
            <w:pPr>
              <w:snapToGrid w:val="0"/>
              <w:spacing w:line="400" w:lineRule="exact"/>
              <w:rPr>
                <w:rFonts w:ascii="宋体"/>
                <w:szCs w:val="21"/>
              </w:rPr>
            </w:pPr>
            <w:r>
              <w:rPr>
                <w:rFonts w:ascii="宋体" w:hAnsi="宋体" w:hint="eastAsia"/>
                <w:szCs w:val="21"/>
              </w:rPr>
              <w:t>投标报价及费用：</w:t>
            </w:r>
          </w:p>
          <w:p w:rsidR="005F0C67" w:rsidRDefault="004E5C7E">
            <w:pPr>
              <w:snapToGrid w:val="0"/>
              <w:spacing w:line="400" w:lineRule="exact"/>
              <w:jc w:val="left"/>
              <w:rPr>
                <w:rFonts w:ascii="宋体" w:hAnsi="宋体"/>
                <w:szCs w:val="21"/>
              </w:rPr>
            </w:pPr>
            <w:r>
              <w:rPr>
                <w:rFonts w:ascii="宋体" w:hAnsi="宋体"/>
                <w:szCs w:val="21"/>
              </w:rPr>
              <w:t>1</w:t>
            </w:r>
            <w:r>
              <w:rPr>
                <w:rFonts w:ascii="宋体" w:hAnsi="宋体" w:hint="eastAsia"/>
                <w:szCs w:val="21"/>
              </w:rPr>
              <w:t>、本项目投标应以人民币报价；</w:t>
            </w:r>
          </w:p>
          <w:p w:rsidR="005F0C67" w:rsidRDefault="004E5C7E">
            <w:pPr>
              <w:snapToGrid w:val="0"/>
              <w:spacing w:line="400" w:lineRule="exact"/>
              <w:jc w:val="left"/>
              <w:rPr>
                <w:rFonts w:ascii="宋体" w:hAnsi="宋体"/>
                <w:szCs w:val="21"/>
              </w:rPr>
            </w:pPr>
            <w:r>
              <w:rPr>
                <w:rFonts w:ascii="宋体" w:hAnsi="宋体"/>
                <w:szCs w:val="21"/>
              </w:rPr>
              <w:t>2</w:t>
            </w:r>
            <w:r>
              <w:rPr>
                <w:rFonts w:ascii="宋体" w:hAnsi="宋体" w:hint="eastAsia"/>
                <w:szCs w:val="21"/>
              </w:rPr>
              <w:t>、不论投标结果如何，投标人均应自行承担所有与投标有关的全部费用；</w:t>
            </w:r>
          </w:p>
          <w:p w:rsidR="005F0C67" w:rsidRDefault="004E5C7E">
            <w:pPr>
              <w:snapToGrid w:val="0"/>
              <w:spacing w:line="400" w:lineRule="exact"/>
              <w:jc w:val="left"/>
              <w:rPr>
                <w:rFonts w:ascii="宋体" w:hAnsi="宋体"/>
                <w:szCs w:val="21"/>
              </w:rPr>
            </w:pPr>
            <w:r>
              <w:rPr>
                <w:rFonts w:ascii="宋体" w:hAnsi="宋体" w:hint="eastAsia"/>
                <w:szCs w:val="21"/>
              </w:rPr>
              <w:t>3、投标人须就《采购需求一览表》中的所有货物和服务内容作完整唯一报价；</w:t>
            </w:r>
          </w:p>
          <w:p w:rsidR="005F0C67" w:rsidRDefault="004E5C7E">
            <w:pPr>
              <w:snapToGrid w:val="0"/>
              <w:spacing w:line="400" w:lineRule="exact"/>
              <w:jc w:val="left"/>
              <w:rPr>
                <w:rFonts w:ascii="宋体"/>
                <w:szCs w:val="21"/>
              </w:rPr>
            </w:pPr>
            <w:r>
              <w:rPr>
                <w:rFonts w:ascii="宋体" w:hAnsi="宋体" w:hint="eastAsia"/>
                <w:szCs w:val="21"/>
              </w:rPr>
              <w:t>4、本项目代理服务费依据：由中标人支付，按国家发展改革委调整招标代理服务收费</w:t>
            </w:r>
            <w:r>
              <w:rPr>
                <w:rFonts w:ascii="宋体" w:hAnsi="宋体"/>
                <w:szCs w:val="21"/>
              </w:rPr>
              <w:t>(</w:t>
            </w:r>
            <w:r>
              <w:rPr>
                <w:rFonts w:ascii="宋体" w:hAnsi="宋体" w:hint="eastAsia"/>
                <w:szCs w:val="21"/>
              </w:rPr>
              <w:t>发改价格</w:t>
            </w:r>
            <w:r>
              <w:rPr>
                <w:rFonts w:ascii="宋体" w:hAnsi="宋体"/>
                <w:szCs w:val="21"/>
              </w:rPr>
              <w:t>[2011]534</w:t>
            </w:r>
            <w:r>
              <w:rPr>
                <w:rFonts w:ascii="宋体" w:hAnsi="宋体" w:hint="eastAsia"/>
                <w:szCs w:val="21"/>
              </w:rPr>
              <w:t>号</w:t>
            </w:r>
            <w:r>
              <w:rPr>
                <w:rFonts w:ascii="宋体" w:hAnsi="宋体"/>
                <w:szCs w:val="21"/>
              </w:rPr>
              <w:t>)</w:t>
            </w:r>
            <w:r>
              <w:rPr>
                <w:rFonts w:ascii="宋体" w:hAnsi="宋体" w:hint="eastAsia"/>
                <w:szCs w:val="21"/>
              </w:rPr>
              <w:t>规定标准计取，以转账的形式一次性向招标代理机构支付。</w:t>
            </w:r>
          </w:p>
        </w:tc>
      </w:tr>
      <w:tr w:rsidR="005F0C67">
        <w:trPr>
          <w:trHeight w:val="537"/>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3</w:t>
            </w:r>
          </w:p>
        </w:tc>
        <w:tc>
          <w:tcPr>
            <w:tcW w:w="8640" w:type="dxa"/>
            <w:tcBorders>
              <w:top w:val="single" w:sz="4" w:space="0" w:color="auto"/>
              <w:left w:val="single" w:sz="4" w:space="0" w:color="auto"/>
              <w:bottom w:val="single" w:sz="4" w:space="0" w:color="auto"/>
            </w:tcBorders>
            <w:vAlign w:val="center"/>
          </w:tcPr>
          <w:p w:rsidR="005F0C67" w:rsidRDefault="004E5C7E">
            <w:pPr>
              <w:snapToGrid w:val="0"/>
              <w:spacing w:line="400" w:lineRule="exact"/>
              <w:jc w:val="left"/>
              <w:rPr>
                <w:rFonts w:ascii="宋体" w:hAnsi="宋体"/>
                <w:szCs w:val="21"/>
              </w:rPr>
            </w:pPr>
            <w:r>
              <w:rPr>
                <w:rFonts w:ascii="宋体" w:hAnsi="宋体" w:hint="eastAsia"/>
                <w:szCs w:val="21"/>
              </w:rPr>
              <w:t>投标保证金：</w:t>
            </w:r>
          </w:p>
          <w:p w:rsidR="005F0C67" w:rsidRDefault="004E5C7E">
            <w:pPr>
              <w:snapToGrid w:val="0"/>
              <w:spacing w:line="400" w:lineRule="exact"/>
              <w:jc w:val="left"/>
              <w:rPr>
                <w:rFonts w:ascii="宋体" w:hAnsi="宋体"/>
                <w:szCs w:val="21"/>
              </w:rPr>
            </w:pPr>
            <w:r>
              <w:rPr>
                <w:rFonts w:ascii="宋体" w:hAnsi="宋体" w:hint="eastAsia"/>
                <w:szCs w:val="21"/>
              </w:rPr>
              <w:t>投标保证金金额（人民币）：贰万元整（¥20000.00）须足额缴纳</w:t>
            </w:r>
          </w:p>
          <w:p w:rsidR="005F0C67" w:rsidRDefault="004E5C7E">
            <w:pPr>
              <w:snapToGrid w:val="0"/>
              <w:spacing w:line="400" w:lineRule="exact"/>
              <w:jc w:val="left"/>
              <w:rPr>
                <w:rFonts w:ascii="宋体" w:hAnsi="宋体"/>
                <w:szCs w:val="21"/>
              </w:rPr>
            </w:pPr>
            <w:r>
              <w:rPr>
                <w:rFonts w:ascii="宋体" w:hAnsi="宋体"/>
                <w:szCs w:val="21"/>
              </w:rPr>
              <w:t>开户名称：</w:t>
            </w:r>
            <w:r>
              <w:rPr>
                <w:rFonts w:ascii="宋体" w:hAnsi="宋体" w:hint="eastAsia"/>
                <w:szCs w:val="21"/>
              </w:rPr>
              <w:t>广西壮族自治区建设工程机电设备招标中心</w:t>
            </w:r>
          </w:p>
          <w:p w:rsidR="005F0C67" w:rsidRDefault="004E5C7E">
            <w:pPr>
              <w:snapToGrid w:val="0"/>
              <w:spacing w:line="400" w:lineRule="exact"/>
              <w:jc w:val="left"/>
              <w:rPr>
                <w:rFonts w:ascii="宋体" w:hAnsi="宋体"/>
                <w:szCs w:val="21"/>
              </w:rPr>
            </w:pPr>
            <w:r>
              <w:rPr>
                <w:rFonts w:ascii="宋体" w:hAnsi="宋体"/>
                <w:szCs w:val="21"/>
              </w:rPr>
              <w:t>开户银行：</w:t>
            </w:r>
            <w:r>
              <w:rPr>
                <w:rFonts w:ascii="宋体" w:hAnsi="宋体" w:hint="eastAsia"/>
                <w:szCs w:val="21"/>
              </w:rPr>
              <w:t>招商银行南宁分行营业部</w:t>
            </w:r>
          </w:p>
          <w:p w:rsidR="005F0C67" w:rsidRDefault="004E5C7E">
            <w:pPr>
              <w:snapToGrid w:val="0"/>
              <w:spacing w:line="400" w:lineRule="exact"/>
              <w:jc w:val="left"/>
              <w:rPr>
                <w:rFonts w:ascii="宋体" w:hAnsi="宋体"/>
                <w:szCs w:val="21"/>
              </w:rPr>
            </w:pPr>
            <w:r>
              <w:rPr>
                <w:rFonts w:ascii="宋体" w:hAnsi="宋体"/>
                <w:szCs w:val="21"/>
              </w:rPr>
              <w:t>银行账号：7719 0142 3310 201</w:t>
            </w:r>
          </w:p>
          <w:p w:rsidR="005F0C67" w:rsidRDefault="004E5C7E">
            <w:pPr>
              <w:snapToGrid w:val="0"/>
              <w:spacing w:line="400" w:lineRule="exact"/>
              <w:jc w:val="left"/>
              <w:rPr>
                <w:rFonts w:ascii="宋体" w:hAnsi="宋体"/>
                <w:szCs w:val="21"/>
              </w:rPr>
            </w:pPr>
            <w:r>
              <w:rPr>
                <w:rFonts w:ascii="宋体" w:hAnsi="宋体" w:hint="eastAsia"/>
                <w:szCs w:val="21"/>
              </w:rPr>
              <w:t>投标人应</w:t>
            </w:r>
            <w:r>
              <w:rPr>
                <w:rFonts w:ascii="宋体" w:hAnsi="宋体"/>
                <w:szCs w:val="21"/>
              </w:rPr>
              <w:t>于投标截止时间前</w:t>
            </w:r>
            <w:r>
              <w:rPr>
                <w:rFonts w:ascii="宋体" w:hAnsi="宋体" w:hint="eastAsia"/>
                <w:szCs w:val="21"/>
              </w:rPr>
              <w:t>将投标保证金以基本户转账、电汇形式交至以上账户。</w:t>
            </w:r>
          </w:p>
        </w:tc>
      </w:tr>
      <w:tr w:rsidR="005F0C67">
        <w:trPr>
          <w:trHeight w:val="620"/>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4</w:t>
            </w:r>
          </w:p>
        </w:tc>
        <w:tc>
          <w:tcPr>
            <w:tcW w:w="8640" w:type="dxa"/>
            <w:tcBorders>
              <w:top w:val="single" w:sz="4" w:space="0" w:color="auto"/>
              <w:left w:val="single" w:sz="4" w:space="0" w:color="auto"/>
              <w:bottom w:val="single" w:sz="4" w:space="0" w:color="auto"/>
            </w:tcBorders>
            <w:vAlign w:val="center"/>
          </w:tcPr>
          <w:p w:rsidR="005F0C67" w:rsidRDefault="004E5C7E">
            <w:pPr>
              <w:snapToGrid w:val="0"/>
              <w:spacing w:line="400" w:lineRule="exact"/>
              <w:jc w:val="left"/>
              <w:rPr>
                <w:rFonts w:ascii="宋体"/>
                <w:szCs w:val="21"/>
              </w:rPr>
            </w:pPr>
            <w:r>
              <w:rPr>
                <w:rFonts w:hAnsi="宋体" w:hint="eastAsia"/>
                <w:szCs w:val="21"/>
              </w:rPr>
              <w:t>合同名称：</w:t>
            </w:r>
            <w:r>
              <w:rPr>
                <w:rFonts w:ascii="宋体" w:hAnsi="宋体" w:hint="eastAsia"/>
                <w:szCs w:val="21"/>
              </w:rPr>
              <w:t>正版软件台账专用管理系统及正版软件定制采购项目</w:t>
            </w:r>
            <w:r>
              <w:rPr>
                <w:rFonts w:hAnsi="宋体" w:hint="eastAsia"/>
                <w:szCs w:val="21"/>
              </w:rPr>
              <w:t>。</w:t>
            </w:r>
          </w:p>
        </w:tc>
      </w:tr>
      <w:tr w:rsidR="005F0C67">
        <w:trPr>
          <w:trHeight w:val="620"/>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5</w:t>
            </w:r>
          </w:p>
        </w:tc>
        <w:tc>
          <w:tcPr>
            <w:tcW w:w="8640" w:type="dxa"/>
            <w:tcBorders>
              <w:top w:val="single" w:sz="4" w:space="0" w:color="auto"/>
              <w:left w:val="single" w:sz="4" w:space="0" w:color="auto"/>
              <w:bottom w:val="single" w:sz="4" w:space="0" w:color="auto"/>
            </w:tcBorders>
            <w:vAlign w:val="center"/>
          </w:tcPr>
          <w:p w:rsidR="005F0C67" w:rsidRDefault="004E5C7E">
            <w:pPr>
              <w:autoSpaceDE w:val="0"/>
              <w:autoSpaceDN w:val="0"/>
              <w:snapToGrid w:val="0"/>
              <w:spacing w:line="400" w:lineRule="exact"/>
              <w:textAlignment w:val="bottom"/>
              <w:rPr>
                <w:rFonts w:ascii="宋体" w:cs="Arial"/>
                <w:szCs w:val="21"/>
              </w:rPr>
            </w:pPr>
            <w:r>
              <w:rPr>
                <w:rFonts w:ascii="宋体" w:hAnsi="宋体" w:hint="eastAsia"/>
                <w:szCs w:val="21"/>
              </w:rPr>
              <w:t>投标文件组成：开标一览表</w:t>
            </w:r>
            <w:r>
              <w:rPr>
                <w:rFonts w:ascii="宋体" w:hAnsi="宋体" w:cs="Arial" w:hint="eastAsia"/>
                <w:szCs w:val="21"/>
                <w:u w:val="single"/>
              </w:rPr>
              <w:t>贰</w:t>
            </w:r>
            <w:r>
              <w:rPr>
                <w:rFonts w:ascii="宋体" w:hAnsi="宋体" w:cs="Arial" w:hint="eastAsia"/>
                <w:szCs w:val="21"/>
              </w:rPr>
              <w:t>份；投标文件（包括资格审查文件、技术及商务文件和报价文件）</w:t>
            </w:r>
            <w:r>
              <w:rPr>
                <w:rFonts w:ascii="宋体" w:hAnsi="宋体" w:hint="eastAsia"/>
                <w:szCs w:val="21"/>
              </w:rPr>
              <w:t>正本</w:t>
            </w:r>
            <w:r>
              <w:rPr>
                <w:rFonts w:ascii="宋体" w:hAnsi="宋体" w:cs="Arial" w:hint="eastAsia"/>
                <w:szCs w:val="21"/>
                <w:u w:val="single"/>
              </w:rPr>
              <w:t>壹</w:t>
            </w:r>
            <w:r>
              <w:rPr>
                <w:rFonts w:ascii="宋体" w:hAnsi="宋体" w:hint="eastAsia"/>
                <w:szCs w:val="21"/>
              </w:rPr>
              <w:t>份；副本</w:t>
            </w:r>
            <w:r>
              <w:rPr>
                <w:rFonts w:ascii="宋体" w:hAnsi="宋体" w:hint="eastAsia"/>
                <w:szCs w:val="21"/>
                <w:u w:val="single"/>
              </w:rPr>
              <w:t>肆</w:t>
            </w:r>
            <w:r>
              <w:rPr>
                <w:rFonts w:ascii="宋体" w:hAnsi="宋体" w:hint="eastAsia"/>
                <w:szCs w:val="21"/>
              </w:rPr>
              <w:t>份；电子文档</w:t>
            </w:r>
            <w:r>
              <w:rPr>
                <w:rFonts w:ascii="宋体" w:hAnsi="宋体" w:cs="Arial" w:hint="eastAsia"/>
                <w:szCs w:val="21"/>
                <w:u w:val="single"/>
              </w:rPr>
              <w:t>壹</w:t>
            </w:r>
            <w:r>
              <w:rPr>
                <w:rFonts w:ascii="宋体" w:hAnsi="宋体" w:hint="eastAsia"/>
                <w:szCs w:val="21"/>
              </w:rPr>
              <w:t>份（</w:t>
            </w:r>
            <w:r>
              <w:rPr>
                <w:rFonts w:ascii="宋体" w:hAnsi="宋体"/>
                <w:szCs w:val="21"/>
              </w:rPr>
              <w:t>U</w:t>
            </w:r>
            <w:r>
              <w:rPr>
                <w:rFonts w:ascii="宋体" w:hAnsi="宋体" w:hint="eastAsia"/>
                <w:szCs w:val="21"/>
              </w:rPr>
              <w:t>盘）；</w:t>
            </w:r>
          </w:p>
        </w:tc>
      </w:tr>
      <w:tr w:rsidR="005F0C67">
        <w:trPr>
          <w:trHeight w:val="326"/>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6</w:t>
            </w:r>
          </w:p>
        </w:tc>
        <w:tc>
          <w:tcPr>
            <w:tcW w:w="8640" w:type="dxa"/>
            <w:tcBorders>
              <w:top w:val="single" w:sz="4" w:space="0" w:color="auto"/>
              <w:left w:val="single" w:sz="4" w:space="0" w:color="auto"/>
              <w:bottom w:val="single" w:sz="4" w:space="0" w:color="auto"/>
            </w:tcBorders>
            <w:vAlign w:val="center"/>
          </w:tcPr>
          <w:p w:rsidR="005F0C67" w:rsidRDefault="004E5C7E">
            <w:pPr>
              <w:snapToGrid w:val="0"/>
              <w:spacing w:line="400" w:lineRule="exact"/>
              <w:rPr>
                <w:rFonts w:ascii="宋体"/>
                <w:szCs w:val="21"/>
              </w:rPr>
            </w:pPr>
            <w:r>
              <w:rPr>
                <w:rFonts w:ascii="宋体" w:hAnsi="宋体" w:hint="eastAsia"/>
                <w:szCs w:val="21"/>
              </w:rPr>
              <w:t>投标文件递交截止时间：</w:t>
            </w:r>
            <w:r>
              <w:rPr>
                <w:rFonts w:ascii="宋体" w:hAnsi="宋体"/>
                <w:szCs w:val="21"/>
              </w:rPr>
              <w:t>201</w:t>
            </w:r>
            <w:r>
              <w:rPr>
                <w:rFonts w:ascii="宋体" w:hAnsi="宋体" w:hint="eastAsia"/>
                <w:szCs w:val="21"/>
              </w:rPr>
              <w:t>8年</w:t>
            </w:r>
            <w:del w:id="82" w:author="NTKO" w:date="2018-10-10T10:43:00Z">
              <w:r w:rsidDel="00245B18">
                <w:rPr>
                  <w:rFonts w:ascii="宋体" w:hAnsi="宋体" w:hint="eastAsia"/>
                  <w:szCs w:val="21"/>
                </w:rPr>
                <w:delText>10</w:delText>
              </w:r>
            </w:del>
            <w:ins w:id="83" w:author="NTKO" w:date="2018-10-10T10:43:00Z">
              <w:r w:rsidR="00245B18">
                <w:rPr>
                  <w:rFonts w:ascii="宋体" w:hAnsi="宋体" w:hint="eastAsia"/>
                  <w:szCs w:val="21"/>
                </w:rPr>
                <w:t>11</w:t>
              </w:r>
            </w:ins>
            <w:r>
              <w:rPr>
                <w:rFonts w:ascii="宋体" w:hAnsi="宋体" w:hint="eastAsia"/>
                <w:szCs w:val="21"/>
              </w:rPr>
              <w:t>月</w:t>
            </w:r>
            <w:del w:id="84" w:author="NTKO" w:date="2018-10-10T10:43:00Z">
              <w:r w:rsidDel="00245B18">
                <w:rPr>
                  <w:rFonts w:ascii="宋体" w:hAnsi="宋体" w:hint="eastAsia"/>
                  <w:szCs w:val="21"/>
                </w:rPr>
                <w:delText xml:space="preserve">  </w:delText>
              </w:r>
            </w:del>
            <w:ins w:id="85" w:author="NTKO" w:date="2018-10-10T10:43:00Z">
              <w:r w:rsidR="00245B18">
                <w:rPr>
                  <w:rFonts w:ascii="宋体" w:hAnsi="宋体" w:hint="eastAsia"/>
                  <w:szCs w:val="21"/>
                </w:rPr>
                <w:t>5</w:t>
              </w:r>
            </w:ins>
            <w:r>
              <w:rPr>
                <w:rFonts w:ascii="宋体" w:hAnsi="宋体" w:hint="eastAsia"/>
                <w:szCs w:val="21"/>
              </w:rPr>
              <w:t>日</w:t>
            </w:r>
            <w:del w:id="86" w:author="NTKO" w:date="2018-10-10T10:43:00Z">
              <w:r w:rsidDel="00245B18">
                <w:rPr>
                  <w:rFonts w:ascii="宋体" w:hAnsi="宋体" w:hint="eastAsia"/>
                  <w:szCs w:val="21"/>
                </w:rPr>
                <w:delText>13</w:delText>
              </w:r>
            </w:del>
            <w:ins w:id="87" w:author="NTKO" w:date="2018-10-12T18:54:00Z">
              <w:r w:rsidR="00B7261C">
                <w:rPr>
                  <w:rFonts w:ascii="宋体" w:hAnsi="宋体" w:hint="eastAsia"/>
                  <w:szCs w:val="21"/>
                </w:rPr>
                <w:t>13</w:t>
              </w:r>
            </w:ins>
            <w:r>
              <w:rPr>
                <w:rFonts w:ascii="宋体" w:hAnsi="宋体" w:hint="eastAsia"/>
                <w:szCs w:val="21"/>
              </w:rPr>
              <w:t>时</w:t>
            </w:r>
            <w:del w:id="88" w:author="NTKO" w:date="2018-10-10T10:43:00Z">
              <w:r w:rsidDel="00245B18">
                <w:rPr>
                  <w:rFonts w:ascii="宋体" w:hAnsi="宋体"/>
                  <w:szCs w:val="21"/>
                </w:rPr>
                <w:delText>3</w:delText>
              </w:r>
            </w:del>
            <w:ins w:id="89" w:author="NTKO" w:date="2018-10-12T18:54:00Z">
              <w:r w:rsidR="00B7261C">
                <w:rPr>
                  <w:rFonts w:ascii="宋体" w:hAnsi="宋体" w:hint="eastAsia"/>
                  <w:szCs w:val="21"/>
                </w:rPr>
                <w:t>3</w:t>
              </w:r>
            </w:ins>
            <w:r>
              <w:rPr>
                <w:rFonts w:ascii="宋体" w:hAnsi="宋体"/>
                <w:szCs w:val="21"/>
              </w:rPr>
              <w:t>0</w:t>
            </w:r>
            <w:r>
              <w:rPr>
                <w:rFonts w:ascii="宋体" w:hAnsi="宋体" w:hint="eastAsia"/>
                <w:szCs w:val="21"/>
              </w:rPr>
              <w:t>分至</w:t>
            </w:r>
            <w:del w:id="90" w:author="NTKO" w:date="2018-10-10T10:43:00Z">
              <w:r w:rsidDel="00245B18">
                <w:rPr>
                  <w:rFonts w:ascii="宋体" w:hAnsi="宋体" w:hint="eastAsia"/>
                  <w:szCs w:val="21"/>
                </w:rPr>
                <w:delText>14</w:delText>
              </w:r>
            </w:del>
            <w:ins w:id="91" w:author="NTKO" w:date="2018-10-12T18:54:00Z">
              <w:r w:rsidR="00B7261C">
                <w:rPr>
                  <w:rFonts w:ascii="宋体" w:hAnsi="宋体" w:hint="eastAsia"/>
                  <w:szCs w:val="21"/>
                </w:rPr>
                <w:t>14</w:t>
              </w:r>
            </w:ins>
            <w:r>
              <w:rPr>
                <w:rFonts w:ascii="宋体" w:hAnsi="宋体" w:hint="eastAsia"/>
                <w:szCs w:val="21"/>
              </w:rPr>
              <w:t>时</w:t>
            </w:r>
            <w:del w:id="92" w:author="NTKO" w:date="2018-10-10T10:43:00Z">
              <w:r w:rsidDel="00245B18">
                <w:rPr>
                  <w:rFonts w:ascii="宋体" w:hAnsi="宋体" w:hint="eastAsia"/>
                  <w:szCs w:val="21"/>
                </w:rPr>
                <w:delText>0</w:delText>
              </w:r>
            </w:del>
            <w:ins w:id="93" w:author="NTKO" w:date="2018-10-12T18:54:00Z">
              <w:r w:rsidR="00B7261C">
                <w:rPr>
                  <w:rFonts w:ascii="宋体" w:hAnsi="宋体" w:hint="eastAsia"/>
                  <w:szCs w:val="21"/>
                </w:rPr>
                <w:t>0</w:t>
              </w:r>
            </w:ins>
            <w:r>
              <w:rPr>
                <w:rFonts w:ascii="宋体" w:hAnsi="宋体" w:hint="eastAsia"/>
                <w:szCs w:val="21"/>
              </w:rPr>
              <w:t>0分止；</w:t>
            </w:r>
          </w:p>
          <w:p w:rsidR="005F0C67" w:rsidRDefault="004E5C7E">
            <w:pPr>
              <w:snapToGrid w:val="0"/>
              <w:spacing w:line="400" w:lineRule="exact"/>
              <w:rPr>
                <w:rFonts w:ascii="宋体"/>
                <w:szCs w:val="21"/>
              </w:rPr>
            </w:pPr>
            <w:r>
              <w:rPr>
                <w:rFonts w:ascii="宋体" w:hAnsi="宋体" w:hint="eastAsia"/>
                <w:szCs w:val="21"/>
              </w:rPr>
              <w:t>投标文件递交地点：</w:t>
            </w:r>
            <w:r>
              <w:rPr>
                <w:rFonts w:hAnsi="宋体" w:hint="eastAsia"/>
                <w:spacing w:val="-4"/>
                <w:szCs w:val="21"/>
              </w:rPr>
              <w:t>广西南宁市青秀区怡宾路</w:t>
            </w:r>
            <w:r>
              <w:rPr>
                <w:rFonts w:hAnsi="宋体" w:hint="eastAsia"/>
                <w:spacing w:val="-4"/>
                <w:szCs w:val="21"/>
              </w:rPr>
              <w:t>6</w:t>
            </w:r>
            <w:r>
              <w:rPr>
                <w:rFonts w:hAnsi="宋体" w:hint="eastAsia"/>
                <w:spacing w:val="-4"/>
                <w:szCs w:val="21"/>
              </w:rPr>
              <w:t>号自治区政务服务中心</w:t>
            </w:r>
            <w:r>
              <w:rPr>
                <w:rFonts w:hAnsi="宋体" w:hint="eastAsia"/>
                <w:spacing w:val="-4"/>
                <w:szCs w:val="21"/>
              </w:rPr>
              <w:t>4</w:t>
            </w:r>
            <w:r>
              <w:rPr>
                <w:rFonts w:hAnsi="宋体" w:hint="eastAsia"/>
                <w:spacing w:val="-4"/>
                <w:szCs w:val="21"/>
              </w:rPr>
              <w:t>楼广西壮族自治区公共资源交易中心开标室（具体开标室根据电子屏幕显示的安排），由本中心工作人员签收。</w:t>
            </w:r>
          </w:p>
        </w:tc>
      </w:tr>
      <w:tr w:rsidR="005F0C67">
        <w:trPr>
          <w:trHeight w:val="789"/>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7</w:t>
            </w:r>
          </w:p>
        </w:tc>
        <w:tc>
          <w:tcPr>
            <w:tcW w:w="8640" w:type="dxa"/>
            <w:tcBorders>
              <w:top w:val="single" w:sz="4" w:space="0" w:color="auto"/>
              <w:left w:val="single" w:sz="4" w:space="0" w:color="auto"/>
              <w:bottom w:val="single" w:sz="4" w:space="0" w:color="auto"/>
            </w:tcBorders>
            <w:vAlign w:val="center"/>
          </w:tcPr>
          <w:p w:rsidR="005F0C67" w:rsidRDefault="004E5C7E">
            <w:pPr>
              <w:snapToGrid w:val="0"/>
              <w:spacing w:line="400" w:lineRule="exact"/>
              <w:rPr>
                <w:rFonts w:ascii="宋体"/>
                <w:szCs w:val="21"/>
              </w:rPr>
            </w:pPr>
            <w:r>
              <w:rPr>
                <w:rFonts w:ascii="宋体" w:hAnsi="宋体" w:hint="eastAsia"/>
                <w:szCs w:val="21"/>
              </w:rPr>
              <w:t>开标时间：</w:t>
            </w:r>
            <w:del w:id="94" w:author="NTKO" w:date="2018-10-10T10:43:00Z">
              <w:r w:rsidDel="00245B18">
                <w:rPr>
                  <w:rFonts w:ascii="宋体" w:hAnsi="宋体"/>
                  <w:szCs w:val="21"/>
                </w:rPr>
                <w:delText>201</w:delText>
              </w:r>
              <w:r w:rsidDel="00245B18">
                <w:rPr>
                  <w:rFonts w:ascii="宋体" w:hAnsi="宋体" w:hint="eastAsia"/>
                  <w:szCs w:val="21"/>
                </w:rPr>
                <w:delText>8年10</w:delText>
              </w:r>
            </w:del>
            <w:ins w:id="95" w:author="NTKO" w:date="2018-10-10T10:43:00Z">
              <w:r w:rsidR="00245B18">
                <w:rPr>
                  <w:rFonts w:ascii="宋体" w:hAnsi="宋体"/>
                  <w:szCs w:val="21"/>
                </w:rPr>
                <w:t>201</w:t>
              </w:r>
              <w:r w:rsidR="00245B18">
                <w:rPr>
                  <w:rFonts w:ascii="宋体" w:hAnsi="宋体" w:hint="eastAsia"/>
                  <w:szCs w:val="21"/>
                </w:rPr>
                <w:t>8年1</w:t>
              </w:r>
            </w:ins>
            <w:ins w:id="96" w:author="NTKO" w:date="2018-10-10T10:44:00Z">
              <w:r w:rsidR="00245B18">
                <w:rPr>
                  <w:rFonts w:ascii="宋体" w:hAnsi="宋体" w:hint="eastAsia"/>
                  <w:szCs w:val="21"/>
                </w:rPr>
                <w:t>1</w:t>
              </w:r>
            </w:ins>
            <w:r>
              <w:rPr>
                <w:rFonts w:ascii="宋体" w:hAnsi="宋体" w:hint="eastAsia"/>
                <w:szCs w:val="21"/>
              </w:rPr>
              <w:t xml:space="preserve">月 </w:t>
            </w:r>
            <w:ins w:id="97" w:author="NTKO" w:date="2018-10-10T10:44:00Z">
              <w:r w:rsidR="00245B18">
                <w:rPr>
                  <w:rFonts w:ascii="宋体" w:hAnsi="宋体" w:hint="eastAsia"/>
                  <w:szCs w:val="21"/>
                </w:rPr>
                <w:t>5</w:t>
              </w:r>
            </w:ins>
            <w:r>
              <w:rPr>
                <w:rFonts w:ascii="宋体" w:hAnsi="宋体" w:hint="eastAsia"/>
                <w:szCs w:val="21"/>
              </w:rPr>
              <w:t xml:space="preserve"> 日</w:t>
            </w:r>
            <w:del w:id="98" w:author="NTKO" w:date="2018-10-10T10:44:00Z">
              <w:r w:rsidDel="00245B18">
                <w:rPr>
                  <w:rFonts w:ascii="宋体" w:hAnsi="宋体" w:hint="eastAsia"/>
                  <w:szCs w:val="21"/>
                </w:rPr>
                <w:delText>14</w:delText>
              </w:r>
            </w:del>
            <w:ins w:id="99" w:author="NTKO" w:date="2018-10-12T18:54:00Z">
              <w:r w:rsidR="00B7261C">
                <w:rPr>
                  <w:rFonts w:ascii="宋体" w:hAnsi="宋体" w:hint="eastAsia"/>
                  <w:szCs w:val="21"/>
                </w:rPr>
                <w:t>14</w:t>
              </w:r>
            </w:ins>
            <w:r>
              <w:rPr>
                <w:rFonts w:ascii="宋体" w:hAnsi="宋体" w:hint="eastAsia"/>
                <w:szCs w:val="21"/>
              </w:rPr>
              <w:t>时</w:t>
            </w:r>
            <w:del w:id="100" w:author="NTKO" w:date="2018-10-10T10:44:00Z">
              <w:r w:rsidDel="00245B18">
                <w:rPr>
                  <w:rFonts w:ascii="宋体" w:hAnsi="宋体" w:hint="eastAsia"/>
                  <w:szCs w:val="21"/>
                </w:rPr>
                <w:delText>0</w:delText>
              </w:r>
            </w:del>
            <w:ins w:id="101" w:author="NTKO" w:date="2018-10-12T18:54:00Z">
              <w:r w:rsidR="00B7261C">
                <w:rPr>
                  <w:rFonts w:ascii="宋体" w:hAnsi="宋体" w:hint="eastAsia"/>
                  <w:szCs w:val="21"/>
                </w:rPr>
                <w:t>0</w:t>
              </w:r>
            </w:ins>
            <w:r>
              <w:rPr>
                <w:rFonts w:ascii="宋体" w:hAnsi="宋体"/>
                <w:szCs w:val="21"/>
              </w:rPr>
              <w:t>0</w:t>
            </w:r>
            <w:r>
              <w:rPr>
                <w:rFonts w:ascii="宋体" w:hAnsi="宋体" w:hint="eastAsia"/>
                <w:szCs w:val="21"/>
              </w:rPr>
              <w:t>分；</w:t>
            </w:r>
          </w:p>
          <w:p w:rsidR="005F0C67" w:rsidRDefault="004E5C7E">
            <w:pPr>
              <w:snapToGrid w:val="0"/>
              <w:spacing w:line="400" w:lineRule="exact"/>
              <w:rPr>
                <w:rFonts w:ascii="宋体"/>
                <w:szCs w:val="21"/>
              </w:rPr>
            </w:pPr>
            <w:r>
              <w:rPr>
                <w:rFonts w:ascii="宋体" w:hAnsi="宋体" w:hint="eastAsia"/>
                <w:szCs w:val="21"/>
              </w:rPr>
              <w:t>地点：</w:t>
            </w:r>
            <w:r>
              <w:rPr>
                <w:rFonts w:hAnsi="宋体" w:hint="eastAsia"/>
                <w:spacing w:val="-4"/>
                <w:szCs w:val="21"/>
              </w:rPr>
              <w:t>广西南宁市青秀区怡宾路</w:t>
            </w:r>
            <w:r>
              <w:rPr>
                <w:rFonts w:hAnsi="宋体" w:hint="eastAsia"/>
                <w:spacing w:val="-4"/>
                <w:szCs w:val="21"/>
              </w:rPr>
              <w:t>6</w:t>
            </w:r>
            <w:r>
              <w:rPr>
                <w:rFonts w:hAnsi="宋体" w:hint="eastAsia"/>
                <w:spacing w:val="-4"/>
                <w:szCs w:val="21"/>
              </w:rPr>
              <w:t>号自治区政务服务中心</w:t>
            </w:r>
            <w:r>
              <w:rPr>
                <w:rFonts w:hAnsi="宋体" w:hint="eastAsia"/>
                <w:spacing w:val="-4"/>
                <w:szCs w:val="21"/>
              </w:rPr>
              <w:t>4</w:t>
            </w:r>
            <w:r>
              <w:rPr>
                <w:rFonts w:hAnsi="宋体" w:hint="eastAsia"/>
                <w:spacing w:val="-4"/>
                <w:szCs w:val="21"/>
              </w:rPr>
              <w:t>楼广西壮族自治区公共资源交易中心开标室（具体开标室根据电子屏幕显示的安排）。</w:t>
            </w:r>
          </w:p>
        </w:tc>
      </w:tr>
      <w:tr w:rsidR="005F0C67">
        <w:trPr>
          <w:trHeight w:val="515"/>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8</w:t>
            </w:r>
          </w:p>
        </w:tc>
        <w:tc>
          <w:tcPr>
            <w:tcW w:w="8640" w:type="dxa"/>
            <w:tcBorders>
              <w:top w:val="single" w:sz="4" w:space="0" w:color="auto"/>
              <w:left w:val="single" w:sz="4" w:space="0" w:color="auto"/>
              <w:bottom w:val="single" w:sz="4" w:space="0" w:color="auto"/>
            </w:tcBorders>
            <w:vAlign w:val="center"/>
          </w:tcPr>
          <w:p w:rsidR="005F0C67" w:rsidRDefault="004E5C7E">
            <w:pPr>
              <w:autoSpaceDE w:val="0"/>
              <w:autoSpaceDN w:val="0"/>
              <w:snapToGrid w:val="0"/>
              <w:spacing w:line="400" w:lineRule="exact"/>
              <w:textAlignment w:val="bottom"/>
              <w:rPr>
                <w:rFonts w:ascii="宋体"/>
                <w:szCs w:val="21"/>
              </w:rPr>
            </w:pPr>
            <w:r>
              <w:rPr>
                <w:rFonts w:ascii="宋体" w:hAnsi="宋体" w:hint="eastAsia"/>
                <w:szCs w:val="21"/>
              </w:rPr>
              <w:t>评标办法及评分标准：综合评分法</w:t>
            </w:r>
          </w:p>
        </w:tc>
      </w:tr>
      <w:tr w:rsidR="005F0C67">
        <w:trPr>
          <w:trHeight w:val="630"/>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9</w:t>
            </w:r>
          </w:p>
        </w:tc>
        <w:tc>
          <w:tcPr>
            <w:tcW w:w="8640" w:type="dxa"/>
            <w:tcBorders>
              <w:top w:val="single" w:sz="4" w:space="0" w:color="auto"/>
              <w:left w:val="single" w:sz="4" w:space="0" w:color="auto"/>
              <w:bottom w:val="single" w:sz="4" w:space="0" w:color="auto"/>
            </w:tcBorders>
            <w:vAlign w:val="center"/>
          </w:tcPr>
          <w:p w:rsidR="005F0C67" w:rsidRDefault="004E5C7E">
            <w:pPr>
              <w:autoSpaceDE w:val="0"/>
              <w:autoSpaceDN w:val="0"/>
              <w:snapToGrid w:val="0"/>
              <w:spacing w:line="400" w:lineRule="exact"/>
              <w:jc w:val="left"/>
              <w:textAlignment w:val="bottom"/>
              <w:rPr>
                <w:rFonts w:ascii="宋体"/>
                <w:szCs w:val="21"/>
              </w:rPr>
            </w:pPr>
            <w:r>
              <w:rPr>
                <w:rFonts w:ascii="宋体" w:hAnsi="宋体" w:hint="eastAsia"/>
                <w:szCs w:val="21"/>
              </w:rPr>
              <w:t>中标公告及中标通知书：本中心在采购人依法确认中标人后</w:t>
            </w:r>
            <w:r>
              <w:rPr>
                <w:rFonts w:ascii="宋体" w:hAnsi="宋体"/>
                <w:szCs w:val="21"/>
              </w:rPr>
              <w:t>2</w:t>
            </w:r>
            <w:r>
              <w:rPr>
                <w:rFonts w:ascii="宋体" w:hAnsi="宋体" w:hint="eastAsia"/>
                <w:szCs w:val="21"/>
              </w:rPr>
              <w:t>个工作日内发布中标公告和中标通知书，中标公告发布于上述媒体（详细见公告中公布的网站）。</w:t>
            </w:r>
          </w:p>
        </w:tc>
      </w:tr>
      <w:tr w:rsidR="005F0C67">
        <w:trPr>
          <w:trHeight w:val="285"/>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10</w:t>
            </w:r>
          </w:p>
        </w:tc>
        <w:tc>
          <w:tcPr>
            <w:tcW w:w="8640" w:type="dxa"/>
            <w:tcBorders>
              <w:top w:val="single" w:sz="4" w:space="0" w:color="auto"/>
              <w:left w:val="single" w:sz="4" w:space="0" w:color="auto"/>
              <w:bottom w:val="single" w:sz="4" w:space="0" w:color="auto"/>
            </w:tcBorders>
            <w:vAlign w:val="center"/>
          </w:tcPr>
          <w:p w:rsidR="005F0C67" w:rsidRDefault="004E5C7E">
            <w:pPr>
              <w:autoSpaceDE w:val="0"/>
              <w:autoSpaceDN w:val="0"/>
              <w:snapToGrid w:val="0"/>
              <w:spacing w:line="400" w:lineRule="exact"/>
              <w:textAlignment w:val="bottom"/>
              <w:rPr>
                <w:rFonts w:ascii="宋体"/>
                <w:szCs w:val="21"/>
              </w:rPr>
            </w:pPr>
            <w:r>
              <w:rPr>
                <w:rFonts w:ascii="宋体" w:hAnsi="宋体" w:hint="eastAsia"/>
                <w:szCs w:val="21"/>
              </w:rPr>
              <w:t>投标保证金退还：除招标文件规定不予退还保证金的情形外，未中标人的投标保证金在中标通知书发出后五个工作日内退还，中标人的投标保证金在合同签订后五个工作日内退还。</w:t>
            </w:r>
          </w:p>
        </w:tc>
      </w:tr>
      <w:tr w:rsidR="005F0C67">
        <w:trPr>
          <w:trHeight w:val="389"/>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12</w:t>
            </w:r>
          </w:p>
        </w:tc>
        <w:tc>
          <w:tcPr>
            <w:tcW w:w="8640" w:type="dxa"/>
            <w:tcBorders>
              <w:top w:val="single" w:sz="4" w:space="0" w:color="auto"/>
              <w:left w:val="single" w:sz="4" w:space="0" w:color="auto"/>
              <w:bottom w:val="single" w:sz="4" w:space="0" w:color="auto"/>
            </w:tcBorders>
            <w:vAlign w:val="center"/>
          </w:tcPr>
          <w:p w:rsidR="005F0C67" w:rsidRDefault="004E5C7E">
            <w:pPr>
              <w:autoSpaceDE w:val="0"/>
              <w:autoSpaceDN w:val="0"/>
              <w:snapToGrid w:val="0"/>
              <w:spacing w:line="400" w:lineRule="exact"/>
              <w:textAlignment w:val="bottom"/>
              <w:rPr>
                <w:rFonts w:ascii="宋体"/>
                <w:szCs w:val="21"/>
              </w:rPr>
            </w:pPr>
            <w:r>
              <w:rPr>
                <w:rFonts w:ascii="宋体" w:hAnsi="宋体" w:hint="eastAsia"/>
                <w:szCs w:val="21"/>
              </w:rPr>
              <w:t>投标文件有效期：投标截止日期结束后</w:t>
            </w:r>
            <w:r>
              <w:rPr>
                <w:rFonts w:ascii="宋体" w:hAnsi="宋体"/>
                <w:szCs w:val="21"/>
              </w:rPr>
              <w:t>60</w:t>
            </w:r>
            <w:r>
              <w:rPr>
                <w:rFonts w:ascii="宋体" w:hAnsi="宋体" w:hint="eastAsia"/>
                <w:szCs w:val="21"/>
              </w:rPr>
              <w:t>天</w:t>
            </w:r>
          </w:p>
        </w:tc>
      </w:tr>
      <w:tr w:rsidR="005F0C67">
        <w:trPr>
          <w:trHeight w:val="495"/>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13</w:t>
            </w:r>
          </w:p>
        </w:tc>
        <w:tc>
          <w:tcPr>
            <w:tcW w:w="8640" w:type="dxa"/>
            <w:tcBorders>
              <w:top w:val="single" w:sz="4" w:space="0" w:color="auto"/>
              <w:left w:val="single" w:sz="4" w:space="0" w:color="auto"/>
              <w:bottom w:val="single" w:sz="4" w:space="0" w:color="auto"/>
            </w:tcBorders>
            <w:vAlign w:val="center"/>
          </w:tcPr>
          <w:p w:rsidR="005F0C67" w:rsidRDefault="004E5C7E">
            <w:pPr>
              <w:autoSpaceDE w:val="0"/>
              <w:autoSpaceDN w:val="0"/>
              <w:snapToGrid w:val="0"/>
              <w:spacing w:line="400" w:lineRule="exact"/>
              <w:textAlignment w:val="bottom"/>
              <w:rPr>
                <w:rFonts w:ascii="宋体"/>
                <w:szCs w:val="21"/>
              </w:rPr>
            </w:pPr>
            <w:r>
              <w:rPr>
                <w:rFonts w:ascii="宋体" w:hAnsi="宋体" w:hint="eastAsia"/>
                <w:szCs w:val="21"/>
              </w:rPr>
              <w:t>采购资金来源：财政资金</w:t>
            </w:r>
          </w:p>
        </w:tc>
      </w:tr>
      <w:tr w:rsidR="005F0C67">
        <w:trPr>
          <w:trHeight w:val="495"/>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lastRenderedPageBreak/>
              <w:t>14</w:t>
            </w:r>
          </w:p>
        </w:tc>
        <w:tc>
          <w:tcPr>
            <w:tcW w:w="8640" w:type="dxa"/>
            <w:tcBorders>
              <w:top w:val="single" w:sz="4" w:space="0" w:color="auto"/>
              <w:left w:val="single" w:sz="4" w:space="0" w:color="auto"/>
              <w:bottom w:val="single" w:sz="4" w:space="0" w:color="auto"/>
            </w:tcBorders>
          </w:tcPr>
          <w:p w:rsidR="005F0C67" w:rsidRDefault="004E5C7E">
            <w:pPr>
              <w:spacing w:line="400" w:lineRule="exact"/>
              <w:rPr>
                <w:rFonts w:ascii="宋体"/>
                <w:szCs w:val="21"/>
              </w:rPr>
            </w:pPr>
            <w:r>
              <w:rPr>
                <w:rFonts w:ascii="宋体" w:hAnsi="宋体" w:hint="eastAsia"/>
                <w:kern w:val="0"/>
                <w:szCs w:val="21"/>
              </w:rPr>
              <w:t>付款方式：</w:t>
            </w:r>
            <w:ins w:id="102" w:author="NTKO" w:date="2018-10-10T10:45:00Z">
              <w:r w:rsidR="00245B18" w:rsidRPr="00245B18">
                <w:rPr>
                  <w:rFonts w:ascii="新宋体" w:eastAsia="新宋体" w:hAnsi="新宋体" w:cs="宋体" w:hint="eastAsia"/>
                  <w:kern w:val="0"/>
                  <w:szCs w:val="21"/>
                </w:rPr>
                <w:t>一、本项目共分为三次支付。第一次支付为签订合同之日起10个工作日内，采购人向中标人支付合同总额的40%作为项目前期专用软件定制研发的启动经费；第二次支付为项目所有货物进场后采购人向中标人支付40%合同款项；第三次支付为待中标人所提交的货物及服务经采购人书面验收合格后，一次性支付剩余合同20%的货款，中标人自收到货款之日起七个工作日内开具发票给甲方。如遇不可抗拒因素，双方另行协商。</w:t>
              </w:r>
            </w:ins>
            <w:del w:id="103" w:author="NTKO" w:date="2018-10-10T10:45:00Z">
              <w:r w:rsidDel="00245B18">
                <w:rPr>
                  <w:rFonts w:ascii="新宋体" w:eastAsia="新宋体" w:hAnsi="新宋体" w:cs="宋体" w:hint="eastAsia"/>
                  <w:kern w:val="0"/>
                  <w:szCs w:val="21"/>
                </w:rPr>
                <w:delText>本项目无预付款，供应商交货完毕并验收合格后，</w:delText>
              </w:r>
              <w:r w:rsidDel="00245B18">
                <w:rPr>
                  <w:rFonts w:ascii="新宋体" w:eastAsia="新宋体" w:hAnsi="新宋体" w:cs="宋体"/>
                  <w:kern w:val="0"/>
                  <w:szCs w:val="21"/>
                </w:rPr>
                <w:delText>5</w:delText>
              </w:r>
              <w:r w:rsidDel="00245B18">
                <w:rPr>
                  <w:rFonts w:ascii="新宋体" w:eastAsia="新宋体" w:hAnsi="新宋体" w:cs="宋体" w:hint="eastAsia"/>
                  <w:kern w:val="0"/>
                  <w:szCs w:val="21"/>
                </w:rPr>
                <w:delText>个工作日内一次性支付合同全部货款。</w:delText>
              </w:r>
            </w:del>
          </w:p>
        </w:tc>
      </w:tr>
      <w:tr w:rsidR="005F0C67">
        <w:trPr>
          <w:trHeight w:val="495"/>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15</w:t>
            </w:r>
          </w:p>
        </w:tc>
        <w:tc>
          <w:tcPr>
            <w:tcW w:w="8640" w:type="dxa"/>
            <w:tcBorders>
              <w:top w:val="single" w:sz="4" w:space="0" w:color="auto"/>
              <w:left w:val="single" w:sz="4" w:space="0" w:color="auto"/>
              <w:bottom w:val="single" w:sz="4" w:space="0" w:color="auto"/>
            </w:tcBorders>
          </w:tcPr>
          <w:p w:rsidR="005F0C67" w:rsidRDefault="004E5C7E">
            <w:pPr>
              <w:spacing w:line="400" w:lineRule="exact"/>
              <w:rPr>
                <w:rFonts w:ascii="宋体"/>
                <w:szCs w:val="21"/>
              </w:rPr>
            </w:pPr>
            <w:r>
              <w:rPr>
                <w:rFonts w:ascii="宋体" w:hAnsi="宋体" w:hint="eastAsia"/>
                <w:szCs w:val="21"/>
              </w:rPr>
              <w:t>政府采购合同公告：根据《中华人民共和国政府采购法实施条例》第五十条规定，采购人应当自政府采购合同签订之日起</w:t>
            </w:r>
            <w:r>
              <w:rPr>
                <w:rFonts w:ascii="宋体" w:hAnsi="宋体"/>
                <w:szCs w:val="21"/>
              </w:rPr>
              <w:t>2</w:t>
            </w:r>
            <w:r>
              <w:rPr>
                <w:rFonts w:ascii="宋体" w:hAnsi="宋体" w:hint="eastAsia"/>
                <w:szCs w:val="21"/>
              </w:rPr>
              <w:t>个工作日内，将政府采购合同在省级以上人民政府财政部门指定的媒体上公告，但政府采购合同中涉及国家秘密、商业秘密的内容除外。因此请各投标人应在投标文件中注明投标内容中涉及商业秘密的部分，未注明的视为投标文件中不涉及商业秘密。</w:t>
            </w:r>
          </w:p>
        </w:tc>
      </w:tr>
      <w:tr w:rsidR="005F0C67">
        <w:trPr>
          <w:trHeight w:val="495"/>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16</w:t>
            </w:r>
          </w:p>
        </w:tc>
        <w:tc>
          <w:tcPr>
            <w:tcW w:w="8640" w:type="dxa"/>
            <w:tcBorders>
              <w:top w:val="single" w:sz="4" w:space="0" w:color="auto"/>
              <w:left w:val="single" w:sz="4" w:space="0" w:color="auto"/>
              <w:bottom w:val="single" w:sz="4" w:space="0" w:color="auto"/>
            </w:tcBorders>
          </w:tcPr>
          <w:p w:rsidR="005F0C67" w:rsidRDefault="004E5C7E">
            <w:pPr>
              <w:widowControl/>
              <w:spacing w:line="400" w:lineRule="exact"/>
              <w:jc w:val="left"/>
              <w:rPr>
                <w:rFonts w:ascii="宋体" w:cs="宋体"/>
                <w:szCs w:val="21"/>
              </w:rPr>
            </w:pPr>
            <w:r>
              <w:rPr>
                <w:rFonts w:ascii="宋体" w:hAnsi="宋体" w:cs="宋体" w:hint="eastAsia"/>
                <w:szCs w:val="21"/>
              </w:rPr>
              <w:t>其他：</w:t>
            </w:r>
          </w:p>
          <w:p w:rsidR="005F0C67" w:rsidRDefault="004E5C7E">
            <w:pPr>
              <w:widowControl/>
              <w:spacing w:line="400" w:lineRule="exact"/>
              <w:jc w:val="left"/>
              <w:rPr>
                <w:rFonts w:ascii="宋体" w:cs="宋体"/>
                <w:szCs w:val="21"/>
              </w:rPr>
            </w:pPr>
            <w:r>
              <w:rPr>
                <w:rFonts w:ascii="宋体" w:hAnsi="宋体" w:cs="宋体"/>
                <w:szCs w:val="21"/>
              </w:rPr>
              <w:t>1</w:t>
            </w:r>
            <w:r>
              <w:rPr>
                <w:rFonts w:ascii="宋体" w:hAnsi="宋体" w:hint="eastAsia"/>
                <w:szCs w:val="21"/>
              </w:rPr>
              <w:t>、</w:t>
            </w:r>
            <w:r>
              <w:rPr>
                <w:rFonts w:ascii="宋体" w:hAnsi="宋体" w:cs="宋体" w:hint="eastAsia"/>
                <w:szCs w:val="21"/>
              </w:rPr>
              <w:t>本招标文件中描述投标人的</w:t>
            </w:r>
            <w:r>
              <w:rPr>
                <w:rFonts w:ascii="宋体" w:cs="宋体" w:hint="eastAsia"/>
                <w:szCs w:val="21"/>
              </w:rPr>
              <w:t>“</w:t>
            </w:r>
            <w:r>
              <w:rPr>
                <w:rFonts w:ascii="宋体" w:hAnsi="宋体" w:cs="宋体" w:hint="eastAsia"/>
                <w:szCs w:val="21"/>
              </w:rPr>
              <w:t>公章</w:t>
            </w:r>
            <w:r>
              <w:rPr>
                <w:rFonts w:ascii="宋体" w:cs="宋体" w:hint="eastAsia"/>
                <w:szCs w:val="21"/>
              </w:rPr>
              <w:t>”</w:t>
            </w:r>
            <w:r>
              <w:rPr>
                <w:rFonts w:ascii="宋体" w:hAnsi="宋体" w:cs="宋体" w:hint="eastAsia"/>
                <w:szCs w:val="21"/>
              </w:rPr>
              <w:t>是指根据我国对公章的管理规定，用投标人法定主体行为名称制作的印章，除本招标文件有特殊规定外，投标人的财务章、部门章、分公司章、工会章、合同章、投标专用章、业务专用章等其它形式印章均不能代替公章。</w:t>
            </w:r>
          </w:p>
          <w:p w:rsidR="005F0C67" w:rsidRDefault="004E5C7E">
            <w:pPr>
              <w:pStyle w:val="aff6"/>
              <w:spacing w:line="400" w:lineRule="exact"/>
              <w:rPr>
                <w:rFonts w:hAnsi="宋体" w:cs="宋体"/>
              </w:rPr>
            </w:pPr>
            <w:r>
              <w:rPr>
                <w:rFonts w:hAnsi="宋体"/>
              </w:rPr>
              <w:t>2</w:t>
            </w:r>
            <w:r>
              <w:rPr>
                <w:rFonts w:hAnsi="宋体" w:hint="eastAsia"/>
              </w:rPr>
              <w:t>、</w:t>
            </w:r>
            <w:r>
              <w:rPr>
                <w:rFonts w:hAnsi="宋体" w:cs="宋体" w:hint="eastAsia"/>
              </w:rPr>
              <w:t>本招标文件中描述投标人的“签字”是指投标人的法定代表人或被授权人亲自在招标文件规定签署处亲笔写上个人的名字的行为，私章、签字章、印鉴、影印等其它形式均不能代替亲笔签字。</w:t>
            </w:r>
          </w:p>
        </w:tc>
      </w:tr>
      <w:tr w:rsidR="005F0C67">
        <w:trPr>
          <w:trHeight w:val="495"/>
        </w:trPr>
        <w:tc>
          <w:tcPr>
            <w:tcW w:w="817" w:type="dxa"/>
            <w:tcBorders>
              <w:top w:val="single" w:sz="4" w:space="0" w:color="auto"/>
              <w:bottom w:val="single" w:sz="4" w:space="0" w:color="auto"/>
              <w:right w:val="single" w:sz="4" w:space="0" w:color="auto"/>
            </w:tcBorders>
            <w:vAlign w:val="center"/>
          </w:tcPr>
          <w:p w:rsidR="005F0C67" w:rsidRDefault="004E5C7E">
            <w:pPr>
              <w:snapToGrid w:val="0"/>
              <w:spacing w:line="400" w:lineRule="exact"/>
              <w:jc w:val="center"/>
              <w:rPr>
                <w:rFonts w:ascii="宋体"/>
                <w:szCs w:val="21"/>
              </w:rPr>
            </w:pPr>
            <w:r>
              <w:rPr>
                <w:rFonts w:ascii="宋体" w:hAnsi="宋体"/>
                <w:szCs w:val="21"/>
              </w:rPr>
              <w:t>17</w:t>
            </w:r>
          </w:p>
        </w:tc>
        <w:tc>
          <w:tcPr>
            <w:tcW w:w="8640" w:type="dxa"/>
            <w:tcBorders>
              <w:top w:val="single" w:sz="4" w:space="0" w:color="auto"/>
              <w:left w:val="single" w:sz="4" w:space="0" w:color="auto"/>
              <w:bottom w:val="single" w:sz="4" w:space="0" w:color="auto"/>
            </w:tcBorders>
          </w:tcPr>
          <w:p w:rsidR="005F0C67" w:rsidRDefault="004E5C7E">
            <w:pPr>
              <w:spacing w:line="400" w:lineRule="exact"/>
              <w:rPr>
                <w:rFonts w:ascii="宋体"/>
                <w:szCs w:val="21"/>
              </w:rPr>
            </w:pPr>
            <w:r>
              <w:rPr>
                <w:rFonts w:ascii="宋体" w:hAnsi="宋体" w:hint="eastAsia"/>
                <w:szCs w:val="21"/>
              </w:rPr>
              <w:t>解释：本招标文件的解释权属于招标采购代理机构。</w:t>
            </w:r>
          </w:p>
        </w:tc>
      </w:tr>
    </w:tbl>
    <w:p w:rsidR="005F0C67" w:rsidRDefault="005F0C67">
      <w:pPr>
        <w:pStyle w:val="aff6"/>
        <w:snapToGrid w:val="0"/>
        <w:jc w:val="center"/>
        <w:rPr>
          <w:rFonts w:hAnsi="宋体"/>
          <w:b/>
        </w:rPr>
      </w:pPr>
    </w:p>
    <w:p w:rsidR="005F0C67" w:rsidRDefault="004E5C7E">
      <w:pPr>
        <w:pStyle w:val="aff6"/>
        <w:snapToGrid w:val="0"/>
        <w:jc w:val="center"/>
        <w:rPr>
          <w:rFonts w:hAnsi="宋体"/>
          <w:b/>
          <w:sz w:val="32"/>
          <w:szCs w:val="32"/>
        </w:rPr>
      </w:pPr>
      <w:r>
        <w:rPr>
          <w:rFonts w:hAnsi="宋体"/>
          <w:b/>
        </w:rPr>
        <w:br w:type="page"/>
      </w:r>
      <w:r>
        <w:rPr>
          <w:rFonts w:hAnsi="宋体" w:hint="eastAsia"/>
          <w:b/>
          <w:sz w:val="32"/>
          <w:szCs w:val="32"/>
        </w:rPr>
        <w:lastRenderedPageBreak/>
        <w:t>一、总则</w:t>
      </w:r>
    </w:p>
    <w:p w:rsidR="005F0C67" w:rsidRDefault="004E5C7E">
      <w:pPr>
        <w:snapToGrid w:val="0"/>
        <w:spacing w:line="440" w:lineRule="exact"/>
        <w:ind w:firstLineChars="196" w:firstLine="413"/>
        <w:jc w:val="left"/>
        <w:rPr>
          <w:rFonts w:ascii="宋体"/>
          <w:b/>
          <w:szCs w:val="21"/>
        </w:rPr>
      </w:pPr>
      <w:bookmarkStart w:id="104" w:name="_Toc254970527"/>
      <w:bookmarkStart w:id="105" w:name="_Toc254970668"/>
      <w:r>
        <w:rPr>
          <w:rFonts w:ascii="宋体" w:hAnsi="宋体" w:hint="eastAsia"/>
          <w:b/>
          <w:szCs w:val="21"/>
        </w:rPr>
        <w:t>（一）适用范围</w:t>
      </w:r>
      <w:bookmarkEnd w:id="104"/>
      <w:bookmarkEnd w:id="105"/>
    </w:p>
    <w:p w:rsidR="005F0C67" w:rsidRDefault="004E5C7E">
      <w:pPr>
        <w:snapToGrid w:val="0"/>
        <w:spacing w:line="440" w:lineRule="exact"/>
        <w:ind w:firstLineChars="200" w:firstLine="420"/>
        <w:jc w:val="left"/>
        <w:rPr>
          <w:rFonts w:ascii="宋体"/>
          <w:szCs w:val="21"/>
        </w:rPr>
      </w:pPr>
      <w:r>
        <w:rPr>
          <w:rFonts w:ascii="宋体" w:hAnsi="宋体" w:hint="eastAsia"/>
          <w:szCs w:val="21"/>
        </w:rPr>
        <w:t>本招标文件适用于“正版软件台账专用管理系统及正版软件定制采购项目”项目的招标、投标、评标、定标、验收、合同履约、付款等行为（法律、法规另有规定的，从其规定）。</w:t>
      </w:r>
    </w:p>
    <w:p w:rsidR="005F0C67" w:rsidRDefault="004E5C7E">
      <w:pPr>
        <w:snapToGrid w:val="0"/>
        <w:spacing w:line="440" w:lineRule="exact"/>
        <w:ind w:firstLineChars="147" w:firstLine="310"/>
        <w:jc w:val="left"/>
        <w:rPr>
          <w:rFonts w:ascii="宋体"/>
          <w:b/>
          <w:szCs w:val="21"/>
        </w:rPr>
      </w:pPr>
      <w:bookmarkStart w:id="106" w:name="_Toc254970528"/>
      <w:bookmarkStart w:id="107" w:name="_Toc254970669"/>
      <w:r>
        <w:rPr>
          <w:rFonts w:ascii="宋体" w:hAnsi="宋体" w:hint="eastAsia"/>
          <w:b/>
          <w:szCs w:val="21"/>
        </w:rPr>
        <w:t>（二）定义</w:t>
      </w:r>
      <w:bookmarkEnd w:id="106"/>
      <w:bookmarkEnd w:id="107"/>
    </w:p>
    <w:p w:rsidR="005F0C67" w:rsidRDefault="004E5C7E">
      <w:pPr>
        <w:snapToGrid w:val="0"/>
        <w:spacing w:line="440" w:lineRule="exact"/>
        <w:ind w:firstLineChars="200" w:firstLine="420"/>
        <w:jc w:val="left"/>
        <w:rPr>
          <w:rFonts w:ascii="宋体"/>
          <w:szCs w:val="21"/>
        </w:rPr>
      </w:pPr>
      <w:r>
        <w:rPr>
          <w:rFonts w:ascii="宋体" w:hAnsi="宋体"/>
          <w:szCs w:val="21"/>
        </w:rPr>
        <w:t>1.</w:t>
      </w:r>
      <w:r>
        <w:rPr>
          <w:rFonts w:ascii="宋体" w:hAnsi="宋体" w:hint="eastAsia"/>
          <w:szCs w:val="21"/>
        </w:rPr>
        <w:t>招标采购单位系指组织本次招标的采购人和代理机构。</w:t>
      </w:r>
    </w:p>
    <w:p w:rsidR="005F0C67" w:rsidRDefault="004E5C7E">
      <w:pPr>
        <w:snapToGrid w:val="0"/>
        <w:spacing w:line="440" w:lineRule="exact"/>
        <w:ind w:firstLineChars="200" w:firstLine="420"/>
        <w:jc w:val="left"/>
        <w:rPr>
          <w:rFonts w:ascii="宋体"/>
          <w:szCs w:val="21"/>
        </w:rPr>
      </w:pPr>
      <w:r>
        <w:rPr>
          <w:rFonts w:ascii="宋体" w:hAnsi="宋体"/>
          <w:szCs w:val="21"/>
        </w:rPr>
        <w:t>2.</w:t>
      </w:r>
      <w:r>
        <w:rPr>
          <w:rFonts w:ascii="宋体" w:hAnsi="宋体" w:hint="eastAsia"/>
          <w:szCs w:val="21"/>
        </w:rPr>
        <w:t>“投标人”系指向招标方提交投标文件的单位或自然人。</w:t>
      </w:r>
    </w:p>
    <w:p w:rsidR="005F0C67" w:rsidRDefault="004E5C7E">
      <w:pPr>
        <w:snapToGrid w:val="0"/>
        <w:spacing w:line="440" w:lineRule="exact"/>
        <w:ind w:firstLineChars="200" w:firstLine="420"/>
        <w:jc w:val="left"/>
        <w:rPr>
          <w:rFonts w:ascii="宋体"/>
          <w:szCs w:val="21"/>
        </w:rPr>
      </w:pPr>
      <w:r>
        <w:rPr>
          <w:rFonts w:ascii="宋体" w:hAnsi="宋体"/>
          <w:szCs w:val="21"/>
        </w:rPr>
        <w:t>3.</w:t>
      </w:r>
      <w:r>
        <w:rPr>
          <w:rFonts w:ascii="宋体" w:hAnsi="宋体" w:hint="eastAsia"/>
          <w:szCs w:val="21"/>
        </w:rPr>
        <w:t>“产品”系指供方按招标文件规定，须向采购人提供的一切设备、保险、税金、备品备件、工具、手册及其它有关技术资料和材料。</w:t>
      </w:r>
    </w:p>
    <w:p w:rsidR="005F0C67" w:rsidRDefault="004E5C7E">
      <w:pPr>
        <w:snapToGrid w:val="0"/>
        <w:spacing w:line="440" w:lineRule="exact"/>
        <w:ind w:firstLineChars="200" w:firstLine="420"/>
        <w:jc w:val="left"/>
        <w:rPr>
          <w:rFonts w:ascii="宋体"/>
          <w:szCs w:val="21"/>
        </w:rPr>
      </w:pPr>
      <w:r>
        <w:rPr>
          <w:rFonts w:ascii="宋体" w:hAnsi="宋体"/>
          <w:szCs w:val="21"/>
        </w:rPr>
        <w:t>4.</w:t>
      </w:r>
      <w:r>
        <w:rPr>
          <w:rFonts w:ascii="宋体" w:hAnsi="宋体" w:hint="eastAsia"/>
          <w:szCs w:val="21"/>
        </w:rPr>
        <w:t>“服务”系指招标文件规定投标人须承担的安装、调试、技术协助、校准、培训、技术指导以及其他类似的义务。</w:t>
      </w:r>
    </w:p>
    <w:p w:rsidR="005F0C67" w:rsidRDefault="004E5C7E">
      <w:pPr>
        <w:snapToGrid w:val="0"/>
        <w:spacing w:line="440" w:lineRule="exact"/>
        <w:ind w:firstLineChars="200" w:firstLine="420"/>
        <w:jc w:val="left"/>
        <w:rPr>
          <w:rFonts w:ascii="宋体"/>
          <w:szCs w:val="21"/>
        </w:rPr>
      </w:pPr>
      <w:r>
        <w:rPr>
          <w:rFonts w:ascii="宋体" w:hAnsi="宋体"/>
          <w:szCs w:val="21"/>
        </w:rPr>
        <w:t>5.</w:t>
      </w:r>
      <w:r>
        <w:rPr>
          <w:rFonts w:ascii="宋体" w:hAnsi="宋体" w:hint="eastAsia"/>
          <w:szCs w:val="21"/>
        </w:rPr>
        <w:t>“项目”系指投标人按招标文件规定向采购人提供的产品和服务。</w:t>
      </w:r>
    </w:p>
    <w:p w:rsidR="005F0C67" w:rsidRDefault="004E5C7E">
      <w:pPr>
        <w:snapToGrid w:val="0"/>
        <w:spacing w:line="440" w:lineRule="exact"/>
        <w:ind w:firstLineChars="200" w:firstLine="420"/>
        <w:jc w:val="left"/>
        <w:rPr>
          <w:rFonts w:ascii="宋体"/>
          <w:szCs w:val="21"/>
        </w:rPr>
      </w:pPr>
      <w:r>
        <w:rPr>
          <w:rFonts w:ascii="宋体" w:hAnsi="宋体"/>
          <w:szCs w:val="21"/>
        </w:rPr>
        <w:t>6.</w:t>
      </w:r>
      <w:r>
        <w:rPr>
          <w:rFonts w:ascii="宋体" w:hAnsi="宋体" w:hint="eastAsia"/>
          <w:szCs w:val="21"/>
        </w:rPr>
        <w:t>“书面形式”包括信函、传真、电子邮件等。</w:t>
      </w:r>
    </w:p>
    <w:p w:rsidR="005F0C67" w:rsidRDefault="004E5C7E">
      <w:pPr>
        <w:widowControl/>
        <w:shd w:val="clear" w:color="auto" w:fill="FFFFFF"/>
        <w:spacing w:line="440" w:lineRule="exact"/>
        <w:ind w:firstLineChars="200" w:firstLine="420"/>
        <w:jc w:val="left"/>
        <w:rPr>
          <w:rFonts w:ascii="宋体" w:cs="宋体"/>
          <w:kern w:val="0"/>
          <w:szCs w:val="21"/>
        </w:rPr>
      </w:pPr>
      <w:bookmarkStart w:id="108" w:name="_Toc254970529"/>
      <w:bookmarkStart w:id="109" w:name="_Toc254970670"/>
      <w:r>
        <w:rPr>
          <w:rFonts w:ascii="宋体" w:hAnsi="宋体" w:cs="Tahoma"/>
          <w:kern w:val="0"/>
          <w:szCs w:val="21"/>
        </w:rPr>
        <w:t>7.</w:t>
      </w:r>
      <w:r>
        <w:rPr>
          <w:rFonts w:ascii="宋体" w:hAnsi="宋体" w:cs="Tahoma" w:hint="eastAsia"/>
          <w:kern w:val="0"/>
          <w:szCs w:val="21"/>
        </w:rPr>
        <w:t>有下列情形之一的视为投标人相互串通，投标文件将视为无效：</w:t>
      </w:r>
    </w:p>
    <w:p w:rsidR="005F0C67" w:rsidRDefault="004E5C7E">
      <w:pPr>
        <w:widowControl/>
        <w:shd w:val="clear" w:color="auto" w:fill="FFFFFF"/>
        <w:spacing w:line="440" w:lineRule="exact"/>
        <w:ind w:firstLine="640"/>
        <w:jc w:val="left"/>
        <w:rPr>
          <w:rFonts w:ascii="宋体" w:cs="Tahoma"/>
          <w:kern w:val="0"/>
          <w:szCs w:val="21"/>
        </w:rPr>
      </w:pPr>
      <w:r>
        <w:rPr>
          <w:rFonts w:ascii="宋体" w:hAnsi="宋体" w:cs="Tahoma" w:hint="eastAsia"/>
          <w:kern w:val="0"/>
          <w:szCs w:val="21"/>
        </w:rPr>
        <w:t>（</w:t>
      </w:r>
      <w:r>
        <w:rPr>
          <w:rFonts w:ascii="宋体" w:hAnsi="宋体" w:cs="Tahoma"/>
          <w:kern w:val="0"/>
          <w:szCs w:val="21"/>
        </w:rPr>
        <w:t>1</w:t>
      </w:r>
      <w:r>
        <w:rPr>
          <w:rFonts w:ascii="宋体" w:hAnsi="宋体" w:cs="Tahoma" w:hint="eastAsia"/>
          <w:kern w:val="0"/>
          <w:szCs w:val="21"/>
        </w:rPr>
        <w:t>）不同投标人的投标文件由同一单位或者个人编制；</w:t>
      </w:r>
    </w:p>
    <w:p w:rsidR="005F0C67" w:rsidRDefault="004E5C7E">
      <w:pPr>
        <w:widowControl/>
        <w:shd w:val="clear" w:color="auto" w:fill="FFFFFF"/>
        <w:spacing w:line="440" w:lineRule="exact"/>
        <w:ind w:firstLine="640"/>
        <w:jc w:val="left"/>
        <w:rPr>
          <w:rFonts w:ascii="宋体" w:cs="宋体"/>
          <w:kern w:val="0"/>
          <w:szCs w:val="21"/>
        </w:rPr>
      </w:pPr>
      <w:r>
        <w:rPr>
          <w:rFonts w:ascii="宋体" w:hAnsi="宋体" w:cs="Tahoma" w:hint="eastAsia"/>
          <w:kern w:val="0"/>
          <w:szCs w:val="21"/>
        </w:rPr>
        <w:t>（</w:t>
      </w:r>
      <w:r>
        <w:rPr>
          <w:rFonts w:ascii="宋体" w:hAnsi="宋体" w:cs="Tahoma"/>
          <w:kern w:val="0"/>
          <w:szCs w:val="21"/>
        </w:rPr>
        <w:t>2</w:t>
      </w:r>
      <w:r>
        <w:rPr>
          <w:rFonts w:ascii="宋体" w:hAnsi="宋体" w:cs="Tahoma" w:hint="eastAsia"/>
          <w:kern w:val="0"/>
          <w:szCs w:val="21"/>
        </w:rPr>
        <w:t>）不同投标人委托同一单位或者个人办理投标事宜</w:t>
      </w:r>
      <w:r>
        <w:rPr>
          <w:rFonts w:ascii="宋体" w:hAnsi="宋体" w:cs="Tahoma"/>
          <w:kern w:val="0"/>
          <w:szCs w:val="21"/>
        </w:rPr>
        <w:t>;</w:t>
      </w:r>
    </w:p>
    <w:p w:rsidR="005F0C67" w:rsidRDefault="004E5C7E">
      <w:pPr>
        <w:widowControl/>
        <w:shd w:val="clear" w:color="auto" w:fill="FFFFFF"/>
        <w:spacing w:line="440" w:lineRule="exact"/>
        <w:ind w:firstLine="640"/>
        <w:jc w:val="left"/>
        <w:rPr>
          <w:rFonts w:ascii="宋体" w:cs="宋体"/>
          <w:kern w:val="0"/>
          <w:szCs w:val="21"/>
        </w:rPr>
      </w:pPr>
      <w:r>
        <w:rPr>
          <w:rFonts w:ascii="宋体" w:hAnsi="宋体" w:cs="Tahoma" w:hint="eastAsia"/>
          <w:kern w:val="0"/>
          <w:szCs w:val="21"/>
        </w:rPr>
        <w:t>（</w:t>
      </w:r>
      <w:r>
        <w:rPr>
          <w:rFonts w:ascii="宋体" w:hAnsi="宋体" w:cs="Tahoma"/>
          <w:kern w:val="0"/>
          <w:szCs w:val="21"/>
        </w:rPr>
        <w:t>3</w:t>
      </w:r>
      <w:r>
        <w:rPr>
          <w:rFonts w:ascii="宋体" w:hAnsi="宋体" w:cs="Tahoma" w:hint="eastAsia"/>
          <w:kern w:val="0"/>
          <w:szCs w:val="21"/>
        </w:rPr>
        <w:t>）不同的投标人的投标文件载明的项目管理员为同一个人</w:t>
      </w:r>
      <w:r>
        <w:rPr>
          <w:rFonts w:ascii="宋体" w:hAnsi="宋体" w:cs="Tahoma"/>
          <w:kern w:val="0"/>
          <w:szCs w:val="21"/>
        </w:rPr>
        <w:t>;</w:t>
      </w:r>
    </w:p>
    <w:p w:rsidR="005F0C67" w:rsidRDefault="004E5C7E">
      <w:pPr>
        <w:widowControl/>
        <w:shd w:val="clear" w:color="auto" w:fill="FFFFFF"/>
        <w:spacing w:line="440" w:lineRule="exact"/>
        <w:ind w:firstLine="640"/>
        <w:jc w:val="left"/>
        <w:rPr>
          <w:rFonts w:ascii="宋体" w:cs="宋体"/>
          <w:kern w:val="0"/>
          <w:szCs w:val="21"/>
        </w:rPr>
      </w:pPr>
      <w:r>
        <w:rPr>
          <w:rFonts w:ascii="宋体" w:hAnsi="宋体" w:cs="Tahoma" w:hint="eastAsia"/>
          <w:kern w:val="0"/>
          <w:szCs w:val="21"/>
        </w:rPr>
        <w:t>（</w:t>
      </w:r>
      <w:r>
        <w:rPr>
          <w:rFonts w:ascii="宋体" w:hAnsi="宋体" w:cs="Tahoma"/>
          <w:kern w:val="0"/>
          <w:szCs w:val="21"/>
        </w:rPr>
        <w:t>4</w:t>
      </w:r>
      <w:r>
        <w:rPr>
          <w:rFonts w:ascii="宋体" w:hAnsi="宋体" w:cs="Tahoma" w:hint="eastAsia"/>
          <w:kern w:val="0"/>
          <w:szCs w:val="21"/>
        </w:rPr>
        <w:t>）不同投标人的投标文件异常一致或投标报价呈规律性差异</w:t>
      </w:r>
      <w:r>
        <w:rPr>
          <w:rFonts w:ascii="宋体" w:hAnsi="宋体" w:cs="Tahoma"/>
          <w:kern w:val="0"/>
          <w:szCs w:val="21"/>
        </w:rPr>
        <w:t>;</w:t>
      </w:r>
    </w:p>
    <w:p w:rsidR="005F0C67" w:rsidRDefault="004E5C7E">
      <w:pPr>
        <w:widowControl/>
        <w:shd w:val="clear" w:color="auto" w:fill="FFFFFF"/>
        <w:spacing w:line="440" w:lineRule="exact"/>
        <w:ind w:firstLine="640"/>
        <w:jc w:val="left"/>
        <w:rPr>
          <w:rFonts w:ascii="宋体" w:cs="宋体"/>
          <w:kern w:val="0"/>
          <w:szCs w:val="21"/>
        </w:rPr>
      </w:pPr>
      <w:r>
        <w:rPr>
          <w:rFonts w:ascii="宋体" w:hAnsi="宋体" w:cs="Tahoma" w:hint="eastAsia"/>
          <w:kern w:val="0"/>
          <w:szCs w:val="21"/>
        </w:rPr>
        <w:t>（</w:t>
      </w:r>
      <w:r>
        <w:rPr>
          <w:rFonts w:ascii="宋体" w:hAnsi="宋体" w:cs="Tahoma"/>
          <w:kern w:val="0"/>
          <w:szCs w:val="21"/>
        </w:rPr>
        <w:t>5</w:t>
      </w:r>
      <w:r>
        <w:rPr>
          <w:rFonts w:ascii="宋体" w:hAnsi="宋体" w:cs="Tahoma" w:hint="eastAsia"/>
          <w:kern w:val="0"/>
          <w:szCs w:val="21"/>
        </w:rPr>
        <w:t>）不同投标人的投标文件相互混装</w:t>
      </w:r>
      <w:r>
        <w:rPr>
          <w:rFonts w:ascii="宋体" w:hAnsi="宋体" w:cs="Tahoma"/>
          <w:kern w:val="0"/>
          <w:szCs w:val="21"/>
        </w:rPr>
        <w:t>;</w:t>
      </w:r>
    </w:p>
    <w:p w:rsidR="005F0C67" w:rsidRDefault="004E5C7E">
      <w:pPr>
        <w:widowControl/>
        <w:shd w:val="clear" w:color="auto" w:fill="FFFFFF"/>
        <w:spacing w:line="440" w:lineRule="exact"/>
        <w:ind w:firstLine="640"/>
        <w:jc w:val="left"/>
        <w:rPr>
          <w:rFonts w:ascii="宋体" w:cs="宋体"/>
          <w:kern w:val="0"/>
          <w:szCs w:val="21"/>
        </w:rPr>
      </w:pPr>
      <w:r>
        <w:rPr>
          <w:rFonts w:ascii="宋体" w:hAnsi="宋体" w:cs="Tahoma" w:hint="eastAsia"/>
          <w:kern w:val="0"/>
          <w:szCs w:val="21"/>
        </w:rPr>
        <w:t>（</w:t>
      </w:r>
      <w:r>
        <w:rPr>
          <w:rFonts w:ascii="宋体" w:hAnsi="宋体" w:cs="Tahoma"/>
          <w:kern w:val="0"/>
          <w:szCs w:val="21"/>
        </w:rPr>
        <w:t>6</w:t>
      </w:r>
      <w:r>
        <w:rPr>
          <w:rFonts w:ascii="宋体" w:hAnsi="宋体" w:cs="Tahoma" w:hint="eastAsia"/>
          <w:kern w:val="0"/>
          <w:szCs w:val="21"/>
        </w:rPr>
        <w:t>）不同投标人的投标保证金从同一单位或者个人账户转出。</w:t>
      </w:r>
    </w:p>
    <w:p w:rsidR="005F0C67" w:rsidRDefault="004E5C7E">
      <w:pPr>
        <w:snapToGrid w:val="0"/>
        <w:spacing w:line="440" w:lineRule="exact"/>
        <w:ind w:firstLineChars="200" w:firstLine="420"/>
        <w:jc w:val="left"/>
        <w:rPr>
          <w:rFonts w:ascii="宋体"/>
          <w:szCs w:val="21"/>
        </w:rPr>
      </w:pPr>
      <w:r>
        <w:rPr>
          <w:rFonts w:ascii="宋体" w:hAnsi="宋体"/>
          <w:szCs w:val="21"/>
        </w:rPr>
        <w:t>8.</w:t>
      </w:r>
      <w:r>
        <w:rPr>
          <w:rFonts w:ascii="宋体" w:hAnsi="宋体" w:hint="eastAsia"/>
          <w:szCs w:val="21"/>
        </w:rPr>
        <w:t>“</w:t>
      </w:r>
      <w:r>
        <w:rPr>
          <w:rFonts w:ascii="宋体" w:cs="宋体" w:hint="eastAsia"/>
          <w:kern w:val="0"/>
          <w:szCs w:val="21"/>
        </w:rPr>
        <w:t>★</w:t>
      </w:r>
      <w:r>
        <w:rPr>
          <w:rFonts w:ascii="宋体" w:hAnsi="宋体" w:hint="eastAsia"/>
          <w:szCs w:val="21"/>
        </w:rPr>
        <w:t>”系指实质性要求条款。</w:t>
      </w:r>
    </w:p>
    <w:p w:rsidR="005F0C67" w:rsidRDefault="004E5C7E">
      <w:pPr>
        <w:snapToGrid w:val="0"/>
        <w:spacing w:line="440" w:lineRule="exact"/>
        <w:ind w:firstLineChars="196" w:firstLine="413"/>
        <w:jc w:val="left"/>
        <w:rPr>
          <w:rFonts w:ascii="宋体"/>
          <w:b/>
          <w:szCs w:val="21"/>
        </w:rPr>
      </w:pPr>
      <w:r>
        <w:rPr>
          <w:rFonts w:ascii="宋体" w:hAnsi="宋体" w:hint="eastAsia"/>
          <w:b/>
          <w:szCs w:val="21"/>
        </w:rPr>
        <w:t>（三）招标方式</w:t>
      </w:r>
      <w:bookmarkEnd w:id="108"/>
      <w:bookmarkEnd w:id="109"/>
    </w:p>
    <w:p w:rsidR="005F0C67" w:rsidRDefault="004E5C7E">
      <w:pPr>
        <w:snapToGrid w:val="0"/>
        <w:spacing w:line="440" w:lineRule="exact"/>
        <w:ind w:firstLineChars="200" w:firstLine="420"/>
        <w:jc w:val="left"/>
        <w:rPr>
          <w:rFonts w:ascii="宋体"/>
          <w:szCs w:val="21"/>
        </w:rPr>
      </w:pPr>
      <w:r>
        <w:rPr>
          <w:rFonts w:ascii="宋体" w:hAnsi="宋体" w:hint="eastAsia"/>
          <w:szCs w:val="21"/>
        </w:rPr>
        <w:t>公开招标方式。</w:t>
      </w:r>
    </w:p>
    <w:p w:rsidR="005F0C67" w:rsidRDefault="004E5C7E">
      <w:pPr>
        <w:snapToGrid w:val="0"/>
        <w:spacing w:line="440" w:lineRule="exact"/>
        <w:ind w:firstLineChars="196" w:firstLine="413"/>
        <w:jc w:val="left"/>
        <w:rPr>
          <w:rFonts w:ascii="宋体"/>
          <w:b/>
          <w:szCs w:val="21"/>
        </w:rPr>
      </w:pPr>
      <w:bookmarkStart w:id="110" w:name="_Toc254970530"/>
      <w:bookmarkStart w:id="111" w:name="_Toc254970671"/>
      <w:r>
        <w:rPr>
          <w:rFonts w:ascii="宋体" w:hAnsi="宋体" w:hint="eastAsia"/>
          <w:b/>
          <w:szCs w:val="21"/>
        </w:rPr>
        <w:t>（四）投标委托</w:t>
      </w:r>
      <w:bookmarkEnd w:id="110"/>
      <w:bookmarkEnd w:id="111"/>
    </w:p>
    <w:p w:rsidR="005F0C67" w:rsidRDefault="004E5C7E">
      <w:pPr>
        <w:pStyle w:val="aff5"/>
        <w:snapToGrid w:val="0"/>
        <w:spacing w:line="440" w:lineRule="exact"/>
        <w:ind w:firstLineChars="200" w:firstLine="420"/>
        <w:jc w:val="left"/>
        <w:rPr>
          <w:rFonts w:ascii="宋体" w:eastAsia="宋体" w:hAnsi="宋体"/>
          <w:sz w:val="21"/>
          <w:szCs w:val="21"/>
        </w:rPr>
      </w:pPr>
      <w:r>
        <w:rPr>
          <w:rFonts w:ascii="宋体" w:eastAsia="宋体" w:hAnsi="宋体" w:hint="eastAsia"/>
          <w:sz w:val="21"/>
          <w:szCs w:val="21"/>
        </w:rPr>
        <w:t>投标人代表须携带法定代表人身份证明书及有效身份证件。如投标人代表不是法定代表人，须有法定代表人出具的授权委托书（正本用原件，副本用复印件，格式见第四部分）。</w:t>
      </w:r>
    </w:p>
    <w:p w:rsidR="005F0C67" w:rsidRDefault="004E5C7E">
      <w:pPr>
        <w:snapToGrid w:val="0"/>
        <w:spacing w:line="440" w:lineRule="exact"/>
        <w:ind w:firstLineChars="196" w:firstLine="413"/>
        <w:jc w:val="left"/>
        <w:rPr>
          <w:rFonts w:ascii="宋体"/>
          <w:b/>
          <w:szCs w:val="21"/>
        </w:rPr>
      </w:pPr>
      <w:bookmarkStart w:id="112" w:name="_Toc254970531"/>
      <w:bookmarkStart w:id="113" w:name="_Toc254970672"/>
      <w:r>
        <w:rPr>
          <w:rFonts w:ascii="宋体" w:hAnsi="宋体" w:hint="eastAsia"/>
          <w:b/>
          <w:szCs w:val="21"/>
        </w:rPr>
        <w:t>（五）投标费用</w:t>
      </w:r>
      <w:bookmarkEnd w:id="112"/>
      <w:bookmarkEnd w:id="113"/>
    </w:p>
    <w:p w:rsidR="005F0C67" w:rsidRDefault="004E5C7E">
      <w:pPr>
        <w:snapToGrid w:val="0"/>
        <w:spacing w:line="440" w:lineRule="exact"/>
        <w:ind w:firstLineChars="200" w:firstLine="420"/>
        <w:jc w:val="left"/>
        <w:rPr>
          <w:rFonts w:ascii="宋体"/>
          <w:szCs w:val="21"/>
        </w:rPr>
      </w:pPr>
      <w:r>
        <w:rPr>
          <w:rFonts w:ascii="宋体" w:hAnsi="宋体" w:hint="eastAsia"/>
          <w:szCs w:val="21"/>
        </w:rPr>
        <w:t>不论投标结果如何，投标人均应自行承担所有与投标有关的全部费用（招标文件有相关的规定除外）。</w:t>
      </w:r>
    </w:p>
    <w:p w:rsidR="005F0C67" w:rsidRDefault="004E5C7E">
      <w:pPr>
        <w:snapToGrid w:val="0"/>
        <w:spacing w:line="440" w:lineRule="exact"/>
        <w:ind w:firstLineChars="196" w:firstLine="413"/>
        <w:rPr>
          <w:rFonts w:ascii="宋体" w:cs="宋体"/>
          <w:b/>
          <w:kern w:val="0"/>
          <w:szCs w:val="21"/>
        </w:rPr>
      </w:pPr>
      <w:r>
        <w:rPr>
          <w:rFonts w:ascii="宋体" w:hAnsi="宋体" w:hint="eastAsia"/>
          <w:b/>
          <w:szCs w:val="21"/>
        </w:rPr>
        <w:t>（六）</w:t>
      </w:r>
      <w:r>
        <w:rPr>
          <w:rFonts w:ascii="宋体" w:hAnsi="宋体" w:cs="宋体" w:hint="eastAsia"/>
          <w:b/>
          <w:kern w:val="0"/>
          <w:szCs w:val="21"/>
        </w:rPr>
        <w:t>专业分包：本项目</w:t>
      </w:r>
      <w:r>
        <w:rPr>
          <w:rFonts w:ascii="宋体" w:hAnsi="宋体" w:cs="宋体" w:hint="eastAsia"/>
          <w:b/>
          <w:kern w:val="0"/>
          <w:szCs w:val="21"/>
          <w:u w:val="single"/>
        </w:rPr>
        <w:t>不可以</w:t>
      </w:r>
      <w:r>
        <w:rPr>
          <w:rFonts w:ascii="宋体" w:hAnsi="宋体" w:cs="宋体" w:hint="eastAsia"/>
          <w:b/>
          <w:kern w:val="0"/>
          <w:szCs w:val="21"/>
        </w:rPr>
        <w:t>将</w:t>
      </w:r>
      <w:r>
        <w:rPr>
          <w:rFonts w:ascii="宋体" w:hAnsi="宋体" w:cs="宋体" w:hint="eastAsia"/>
          <w:kern w:val="0"/>
          <w:szCs w:val="21"/>
        </w:rPr>
        <w:t>非主体、非关键性工作分包。</w:t>
      </w:r>
    </w:p>
    <w:p w:rsidR="005F0C67" w:rsidRDefault="004E5C7E">
      <w:pPr>
        <w:snapToGrid w:val="0"/>
        <w:spacing w:line="440" w:lineRule="exact"/>
        <w:ind w:firstLineChars="196" w:firstLine="413"/>
        <w:jc w:val="left"/>
        <w:rPr>
          <w:rFonts w:ascii="宋体"/>
          <w:b/>
          <w:szCs w:val="21"/>
        </w:rPr>
      </w:pPr>
      <w:bookmarkStart w:id="114" w:name="_Toc254970673"/>
      <w:bookmarkStart w:id="115" w:name="_Toc254970532"/>
      <w:r>
        <w:rPr>
          <w:rFonts w:ascii="宋体" w:hAnsi="宋体" w:hint="eastAsia"/>
          <w:b/>
          <w:szCs w:val="21"/>
        </w:rPr>
        <w:t>（七）特别说明：</w:t>
      </w:r>
      <w:bookmarkEnd w:id="114"/>
      <w:bookmarkEnd w:id="115"/>
    </w:p>
    <w:p w:rsidR="005F0C67" w:rsidRDefault="004E5C7E">
      <w:pPr>
        <w:widowControl/>
        <w:spacing w:line="440" w:lineRule="exact"/>
        <w:ind w:firstLine="405"/>
        <w:rPr>
          <w:rFonts w:ascii="宋体" w:cs="宋体"/>
          <w:kern w:val="0"/>
          <w:szCs w:val="21"/>
        </w:rPr>
      </w:pPr>
      <w:bookmarkStart w:id="116" w:name="_Toc254970674"/>
      <w:bookmarkStart w:id="117" w:name="_Toc254970533"/>
      <w:r>
        <w:rPr>
          <w:rFonts w:ascii="宋体" w:hAnsi="宋体"/>
          <w:szCs w:val="21"/>
        </w:rPr>
        <w:t>1.</w:t>
      </w:r>
      <w:r>
        <w:rPr>
          <w:rFonts w:ascii="宋体" w:hAnsi="宋体" w:cs="宋体" w:hint="eastAsia"/>
          <w:kern w:val="0"/>
          <w:szCs w:val="21"/>
        </w:rPr>
        <w:t>提供相同品牌产品且通过资格审查、符合性审查的不同投标人参加同一合同项下投标的，按一家投标人计算，评审后得分最高的同品牌投标人获得中标人推荐资格；评审得分相同的，按照评委抽签的方式确定一个投标人获得中标人推荐资格，其他同品牌投标人不作为中标候选人。</w:t>
      </w:r>
    </w:p>
    <w:p w:rsidR="005F0C67" w:rsidRDefault="004E5C7E">
      <w:pPr>
        <w:widowControl/>
        <w:shd w:val="clear" w:color="auto" w:fill="FFFFFF"/>
        <w:spacing w:line="440" w:lineRule="exact"/>
        <w:ind w:firstLine="640"/>
        <w:jc w:val="left"/>
        <w:rPr>
          <w:rFonts w:ascii="宋体" w:cs="Tahoma"/>
          <w:kern w:val="0"/>
          <w:szCs w:val="21"/>
        </w:rPr>
      </w:pPr>
      <w:r>
        <w:rPr>
          <w:rFonts w:ascii="宋体" w:hAnsi="宋体" w:cs="Tahoma" w:hint="eastAsia"/>
          <w:kern w:val="0"/>
          <w:szCs w:val="21"/>
        </w:rPr>
        <w:lastRenderedPageBreak/>
        <w:t>非单一产品采购项目中，多家投标人提供的核心产品品牌相同的，视为提供相同品牌产品。</w:t>
      </w:r>
    </w:p>
    <w:p w:rsidR="005F0C67" w:rsidRDefault="004E5C7E">
      <w:pPr>
        <w:widowControl/>
        <w:spacing w:line="440" w:lineRule="exact"/>
        <w:ind w:firstLineChars="200" w:firstLine="420"/>
        <w:jc w:val="left"/>
        <w:rPr>
          <w:rFonts w:ascii="宋体"/>
          <w:szCs w:val="21"/>
        </w:rPr>
      </w:pPr>
      <w:r>
        <w:rPr>
          <w:rFonts w:ascii="宋体" w:hAnsi="宋体"/>
          <w:szCs w:val="21"/>
        </w:rPr>
        <w:t>2.</w:t>
      </w:r>
      <w:r>
        <w:rPr>
          <w:rFonts w:ascii="宋体" w:hAnsi="宋体" w:hint="eastAsia"/>
          <w:szCs w:val="21"/>
        </w:rPr>
        <w:t>投标人投标所使用的资格、信誉、荣誉、业绩与企业认证必须为本法人所拥有。投标人投标所使用的采购项目实施人员必须为本法人员工（或必须为本法人或控股公司正式员工）。</w:t>
      </w:r>
    </w:p>
    <w:p w:rsidR="005F0C67" w:rsidRDefault="004E5C7E">
      <w:pPr>
        <w:pStyle w:val="aff6"/>
        <w:snapToGrid w:val="0"/>
        <w:spacing w:line="440" w:lineRule="exact"/>
        <w:ind w:firstLineChars="200" w:firstLine="420"/>
        <w:rPr>
          <w:rFonts w:hAnsi="宋体"/>
        </w:rPr>
      </w:pPr>
      <w:r>
        <w:rPr>
          <w:rFonts w:hAnsi="宋体"/>
        </w:rPr>
        <w:t>3.</w:t>
      </w:r>
      <w:r>
        <w:rPr>
          <w:rFonts w:hAnsi="宋体" w:hint="eastAsia"/>
        </w:rPr>
        <w:t>投标人应仔细阅读招标文件的所有内容，按照招标文件的要求提交投标文件，并对所提供的全部资料的真实性承担法律责任。</w:t>
      </w:r>
    </w:p>
    <w:p w:rsidR="005F0C67" w:rsidRDefault="004E5C7E">
      <w:pPr>
        <w:pStyle w:val="aff6"/>
        <w:snapToGrid w:val="0"/>
        <w:spacing w:line="440" w:lineRule="exact"/>
        <w:ind w:firstLineChars="200" w:firstLine="420"/>
        <w:rPr>
          <w:rFonts w:hAnsi="宋体"/>
        </w:rPr>
      </w:pPr>
      <w:r>
        <w:rPr>
          <w:rFonts w:hAnsi="宋体"/>
        </w:rPr>
        <w:t>4.</w:t>
      </w:r>
      <w:r>
        <w:rPr>
          <w:rFonts w:hAnsi="宋体" w:hint="eastAsia"/>
        </w:rPr>
        <w:t>投标人在投标活动中提供任何虚假材料</w:t>
      </w:r>
      <w:r>
        <w:rPr>
          <w:rFonts w:hAnsi="宋体"/>
        </w:rPr>
        <w:t>,</w:t>
      </w:r>
      <w:r>
        <w:rPr>
          <w:rFonts w:hAnsi="宋体" w:hint="eastAsia"/>
        </w:rPr>
        <w:t>其投标无效，并报监管部门查处；中标后发现的</w:t>
      </w:r>
      <w:r>
        <w:rPr>
          <w:rFonts w:hAnsi="宋体"/>
        </w:rPr>
        <w:t>,</w:t>
      </w:r>
      <w:r>
        <w:rPr>
          <w:rFonts w:hAnsi="宋体" w:hint="eastAsia"/>
        </w:rPr>
        <w:t>中标人须依照《中华人民共和国消费者权益保护法》第</w:t>
      </w:r>
      <w:r>
        <w:rPr>
          <w:rFonts w:hAnsi="宋体"/>
        </w:rPr>
        <w:t>49</w:t>
      </w:r>
      <w:r>
        <w:rPr>
          <w:rFonts w:hAnsi="宋体" w:hint="eastAsia"/>
        </w:rPr>
        <w:t>条之规定双倍赔偿采购人，且民事赔偿并不免除违法投标人的行政与刑事责任。</w:t>
      </w:r>
    </w:p>
    <w:p w:rsidR="005F0C67" w:rsidRDefault="004E5C7E">
      <w:pPr>
        <w:pStyle w:val="aff6"/>
        <w:spacing w:line="440" w:lineRule="exact"/>
        <w:ind w:firstLineChars="200" w:firstLine="420"/>
        <w:rPr>
          <w:rFonts w:hAnsi="宋体"/>
        </w:rPr>
      </w:pPr>
      <w:r>
        <w:rPr>
          <w:rFonts w:hAnsi="宋体"/>
        </w:rPr>
        <w:t>5.</w:t>
      </w:r>
      <w:r>
        <w:rPr>
          <w:rFonts w:hAnsi="宋体" w:hint="eastAsia"/>
        </w:rPr>
        <w:t>投标截止时间结束后参加投标的供应商不足三家的</w:t>
      </w:r>
      <w:r>
        <w:rPr>
          <w:rFonts w:hAnsi="宋体"/>
        </w:rPr>
        <w:t>,</w:t>
      </w:r>
      <w:r>
        <w:rPr>
          <w:rFonts w:hAnsi="宋体" w:hint="eastAsia"/>
        </w:rPr>
        <w:t>不予开标，此时将按《政府采购货物和服务招标投标管理办法》（中华人民共和国财政部第</w:t>
      </w:r>
      <w:r>
        <w:rPr>
          <w:rFonts w:hAnsi="宋体"/>
        </w:rPr>
        <w:t>87</w:t>
      </w:r>
      <w:r>
        <w:rPr>
          <w:rFonts w:hAnsi="宋体" w:hint="eastAsia"/>
        </w:rPr>
        <w:t>号令）第</w:t>
      </w:r>
      <w:r>
        <w:rPr>
          <w:rFonts w:hAnsi="宋体"/>
        </w:rPr>
        <w:t>43</w:t>
      </w:r>
      <w:r>
        <w:rPr>
          <w:rFonts w:hAnsi="宋体" w:hint="eastAsia"/>
        </w:rPr>
        <w:t>条的有关规定进行办理。</w:t>
      </w:r>
    </w:p>
    <w:p w:rsidR="005F0C67" w:rsidRDefault="004E5C7E">
      <w:pPr>
        <w:pStyle w:val="aff6"/>
        <w:spacing w:line="440" w:lineRule="exact"/>
        <w:ind w:firstLineChars="250" w:firstLine="525"/>
        <w:rPr>
          <w:rFonts w:hAnsi="宋体"/>
          <w:b/>
        </w:rPr>
      </w:pPr>
      <w:r>
        <w:rPr>
          <w:rFonts w:hAnsi="宋体" w:cs="宋体" w:hint="eastAsia"/>
          <w:kern w:val="0"/>
        </w:rPr>
        <w:t>通过资格审查或符合性审查的投标人不足</w:t>
      </w:r>
      <w:r>
        <w:rPr>
          <w:rFonts w:hAnsi="宋体" w:cs="宋体"/>
          <w:kern w:val="0"/>
        </w:rPr>
        <w:t>3</w:t>
      </w:r>
      <w:r>
        <w:rPr>
          <w:rFonts w:hAnsi="宋体" w:cs="宋体" w:hint="eastAsia"/>
          <w:kern w:val="0"/>
        </w:rPr>
        <w:t>家的</w:t>
      </w:r>
      <w:r>
        <w:rPr>
          <w:rFonts w:hAnsi="宋体" w:hint="eastAsia"/>
        </w:rPr>
        <w:t>将按《政府采购货物和服务招标投标管理办法》（中华人民共和国财政部第</w:t>
      </w:r>
      <w:r>
        <w:rPr>
          <w:rFonts w:hAnsi="宋体"/>
        </w:rPr>
        <w:t>87</w:t>
      </w:r>
      <w:r>
        <w:rPr>
          <w:rFonts w:hAnsi="宋体" w:hint="eastAsia"/>
        </w:rPr>
        <w:t>号令）第</w:t>
      </w:r>
      <w:r>
        <w:rPr>
          <w:rFonts w:hAnsi="宋体"/>
        </w:rPr>
        <w:t>43</w:t>
      </w:r>
      <w:r>
        <w:rPr>
          <w:rFonts w:hAnsi="宋体" w:hint="eastAsia"/>
        </w:rPr>
        <w:t>条的有关规定执行。</w:t>
      </w:r>
    </w:p>
    <w:p w:rsidR="005F0C67" w:rsidRDefault="004E5C7E">
      <w:pPr>
        <w:pStyle w:val="aff6"/>
        <w:snapToGrid w:val="0"/>
        <w:spacing w:line="440" w:lineRule="exact"/>
        <w:ind w:firstLineChars="196" w:firstLine="413"/>
        <w:rPr>
          <w:rFonts w:hAnsi="宋体"/>
          <w:b/>
          <w:bCs/>
        </w:rPr>
      </w:pPr>
      <w:r>
        <w:rPr>
          <w:rFonts w:hAnsi="宋体" w:hint="eastAsia"/>
          <w:b/>
          <w:bCs/>
        </w:rPr>
        <w:t>（八）质疑和投诉</w:t>
      </w:r>
      <w:bookmarkEnd w:id="116"/>
      <w:bookmarkEnd w:id="117"/>
    </w:p>
    <w:p w:rsidR="005F0C67" w:rsidRDefault="004E5C7E">
      <w:pPr>
        <w:pStyle w:val="aff6"/>
        <w:snapToGrid w:val="0"/>
        <w:spacing w:line="440" w:lineRule="exact"/>
        <w:ind w:firstLineChars="200" w:firstLine="420"/>
        <w:rPr>
          <w:rFonts w:hAnsi="宋体"/>
          <w:bCs/>
        </w:rPr>
      </w:pPr>
      <w:r>
        <w:rPr>
          <w:rFonts w:hAnsi="宋体"/>
          <w:bCs/>
        </w:rPr>
        <w:t>1.</w:t>
      </w:r>
      <w:r>
        <w:rPr>
          <w:rFonts w:hAnsi="宋体" w:hint="eastAsia"/>
          <w:bCs/>
        </w:rPr>
        <w:t>投标人认为招标文件、招标过程或中标结果使自己的合法权益受到损害的，应当在知道或者应知其权益受到损害之日起七个工作日内，以书面形式向采购人、采购代理机构提出质疑。</w:t>
      </w:r>
      <w:r>
        <w:rPr>
          <w:rFonts w:hAnsi="宋体" w:hint="eastAsia"/>
        </w:rPr>
        <w:t>投标人对招标采购单位的质疑答复不满意或者招标采购单位未在规定时间内做出答复的，可以在答复期满后十五个工作日内向</w:t>
      </w:r>
      <w:r>
        <w:rPr>
          <w:rFonts w:hAnsi="宋体" w:hint="eastAsia"/>
          <w:bCs/>
        </w:rPr>
        <w:t>同级采购监管部门投诉。具体计算时间如下：</w:t>
      </w:r>
    </w:p>
    <w:p w:rsidR="005F0C67" w:rsidRDefault="004E5C7E" w:rsidP="004E5C7E">
      <w:pPr>
        <w:pStyle w:val="aff6"/>
        <w:snapToGrid w:val="0"/>
        <w:spacing w:line="440" w:lineRule="exact"/>
        <w:ind w:firstLineChars="147" w:firstLine="309"/>
        <w:rPr>
          <w:rFonts w:hAnsi="宋体"/>
          <w:bCs/>
        </w:rPr>
      </w:pPr>
      <w:r>
        <w:rPr>
          <w:rFonts w:hAnsi="宋体" w:hint="eastAsia"/>
          <w:bCs/>
        </w:rPr>
        <w:t>（一）对可以质疑的招标采购文件提出质疑的，为收到采购文件之日；</w:t>
      </w:r>
    </w:p>
    <w:p w:rsidR="00161421" w:rsidRDefault="004E5C7E" w:rsidP="00161421">
      <w:pPr>
        <w:pStyle w:val="aff6"/>
        <w:snapToGrid w:val="0"/>
        <w:spacing w:line="440" w:lineRule="exact"/>
        <w:ind w:firstLineChars="147" w:firstLine="309"/>
        <w:rPr>
          <w:rFonts w:hAnsi="宋体"/>
          <w:bCs/>
        </w:rPr>
      </w:pPr>
      <w:r>
        <w:rPr>
          <w:rFonts w:hAnsi="宋体" w:hint="eastAsia"/>
          <w:bCs/>
        </w:rPr>
        <w:t>（二）对招标采购过程提出质疑的，为各采购程序环节结束之日；</w:t>
      </w:r>
    </w:p>
    <w:p w:rsidR="00161421" w:rsidRDefault="004E5C7E" w:rsidP="00161421">
      <w:pPr>
        <w:pStyle w:val="aff6"/>
        <w:snapToGrid w:val="0"/>
        <w:spacing w:line="440" w:lineRule="exact"/>
        <w:ind w:firstLineChars="147" w:firstLine="309"/>
        <w:rPr>
          <w:rFonts w:hAnsi="宋体"/>
          <w:bCs/>
        </w:rPr>
      </w:pPr>
      <w:r>
        <w:rPr>
          <w:rFonts w:hAnsi="宋体" w:hint="eastAsia"/>
          <w:bCs/>
        </w:rPr>
        <w:t>（三）对中标结果提出质疑的，为中标结果公告期限届满之日。</w:t>
      </w:r>
    </w:p>
    <w:p w:rsidR="005F0C67" w:rsidRDefault="004E5C7E">
      <w:pPr>
        <w:widowControl/>
        <w:adjustRightInd w:val="0"/>
        <w:spacing w:line="440" w:lineRule="exact"/>
        <w:ind w:firstLineChars="200" w:firstLine="420"/>
        <w:jc w:val="left"/>
        <w:rPr>
          <w:rFonts w:ascii="宋体" w:cs="宋体"/>
          <w:kern w:val="0"/>
          <w:szCs w:val="21"/>
          <w:lang w:val="zh-CN"/>
        </w:rPr>
      </w:pPr>
      <w:r>
        <w:rPr>
          <w:rFonts w:ascii="宋体" w:hAnsi="宋体"/>
          <w:bCs/>
          <w:szCs w:val="21"/>
        </w:rPr>
        <w:t xml:space="preserve">2. </w:t>
      </w:r>
      <w:r>
        <w:rPr>
          <w:rFonts w:ascii="宋体" w:hAnsi="宋体" w:hint="eastAsia"/>
          <w:bCs/>
          <w:szCs w:val="21"/>
        </w:rPr>
        <w:t>质疑书、投诉书均应明确阐述招标文件、招标过程或中标结果中使自己合法权益受到损害的实质性内容，提供相关事实、依据和证据及其来源或线索，便于有关单位调查、答复和处理。</w:t>
      </w:r>
    </w:p>
    <w:p w:rsidR="005F0C67" w:rsidRDefault="004E5C7E">
      <w:pPr>
        <w:adjustRightInd w:val="0"/>
        <w:spacing w:line="440" w:lineRule="exact"/>
        <w:ind w:firstLineChars="200" w:firstLine="420"/>
        <w:rPr>
          <w:rFonts w:ascii="宋体" w:cs="宋体"/>
          <w:kern w:val="0"/>
          <w:szCs w:val="21"/>
          <w:lang w:val="zh-CN"/>
        </w:rPr>
      </w:pPr>
      <w:r>
        <w:rPr>
          <w:rFonts w:ascii="宋体" w:hAnsi="宋体"/>
          <w:bCs/>
          <w:szCs w:val="21"/>
        </w:rPr>
        <w:t>3.</w:t>
      </w:r>
      <w:r>
        <w:rPr>
          <w:rFonts w:ascii="宋体" w:hAnsi="宋体" w:cs="仿宋_GB2312" w:hint="eastAsia"/>
          <w:kern w:val="0"/>
          <w:szCs w:val="21"/>
          <w:lang w:val="zh-CN"/>
        </w:rPr>
        <w:t>供应商</w:t>
      </w:r>
      <w:r>
        <w:rPr>
          <w:rFonts w:ascii="宋体" w:hAnsi="宋体" w:cs="仿宋_GB2312" w:hint="eastAsia"/>
          <w:kern w:val="0"/>
          <w:szCs w:val="21"/>
        </w:rPr>
        <w:t>质疑</w:t>
      </w:r>
      <w:r>
        <w:rPr>
          <w:rFonts w:ascii="宋体" w:hAnsi="宋体" w:cs="仿宋_GB2312" w:hint="eastAsia"/>
          <w:kern w:val="0"/>
          <w:szCs w:val="21"/>
          <w:lang w:val="zh-CN"/>
        </w:rPr>
        <w:t>时，应当提交</w:t>
      </w:r>
      <w:r>
        <w:rPr>
          <w:rFonts w:ascii="宋体" w:hAnsi="宋体" w:cs="仿宋_GB2312" w:hint="eastAsia"/>
          <w:kern w:val="0"/>
          <w:szCs w:val="21"/>
        </w:rPr>
        <w:t>质疑</w:t>
      </w:r>
      <w:r>
        <w:rPr>
          <w:rFonts w:ascii="宋体" w:hAnsi="宋体" w:cs="仿宋_GB2312" w:hint="eastAsia"/>
          <w:kern w:val="0"/>
          <w:szCs w:val="21"/>
          <w:lang w:val="zh-CN"/>
        </w:rPr>
        <w:t>书原件，</w:t>
      </w:r>
      <w:r>
        <w:rPr>
          <w:rFonts w:ascii="宋体" w:hAnsi="宋体" w:cs="仿宋_GB2312" w:hint="eastAsia"/>
          <w:kern w:val="0"/>
          <w:szCs w:val="21"/>
        </w:rPr>
        <w:t>质疑</w:t>
      </w:r>
      <w:r>
        <w:rPr>
          <w:rFonts w:ascii="宋体" w:hAnsi="宋体" w:cs="仿宋_GB2312" w:hint="eastAsia"/>
          <w:kern w:val="0"/>
          <w:szCs w:val="21"/>
          <w:lang w:val="zh-CN"/>
        </w:rPr>
        <w:t>书应当包括下列主要内容：</w:t>
      </w:r>
    </w:p>
    <w:p w:rsidR="005F0C67" w:rsidRDefault="004E5C7E">
      <w:pPr>
        <w:widowControl/>
        <w:adjustRightInd w:val="0"/>
        <w:spacing w:line="440" w:lineRule="exact"/>
        <w:ind w:firstLineChars="150" w:firstLine="315"/>
        <w:jc w:val="left"/>
        <w:rPr>
          <w:rFonts w:ascii="宋体" w:cs="宋体"/>
          <w:kern w:val="0"/>
          <w:szCs w:val="21"/>
          <w:lang w:val="zh-CN"/>
        </w:rPr>
      </w:pPr>
      <w:r>
        <w:rPr>
          <w:rFonts w:ascii="宋体" w:hAnsi="宋体" w:cs="仿宋_GB2312" w:hint="eastAsia"/>
          <w:kern w:val="0"/>
          <w:szCs w:val="21"/>
          <w:lang w:val="zh-CN"/>
        </w:rPr>
        <w:t>（一）</w:t>
      </w:r>
      <w:r>
        <w:rPr>
          <w:rFonts w:ascii="宋体" w:hAnsi="宋体" w:cs="仿宋_GB2312" w:hint="eastAsia"/>
          <w:kern w:val="0"/>
          <w:szCs w:val="21"/>
        </w:rPr>
        <w:t>质疑供应商和被质疑</w:t>
      </w:r>
      <w:r>
        <w:rPr>
          <w:rFonts w:ascii="宋体" w:hAnsi="宋体" w:cs="仿宋_GB2312" w:hint="eastAsia"/>
          <w:kern w:val="0"/>
          <w:szCs w:val="21"/>
          <w:lang w:val="zh-CN"/>
        </w:rPr>
        <w:t>的</w:t>
      </w:r>
      <w:r>
        <w:rPr>
          <w:rFonts w:ascii="宋体" w:hAnsi="宋体" w:cs="仿宋_GB2312" w:hint="eastAsia"/>
          <w:kern w:val="0"/>
          <w:szCs w:val="21"/>
        </w:rPr>
        <w:t>采购人或采购人委托的采购代理机构</w:t>
      </w:r>
      <w:r>
        <w:rPr>
          <w:rFonts w:ascii="宋体" w:hAnsi="宋体" w:cs="仿宋_GB2312" w:hint="eastAsia"/>
          <w:kern w:val="0"/>
          <w:szCs w:val="21"/>
          <w:lang w:val="zh-CN"/>
        </w:rPr>
        <w:t>名称、地址、电话、</w:t>
      </w:r>
      <w:r>
        <w:rPr>
          <w:rFonts w:ascii="宋体" w:hAnsi="宋体" w:cs="仿宋_GB2312" w:hint="eastAsia"/>
          <w:kern w:val="0"/>
          <w:szCs w:val="21"/>
        </w:rPr>
        <w:t>邮编</w:t>
      </w:r>
      <w:r>
        <w:rPr>
          <w:rFonts w:ascii="宋体" w:hAnsi="宋体" w:cs="仿宋_GB2312" w:hint="eastAsia"/>
          <w:kern w:val="0"/>
          <w:szCs w:val="21"/>
          <w:lang w:val="zh-CN"/>
        </w:rPr>
        <w:t>等；</w:t>
      </w:r>
    </w:p>
    <w:p w:rsidR="005F0C67" w:rsidRDefault="004E5C7E">
      <w:pPr>
        <w:widowControl/>
        <w:adjustRightInd w:val="0"/>
        <w:spacing w:line="440" w:lineRule="exact"/>
        <w:ind w:firstLineChars="150" w:firstLine="315"/>
        <w:jc w:val="left"/>
        <w:rPr>
          <w:rFonts w:ascii="宋体" w:cs="宋体"/>
          <w:kern w:val="0"/>
          <w:szCs w:val="21"/>
        </w:rPr>
      </w:pPr>
      <w:r>
        <w:rPr>
          <w:rFonts w:ascii="宋体" w:hAnsi="宋体" w:cs="仿宋_GB2312" w:hint="eastAsia"/>
          <w:kern w:val="0"/>
          <w:szCs w:val="21"/>
          <w:lang w:val="zh-CN"/>
        </w:rPr>
        <w:t>（二）</w:t>
      </w:r>
      <w:r>
        <w:rPr>
          <w:rFonts w:ascii="宋体" w:hAnsi="宋体" w:cs="仿宋_GB2312" w:hint="eastAsia"/>
          <w:kern w:val="0"/>
          <w:szCs w:val="21"/>
        </w:rPr>
        <w:t>质疑项目的名称、编号；</w:t>
      </w:r>
    </w:p>
    <w:p w:rsidR="005F0C67" w:rsidRDefault="004E5C7E">
      <w:pPr>
        <w:widowControl/>
        <w:adjustRightInd w:val="0"/>
        <w:spacing w:line="440" w:lineRule="exact"/>
        <w:ind w:firstLineChars="150" w:firstLine="315"/>
        <w:jc w:val="left"/>
        <w:rPr>
          <w:rFonts w:ascii="宋体" w:cs="宋体"/>
          <w:kern w:val="0"/>
          <w:szCs w:val="21"/>
          <w:lang w:val="zh-CN"/>
        </w:rPr>
      </w:pPr>
      <w:r>
        <w:rPr>
          <w:rFonts w:ascii="宋体" w:hAnsi="宋体" w:cs="仿宋_GB2312" w:hint="eastAsia"/>
          <w:kern w:val="0"/>
          <w:szCs w:val="21"/>
          <w:lang w:val="zh-CN"/>
        </w:rPr>
        <w:t>（三）</w:t>
      </w:r>
      <w:r>
        <w:rPr>
          <w:rFonts w:ascii="宋体" w:hAnsi="宋体" w:cs="仿宋_GB2312" w:hint="eastAsia"/>
          <w:kern w:val="0"/>
          <w:szCs w:val="21"/>
        </w:rPr>
        <w:t>权益受到损害的</w:t>
      </w:r>
      <w:r>
        <w:rPr>
          <w:rFonts w:ascii="宋体" w:hAnsi="宋体" w:cs="仿宋_GB2312" w:hint="eastAsia"/>
          <w:kern w:val="0"/>
          <w:szCs w:val="21"/>
          <w:lang w:val="zh-CN"/>
        </w:rPr>
        <w:t>事实和理由；</w:t>
      </w:r>
    </w:p>
    <w:p w:rsidR="005F0C67" w:rsidRDefault="004E5C7E">
      <w:pPr>
        <w:widowControl/>
        <w:adjustRightInd w:val="0"/>
        <w:spacing w:line="440" w:lineRule="exact"/>
        <w:ind w:firstLineChars="150" w:firstLine="315"/>
        <w:jc w:val="left"/>
        <w:rPr>
          <w:rFonts w:ascii="宋体" w:cs="宋体"/>
          <w:kern w:val="0"/>
          <w:szCs w:val="21"/>
          <w:lang w:val="zh-CN"/>
        </w:rPr>
      </w:pPr>
      <w:r>
        <w:rPr>
          <w:rFonts w:ascii="宋体" w:hAnsi="宋体" w:cs="仿宋_GB2312" w:hint="eastAsia"/>
          <w:kern w:val="0"/>
          <w:szCs w:val="21"/>
          <w:lang w:val="zh-CN"/>
        </w:rPr>
        <w:t>（四）相关证明材料；</w:t>
      </w:r>
    </w:p>
    <w:p w:rsidR="005F0C67" w:rsidRDefault="004E5C7E">
      <w:pPr>
        <w:widowControl/>
        <w:adjustRightInd w:val="0"/>
        <w:spacing w:line="440" w:lineRule="exact"/>
        <w:ind w:firstLineChars="150" w:firstLine="315"/>
        <w:jc w:val="left"/>
        <w:rPr>
          <w:rFonts w:ascii="宋体" w:cs="宋体"/>
          <w:kern w:val="0"/>
          <w:szCs w:val="21"/>
          <w:lang w:val="zh-CN"/>
        </w:rPr>
      </w:pPr>
      <w:r>
        <w:rPr>
          <w:rFonts w:ascii="宋体" w:hAnsi="宋体" w:cs="仿宋_GB2312" w:hint="eastAsia"/>
          <w:kern w:val="0"/>
          <w:szCs w:val="21"/>
          <w:lang w:val="zh-CN"/>
        </w:rPr>
        <w:t>（五）提起</w:t>
      </w:r>
      <w:r>
        <w:rPr>
          <w:rFonts w:ascii="宋体" w:hAnsi="宋体" w:cs="仿宋_GB2312" w:hint="eastAsia"/>
          <w:kern w:val="0"/>
          <w:szCs w:val="21"/>
        </w:rPr>
        <w:t>质疑</w:t>
      </w:r>
      <w:r>
        <w:rPr>
          <w:rFonts w:ascii="宋体" w:hAnsi="宋体" w:cs="仿宋_GB2312" w:hint="eastAsia"/>
          <w:kern w:val="0"/>
          <w:szCs w:val="21"/>
          <w:lang w:val="zh-CN"/>
        </w:rPr>
        <w:t>的日期。</w:t>
      </w:r>
    </w:p>
    <w:p w:rsidR="005F0C67" w:rsidRDefault="004E5C7E">
      <w:pPr>
        <w:spacing w:line="440" w:lineRule="exact"/>
        <w:ind w:firstLineChars="200" w:firstLine="420"/>
        <w:rPr>
          <w:rFonts w:ascii="宋体" w:cs="宋体"/>
          <w:kern w:val="0"/>
          <w:szCs w:val="21"/>
          <w:lang w:val="zh-CN"/>
        </w:rPr>
      </w:pPr>
      <w:r>
        <w:rPr>
          <w:rFonts w:ascii="宋体" w:hAnsi="宋体" w:cs="仿宋_GB2312" w:hint="eastAsia"/>
          <w:kern w:val="0"/>
          <w:szCs w:val="21"/>
        </w:rPr>
        <w:t>质疑</w:t>
      </w:r>
      <w:r>
        <w:rPr>
          <w:rFonts w:ascii="宋体" w:hAnsi="宋体" w:cs="仿宋_GB2312" w:hint="eastAsia"/>
          <w:kern w:val="0"/>
          <w:szCs w:val="21"/>
          <w:lang w:val="zh-CN"/>
        </w:rPr>
        <w:t>书应当署名。</w:t>
      </w:r>
      <w:r>
        <w:rPr>
          <w:rFonts w:ascii="宋体" w:hAnsi="宋体" w:cs="仿宋_GB2312" w:hint="eastAsia"/>
          <w:kern w:val="0"/>
          <w:szCs w:val="21"/>
        </w:rPr>
        <w:t>质疑</w:t>
      </w:r>
      <w:r>
        <w:rPr>
          <w:rFonts w:ascii="宋体" w:hAnsi="宋体" w:cs="仿宋_GB2312" w:hint="eastAsia"/>
          <w:kern w:val="0"/>
          <w:szCs w:val="21"/>
          <w:lang w:val="zh-CN"/>
        </w:rPr>
        <w:t>供应商为自然人的，应当由本人签字；</w:t>
      </w:r>
      <w:r>
        <w:rPr>
          <w:rFonts w:ascii="宋体" w:hAnsi="宋体" w:cs="仿宋_GB2312" w:hint="eastAsia"/>
          <w:kern w:val="0"/>
          <w:szCs w:val="21"/>
        </w:rPr>
        <w:t>质疑</w:t>
      </w:r>
      <w:r>
        <w:rPr>
          <w:rFonts w:ascii="宋体" w:hAnsi="宋体" w:cs="仿宋_GB2312" w:hint="eastAsia"/>
          <w:kern w:val="0"/>
          <w:szCs w:val="21"/>
          <w:lang w:val="zh-CN"/>
        </w:rPr>
        <w:t>供应商为法人或者其他组织的，应当由法定代表人或者主要负责人签字并加盖公章。</w:t>
      </w:r>
      <w:r>
        <w:rPr>
          <w:rFonts w:ascii="宋体" w:hAnsi="宋体" w:cs="仿宋_GB2312" w:hint="eastAsia"/>
          <w:kern w:val="0"/>
          <w:szCs w:val="21"/>
        </w:rPr>
        <w:t>质疑</w:t>
      </w:r>
      <w:r>
        <w:rPr>
          <w:rFonts w:ascii="宋体" w:hAnsi="宋体" w:cs="仿宋_GB2312" w:hint="eastAsia"/>
          <w:kern w:val="0"/>
          <w:szCs w:val="21"/>
          <w:lang w:val="zh-CN"/>
        </w:rPr>
        <w:t>供应商可以委托代理人办理</w:t>
      </w:r>
      <w:r>
        <w:rPr>
          <w:rFonts w:ascii="宋体" w:hAnsi="宋体" w:cs="仿宋_GB2312" w:hint="eastAsia"/>
          <w:kern w:val="0"/>
          <w:szCs w:val="21"/>
        </w:rPr>
        <w:t>质疑</w:t>
      </w:r>
      <w:r>
        <w:rPr>
          <w:rFonts w:ascii="宋体" w:hAnsi="宋体" w:cs="仿宋_GB2312" w:hint="eastAsia"/>
          <w:kern w:val="0"/>
          <w:szCs w:val="21"/>
          <w:lang w:val="zh-CN"/>
        </w:rPr>
        <w:t>事务。代理人办理</w:t>
      </w:r>
      <w:r>
        <w:rPr>
          <w:rFonts w:ascii="宋体" w:hAnsi="宋体" w:cs="仿宋_GB2312" w:hint="eastAsia"/>
          <w:kern w:val="0"/>
          <w:szCs w:val="21"/>
        </w:rPr>
        <w:t>质疑</w:t>
      </w:r>
      <w:r>
        <w:rPr>
          <w:rFonts w:ascii="宋体" w:hAnsi="宋体" w:cs="仿宋_GB2312" w:hint="eastAsia"/>
          <w:kern w:val="0"/>
          <w:szCs w:val="21"/>
          <w:lang w:val="zh-CN"/>
        </w:rPr>
        <w:t>事务时，除提交</w:t>
      </w:r>
      <w:r>
        <w:rPr>
          <w:rFonts w:ascii="宋体" w:hAnsi="宋体" w:cs="仿宋_GB2312" w:hint="eastAsia"/>
          <w:kern w:val="0"/>
          <w:szCs w:val="21"/>
        </w:rPr>
        <w:t>质疑</w:t>
      </w:r>
      <w:r>
        <w:rPr>
          <w:rFonts w:ascii="宋体" w:hAnsi="宋体" w:cs="仿宋_GB2312" w:hint="eastAsia"/>
          <w:kern w:val="0"/>
          <w:szCs w:val="21"/>
          <w:lang w:val="zh-CN"/>
        </w:rPr>
        <w:t>书外，还应当提交</w:t>
      </w:r>
      <w:r>
        <w:rPr>
          <w:rFonts w:ascii="宋体" w:hAnsi="宋体" w:cs="仿宋_GB2312" w:hint="eastAsia"/>
          <w:kern w:val="0"/>
          <w:szCs w:val="21"/>
        </w:rPr>
        <w:t>质疑</w:t>
      </w:r>
      <w:r>
        <w:rPr>
          <w:rFonts w:ascii="宋体" w:hAnsi="宋体" w:cs="仿宋_GB2312" w:hint="eastAsia"/>
          <w:kern w:val="0"/>
          <w:szCs w:val="21"/>
          <w:lang w:val="zh-CN"/>
        </w:rPr>
        <w:t>供应商的授权委托书原件，授权委托书应当载明委托代理的具体权限和事项。</w:t>
      </w:r>
    </w:p>
    <w:p w:rsidR="005F0C67" w:rsidRDefault="005F0C67">
      <w:pPr>
        <w:pStyle w:val="aff6"/>
        <w:snapToGrid w:val="0"/>
        <w:spacing w:line="460" w:lineRule="exact"/>
        <w:ind w:firstLineChars="196" w:firstLine="551"/>
        <w:jc w:val="center"/>
        <w:rPr>
          <w:rFonts w:hAnsi="宋体"/>
          <w:b/>
          <w:sz w:val="28"/>
          <w:szCs w:val="28"/>
        </w:rPr>
      </w:pPr>
      <w:bookmarkStart w:id="118" w:name="_Toc254970675"/>
      <w:bookmarkStart w:id="119" w:name="_Toc254970534"/>
    </w:p>
    <w:p w:rsidR="005F0C67" w:rsidRDefault="004E5C7E">
      <w:pPr>
        <w:pStyle w:val="aff6"/>
        <w:snapToGrid w:val="0"/>
        <w:spacing w:line="460" w:lineRule="exact"/>
        <w:ind w:firstLineChars="196" w:firstLine="551"/>
        <w:jc w:val="center"/>
        <w:rPr>
          <w:rFonts w:hAnsi="宋体"/>
          <w:b/>
          <w:sz w:val="28"/>
          <w:szCs w:val="28"/>
        </w:rPr>
      </w:pPr>
      <w:r>
        <w:rPr>
          <w:rFonts w:hAnsi="宋体" w:hint="eastAsia"/>
          <w:b/>
          <w:sz w:val="28"/>
          <w:szCs w:val="28"/>
        </w:rPr>
        <w:lastRenderedPageBreak/>
        <w:t>二、招标文件</w:t>
      </w:r>
      <w:bookmarkEnd w:id="118"/>
      <w:bookmarkEnd w:id="119"/>
    </w:p>
    <w:p w:rsidR="005F0C67" w:rsidRDefault="004E5C7E">
      <w:pPr>
        <w:snapToGrid w:val="0"/>
        <w:spacing w:line="440" w:lineRule="exact"/>
        <w:jc w:val="left"/>
        <w:rPr>
          <w:rFonts w:ascii="宋体"/>
          <w:b/>
          <w:szCs w:val="21"/>
        </w:rPr>
      </w:pPr>
      <w:r>
        <w:rPr>
          <w:rFonts w:ascii="宋体" w:hAnsi="宋体" w:hint="eastAsia"/>
          <w:b/>
          <w:szCs w:val="21"/>
        </w:rPr>
        <w:t>（一）招标文件的构成。本招标文件由以下部份组成：</w:t>
      </w:r>
    </w:p>
    <w:p w:rsidR="005F0C67" w:rsidRDefault="004E5C7E">
      <w:pPr>
        <w:widowControl/>
        <w:adjustRightInd w:val="0"/>
        <w:spacing w:line="440" w:lineRule="exact"/>
        <w:ind w:firstLineChars="150" w:firstLine="315"/>
        <w:jc w:val="left"/>
        <w:rPr>
          <w:rFonts w:ascii="宋体" w:cs="仿宋_GB2312"/>
          <w:kern w:val="0"/>
          <w:szCs w:val="21"/>
          <w:lang w:val="zh-CN"/>
        </w:rPr>
      </w:pPr>
      <w:r>
        <w:rPr>
          <w:rFonts w:ascii="宋体" w:hAnsi="宋体" w:cs="仿宋_GB2312"/>
          <w:kern w:val="0"/>
          <w:szCs w:val="21"/>
          <w:lang w:val="zh-CN"/>
        </w:rPr>
        <w:t>1</w:t>
      </w:r>
      <w:r>
        <w:rPr>
          <w:rFonts w:ascii="宋体" w:hAnsi="宋体" w:cs="仿宋_GB2312" w:hint="eastAsia"/>
          <w:kern w:val="0"/>
          <w:szCs w:val="21"/>
          <w:lang w:val="zh-CN"/>
        </w:rPr>
        <w:t>、公开招标公告</w:t>
      </w:r>
      <w:r w:rsidR="00161421">
        <w:rPr>
          <w:rFonts w:ascii="宋体" w:hAnsi="宋体" w:cs="仿宋_GB2312" w:hint="eastAsia"/>
          <w:kern w:val="0"/>
          <w:szCs w:val="21"/>
          <w:lang w:val="zh-CN"/>
        </w:rPr>
        <w:t xml:space="preserve"> </w:t>
      </w:r>
    </w:p>
    <w:p w:rsidR="005F0C67" w:rsidRDefault="004E5C7E">
      <w:pPr>
        <w:widowControl/>
        <w:adjustRightInd w:val="0"/>
        <w:spacing w:line="440" w:lineRule="exact"/>
        <w:ind w:firstLineChars="150" w:firstLine="315"/>
        <w:jc w:val="left"/>
        <w:rPr>
          <w:rFonts w:ascii="宋体" w:cs="仿宋_GB2312"/>
          <w:kern w:val="0"/>
          <w:szCs w:val="21"/>
          <w:lang w:val="zh-CN"/>
        </w:rPr>
      </w:pPr>
      <w:r>
        <w:rPr>
          <w:rFonts w:ascii="宋体" w:hAnsi="宋体" w:cs="仿宋_GB2312"/>
          <w:kern w:val="0"/>
          <w:szCs w:val="21"/>
          <w:lang w:val="zh-CN"/>
        </w:rPr>
        <w:t>2</w:t>
      </w:r>
      <w:r>
        <w:rPr>
          <w:rFonts w:ascii="宋体" w:hAnsi="宋体" w:cs="仿宋_GB2312" w:hint="eastAsia"/>
          <w:kern w:val="0"/>
          <w:szCs w:val="21"/>
          <w:lang w:val="zh-CN"/>
        </w:rPr>
        <w:t>、货物需求一览表</w:t>
      </w:r>
    </w:p>
    <w:p w:rsidR="005F0C67" w:rsidRDefault="004E5C7E">
      <w:pPr>
        <w:widowControl/>
        <w:adjustRightInd w:val="0"/>
        <w:spacing w:line="440" w:lineRule="exact"/>
        <w:ind w:firstLineChars="150" w:firstLine="315"/>
        <w:jc w:val="left"/>
        <w:rPr>
          <w:rFonts w:ascii="宋体" w:cs="仿宋_GB2312"/>
          <w:kern w:val="0"/>
          <w:szCs w:val="21"/>
          <w:lang w:val="zh-CN"/>
        </w:rPr>
      </w:pPr>
      <w:r>
        <w:rPr>
          <w:rFonts w:ascii="宋体" w:hAnsi="宋体" w:cs="仿宋_GB2312"/>
          <w:kern w:val="0"/>
          <w:szCs w:val="21"/>
          <w:lang w:val="zh-CN"/>
        </w:rPr>
        <w:t>3</w:t>
      </w:r>
      <w:r>
        <w:rPr>
          <w:rFonts w:ascii="宋体" w:hAnsi="宋体" w:cs="仿宋_GB2312" w:hint="eastAsia"/>
          <w:kern w:val="0"/>
          <w:szCs w:val="21"/>
          <w:lang w:val="zh-CN"/>
        </w:rPr>
        <w:t>、投标人须知</w:t>
      </w:r>
    </w:p>
    <w:p w:rsidR="005F0C67" w:rsidRDefault="004E5C7E">
      <w:pPr>
        <w:widowControl/>
        <w:adjustRightInd w:val="0"/>
        <w:spacing w:line="440" w:lineRule="exact"/>
        <w:ind w:firstLineChars="150" w:firstLine="315"/>
        <w:jc w:val="left"/>
        <w:rPr>
          <w:rFonts w:ascii="宋体" w:cs="仿宋_GB2312"/>
          <w:kern w:val="0"/>
          <w:szCs w:val="21"/>
          <w:lang w:val="zh-CN"/>
        </w:rPr>
      </w:pPr>
      <w:r>
        <w:rPr>
          <w:rFonts w:ascii="宋体" w:hAnsi="宋体" w:cs="仿宋_GB2312"/>
          <w:kern w:val="0"/>
          <w:szCs w:val="21"/>
          <w:lang w:val="zh-CN"/>
        </w:rPr>
        <w:t>4</w:t>
      </w:r>
      <w:r>
        <w:rPr>
          <w:rFonts w:ascii="宋体" w:hAnsi="宋体" w:cs="仿宋_GB2312" w:hint="eastAsia"/>
          <w:kern w:val="0"/>
          <w:szCs w:val="21"/>
          <w:lang w:val="zh-CN"/>
        </w:rPr>
        <w:t>、评标办法及评分标准</w:t>
      </w:r>
    </w:p>
    <w:p w:rsidR="005F0C67" w:rsidRDefault="004E5C7E">
      <w:pPr>
        <w:widowControl/>
        <w:adjustRightInd w:val="0"/>
        <w:spacing w:line="440" w:lineRule="exact"/>
        <w:ind w:firstLineChars="150" w:firstLine="315"/>
        <w:jc w:val="left"/>
        <w:rPr>
          <w:rFonts w:ascii="宋体" w:cs="仿宋_GB2312"/>
          <w:kern w:val="0"/>
          <w:szCs w:val="21"/>
          <w:lang w:val="zh-CN"/>
        </w:rPr>
      </w:pPr>
      <w:r>
        <w:rPr>
          <w:rFonts w:ascii="宋体" w:hAnsi="宋体" w:cs="仿宋_GB2312"/>
          <w:kern w:val="0"/>
          <w:szCs w:val="21"/>
          <w:lang w:val="zh-CN"/>
        </w:rPr>
        <w:t>5</w:t>
      </w:r>
      <w:r>
        <w:rPr>
          <w:rFonts w:ascii="宋体" w:hAnsi="宋体" w:cs="仿宋_GB2312" w:hint="eastAsia"/>
          <w:kern w:val="0"/>
          <w:szCs w:val="21"/>
          <w:lang w:val="zh-CN"/>
        </w:rPr>
        <w:t>、合同主要条款格式</w:t>
      </w:r>
    </w:p>
    <w:p w:rsidR="005F0C67" w:rsidRDefault="004E5C7E">
      <w:pPr>
        <w:widowControl/>
        <w:adjustRightInd w:val="0"/>
        <w:spacing w:line="440" w:lineRule="exact"/>
        <w:ind w:firstLineChars="150" w:firstLine="315"/>
        <w:jc w:val="left"/>
        <w:rPr>
          <w:rFonts w:ascii="宋体" w:cs="仿宋_GB2312"/>
          <w:kern w:val="0"/>
          <w:szCs w:val="21"/>
          <w:lang w:val="zh-CN"/>
        </w:rPr>
      </w:pPr>
      <w:r>
        <w:rPr>
          <w:rFonts w:ascii="宋体" w:hAnsi="宋体" w:cs="仿宋_GB2312"/>
          <w:kern w:val="0"/>
          <w:szCs w:val="21"/>
          <w:lang w:val="zh-CN"/>
        </w:rPr>
        <w:t>6</w:t>
      </w:r>
      <w:r>
        <w:rPr>
          <w:rFonts w:ascii="宋体" w:hAnsi="宋体" w:cs="仿宋_GB2312" w:hint="eastAsia"/>
          <w:kern w:val="0"/>
          <w:szCs w:val="21"/>
          <w:lang w:val="zh-CN"/>
        </w:rPr>
        <w:t>、投标文件格式</w:t>
      </w:r>
    </w:p>
    <w:p w:rsidR="005F0C67" w:rsidRDefault="004E5C7E">
      <w:pPr>
        <w:snapToGrid w:val="0"/>
        <w:spacing w:line="440" w:lineRule="exact"/>
        <w:jc w:val="left"/>
        <w:rPr>
          <w:rFonts w:ascii="宋体"/>
          <w:b/>
          <w:szCs w:val="21"/>
        </w:rPr>
      </w:pPr>
      <w:r>
        <w:rPr>
          <w:rFonts w:ascii="宋体" w:hAnsi="宋体" w:hint="eastAsia"/>
          <w:b/>
          <w:szCs w:val="21"/>
        </w:rPr>
        <w:t>（二）投标人的风险</w:t>
      </w:r>
    </w:p>
    <w:p w:rsidR="005F0C67" w:rsidRDefault="004E5C7E">
      <w:pPr>
        <w:pStyle w:val="36"/>
        <w:spacing w:after="0" w:line="440" w:lineRule="exact"/>
        <w:ind w:leftChars="0" w:left="0" w:firstLineChars="200" w:firstLine="420"/>
        <w:rPr>
          <w:rFonts w:ascii="宋体"/>
          <w:sz w:val="21"/>
          <w:szCs w:val="21"/>
        </w:rPr>
      </w:pPr>
      <w:r>
        <w:rPr>
          <w:rFonts w:ascii="宋体" w:hAnsi="宋体" w:hint="eastAsia"/>
          <w:sz w:val="21"/>
          <w:szCs w:val="21"/>
        </w:rPr>
        <w:t>投标人没有按照招标文件要求提供全部资料，或者投标人没有对招标文件在各方面做出实质性响应是投标人的风险，并可能导致其投标被拒绝。</w:t>
      </w:r>
    </w:p>
    <w:p w:rsidR="005F0C67" w:rsidRDefault="004E5C7E">
      <w:pPr>
        <w:pStyle w:val="aff2"/>
        <w:widowControl w:val="0"/>
        <w:tabs>
          <w:tab w:val="clear" w:pos="840"/>
          <w:tab w:val="clear" w:pos="900"/>
        </w:tabs>
        <w:snapToGrid w:val="0"/>
        <w:spacing w:after="120" w:line="440" w:lineRule="exact"/>
        <w:ind w:left="0" w:firstLine="0"/>
        <w:rPr>
          <w:rFonts w:ascii="宋体"/>
          <w:b/>
          <w:sz w:val="21"/>
          <w:szCs w:val="21"/>
        </w:rPr>
      </w:pPr>
      <w:r>
        <w:rPr>
          <w:rFonts w:ascii="宋体" w:hAnsi="宋体" w:hint="eastAsia"/>
          <w:b/>
          <w:sz w:val="21"/>
          <w:szCs w:val="21"/>
        </w:rPr>
        <w:t>（三）招标文件的澄清与修改</w:t>
      </w:r>
    </w:p>
    <w:p w:rsidR="005F0C67" w:rsidRDefault="004E5C7E">
      <w:pPr>
        <w:pStyle w:val="aff6"/>
        <w:snapToGrid w:val="0"/>
        <w:spacing w:line="440" w:lineRule="exact"/>
        <w:ind w:firstLineChars="200" w:firstLine="420"/>
        <w:rPr>
          <w:rFonts w:hAnsi="宋体"/>
        </w:rPr>
      </w:pPr>
      <w:bookmarkStart w:id="120" w:name="_Toc254970535"/>
      <w:bookmarkStart w:id="121" w:name="_Toc254970676"/>
      <w:r>
        <w:rPr>
          <w:rFonts w:hAnsi="宋体"/>
        </w:rPr>
        <w:t>1.</w:t>
      </w:r>
      <w:r>
        <w:rPr>
          <w:rFonts w:hAnsi="宋体" w:hint="eastAsia"/>
          <w:bCs/>
        </w:rPr>
        <w:t>投标人应认真阅读本招标文件，发现其中有误或有不合理要求的，以书面形式要求招标采购单位澄清</w:t>
      </w:r>
      <w:r>
        <w:rPr>
          <w:rFonts w:hAnsi="宋体" w:hint="eastAsia"/>
        </w:rPr>
        <w:t>。采购代理机构对已发出的招标文件进行必要澄清、答复、修改或补充的，应当在财政部门指定的政府采购信息发布媒体上发布更正公告，并以书面形式通知所有招标文件收受人。该澄清或者修改的内容为招标文件的组成部分。如果澄清、答复、修改或补充的内容可能影响投标文件编制的，采购人或者采购代理机构应当在投标截止时间至少</w:t>
      </w:r>
      <w:r>
        <w:rPr>
          <w:rFonts w:hAnsi="宋体"/>
        </w:rPr>
        <w:t>15</w:t>
      </w:r>
      <w:r>
        <w:rPr>
          <w:rFonts w:hAnsi="宋体" w:hint="eastAsia"/>
        </w:rPr>
        <w:t>日前发出；不足</w:t>
      </w:r>
      <w:r>
        <w:rPr>
          <w:rFonts w:hAnsi="宋体"/>
        </w:rPr>
        <w:t>15</w:t>
      </w:r>
      <w:r>
        <w:rPr>
          <w:rFonts w:hAnsi="宋体" w:hint="eastAsia"/>
        </w:rPr>
        <w:t>日的，采购人或者采购代理机构应当顺延提交投标文件的截止时间。</w:t>
      </w:r>
    </w:p>
    <w:p w:rsidR="005F0C67" w:rsidRDefault="004E5C7E">
      <w:pPr>
        <w:pStyle w:val="aff6"/>
        <w:snapToGrid w:val="0"/>
        <w:spacing w:line="440" w:lineRule="exact"/>
        <w:ind w:firstLineChars="200" w:firstLine="420"/>
        <w:rPr>
          <w:rFonts w:hAnsi="宋体"/>
        </w:rPr>
      </w:pPr>
      <w:r>
        <w:rPr>
          <w:rFonts w:hAnsi="宋体"/>
        </w:rPr>
        <w:t>2.</w:t>
      </w:r>
      <w:r>
        <w:rPr>
          <w:rFonts w:hAnsi="宋体" w:hint="eastAsia"/>
        </w:rPr>
        <w:t>采购代理机构必须以书面形式答复投标人要求澄清的问题，并将不包含问题来源的答复书面通知所有购买招标文件的投标人；除书面答复以外的其他澄清方式及澄清内容均无效。</w:t>
      </w:r>
    </w:p>
    <w:p w:rsidR="005F0C67" w:rsidRDefault="004E5C7E">
      <w:pPr>
        <w:pStyle w:val="aff6"/>
        <w:snapToGrid w:val="0"/>
        <w:spacing w:line="440" w:lineRule="exact"/>
        <w:ind w:firstLineChars="200" w:firstLine="420"/>
        <w:rPr>
          <w:rFonts w:hAnsi="宋体"/>
        </w:rPr>
      </w:pPr>
      <w:r>
        <w:rPr>
          <w:rFonts w:hAnsi="宋体"/>
        </w:rPr>
        <w:t>3.</w:t>
      </w:r>
      <w:r>
        <w:rPr>
          <w:rFonts w:hAnsi="宋体" w:hint="eastAsia"/>
        </w:rPr>
        <w:t>招标文件澄清、答复、修改、补充的内容为招标文件的组成部分。当招标文件与招标文件的答复、澄清、修改、补充通知就同一内容的表述不一致时，以最后发出的书面文件为准。</w:t>
      </w:r>
    </w:p>
    <w:p w:rsidR="005F0C67" w:rsidRDefault="004E5C7E">
      <w:pPr>
        <w:pStyle w:val="aff6"/>
        <w:snapToGrid w:val="0"/>
        <w:spacing w:line="440" w:lineRule="exact"/>
        <w:ind w:firstLineChars="200" w:firstLine="420"/>
        <w:rPr>
          <w:rFonts w:hAnsi="宋体"/>
        </w:rPr>
      </w:pPr>
      <w:r>
        <w:rPr>
          <w:rFonts w:hAnsi="宋体"/>
        </w:rPr>
        <w:t>4.</w:t>
      </w:r>
      <w:r>
        <w:rPr>
          <w:rFonts w:hAnsi="宋体" w:hint="eastAsia"/>
        </w:rPr>
        <w:t>招标文件的澄清、答复、修改或补充都应该通过本项目招标代理机构以法定形式发布，采购人非通过本项目招标代理机构，不得擅自澄清、答复、修改或补充招标文件。</w:t>
      </w:r>
    </w:p>
    <w:p w:rsidR="005F0C67" w:rsidRDefault="004E5C7E">
      <w:pPr>
        <w:pStyle w:val="aff6"/>
        <w:snapToGrid w:val="0"/>
        <w:spacing w:line="440" w:lineRule="exact"/>
        <w:ind w:firstLineChars="200" w:firstLine="420"/>
        <w:rPr>
          <w:rFonts w:hAnsi="宋体"/>
        </w:rPr>
      </w:pPr>
      <w:r>
        <w:rPr>
          <w:rFonts w:hAnsi="宋体"/>
        </w:rPr>
        <w:t>5.</w:t>
      </w:r>
      <w:r>
        <w:rPr>
          <w:rFonts w:hAnsi="宋体" w:hint="eastAsia"/>
        </w:rPr>
        <w:t>采购人可以视采购具体情况，延长投标截止时间和开标时间，但至少应当在招标文件要求提交投标文件截止时间三日前，将变更时间书面通知所有招标文件收受人，并在财政部门指定的政府采购信息发布媒体上发布变更公告。</w:t>
      </w:r>
    </w:p>
    <w:p w:rsidR="005F0C67" w:rsidRDefault="004E5C7E">
      <w:pPr>
        <w:pStyle w:val="aff6"/>
        <w:snapToGrid w:val="0"/>
        <w:spacing w:line="460" w:lineRule="exact"/>
        <w:ind w:firstLineChars="196" w:firstLine="551"/>
        <w:jc w:val="center"/>
        <w:rPr>
          <w:rFonts w:hAnsi="宋体"/>
          <w:b/>
          <w:sz w:val="28"/>
          <w:szCs w:val="28"/>
        </w:rPr>
      </w:pPr>
      <w:r>
        <w:rPr>
          <w:rFonts w:hAnsi="宋体" w:hint="eastAsia"/>
          <w:b/>
          <w:sz w:val="28"/>
          <w:szCs w:val="28"/>
        </w:rPr>
        <w:t>三、投标文件的编制</w:t>
      </w:r>
      <w:bookmarkEnd w:id="120"/>
      <w:bookmarkEnd w:id="121"/>
    </w:p>
    <w:p w:rsidR="005F0C67" w:rsidRDefault="004E5C7E">
      <w:pPr>
        <w:snapToGrid w:val="0"/>
        <w:spacing w:line="400" w:lineRule="exact"/>
        <w:jc w:val="left"/>
        <w:rPr>
          <w:rFonts w:ascii="宋体"/>
          <w:b/>
          <w:szCs w:val="21"/>
        </w:rPr>
      </w:pPr>
      <w:bookmarkStart w:id="122" w:name="_Toc254970536"/>
      <w:bookmarkStart w:id="123" w:name="_Toc254970677"/>
      <w:r>
        <w:rPr>
          <w:rFonts w:ascii="宋体" w:hAnsi="宋体" w:hint="eastAsia"/>
          <w:b/>
          <w:szCs w:val="21"/>
        </w:rPr>
        <w:t>（一）投标文件的组成</w:t>
      </w:r>
      <w:bookmarkEnd w:id="122"/>
      <w:bookmarkEnd w:id="123"/>
    </w:p>
    <w:p w:rsidR="005F0C67" w:rsidRDefault="004E5C7E">
      <w:pPr>
        <w:tabs>
          <w:tab w:val="left" w:pos="3870"/>
          <w:tab w:val="left" w:pos="4085"/>
        </w:tabs>
        <w:snapToGrid w:val="0"/>
        <w:spacing w:line="400" w:lineRule="exact"/>
        <w:ind w:firstLineChars="200" w:firstLine="420"/>
        <w:jc w:val="left"/>
        <w:rPr>
          <w:rFonts w:ascii="宋体"/>
          <w:szCs w:val="21"/>
        </w:rPr>
      </w:pPr>
      <w:r>
        <w:rPr>
          <w:rFonts w:ascii="宋体" w:hAnsi="宋体" w:hint="eastAsia"/>
          <w:szCs w:val="21"/>
        </w:rPr>
        <w:t>投标文件由资格审查文件（单独装订）、报价文件、商务及技术文件；投标报价文件中的《开表一览表》独立装订成册，与电子文档</w:t>
      </w:r>
      <w:r>
        <w:rPr>
          <w:rFonts w:ascii="宋体" w:hAnsi="宋体"/>
          <w:szCs w:val="21"/>
        </w:rPr>
        <w:t>U</w:t>
      </w:r>
      <w:r>
        <w:rPr>
          <w:rFonts w:ascii="宋体" w:hAnsi="宋体" w:hint="eastAsia"/>
          <w:szCs w:val="21"/>
        </w:rPr>
        <w:t>盘分别单独包装、密封递交。</w:t>
      </w:r>
    </w:p>
    <w:p w:rsidR="005F0C67" w:rsidRDefault="004E5C7E">
      <w:pPr>
        <w:spacing w:line="400" w:lineRule="exact"/>
        <w:ind w:leftChars="67" w:left="141"/>
        <w:rPr>
          <w:b/>
        </w:rPr>
      </w:pPr>
      <w:r>
        <w:rPr>
          <w:rFonts w:ascii="宋体" w:hAnsi="宋体"/>
          <w:b/>
          <w:szCs w:val="21"/>
        </w:rPr>
        <w:t>1.</w:t>
      </w:r>
      <w:r>
        <w:rPr>
          <w:rFonts w:hint="eastAsia"/>
          <w:b/>
        </w:rPr>
        <w:t>资格审查文件（单独装订）</w:t>
      </w:r>
    </w:p>
    <w:p w:rsidR="005F0C67" w:rsidRDefault="004E5C7E">
      <w:pPr>
        <w:spacing w:line="400" w:lineRule="exact"/>
        <w:ind w:leftChars="67" w:left="141"/>
        <w:rPr>
          <w:rFonts w:ascii="宋体"/>
          <w:szCs w:val="21"/>
        </w:rPr>
      </w:pPr>
      <w:r>
        <w:rPr>
          <w:rFonts w:ascii="宋体" w:hAnsi="宋体" w:hint="eastAsia"/>
          <w:szCs w:val="21"/>
        </w:rPr>
        <w:t>（</w:t>
      </w:r>
      <w:r>
        <w:rPr>
          <w:rFonts w:ascii="宋体" w:hAnsi="宋体"/>
          <w:szCs w:val="21"/>
        </w:rPr>
        <w:t>1</w:t>
      </w:r>
      <w:r>
        <w:rPr>
          <w:rFonts w:ascii="宋体" w:hAnsi="宋体" w:hint="eastAsia"/>
          <w:szCs w:val="21"/>
        </w:rPr>
        <w:t>）投标人有效的三证合一的“企业法人营业执照”副本内页复印件（否则须提供有效的企业法人营业</w:t>
      </w:r>
      <w:r>
        <w:rPr>
          <w:rFonts w:ascii="宋体" w:hAnsi="宋体" w:hint="eastAsia"/>
          <w:szCs w:val="21"/>
        </w:rPr>
        <w:lastRenderedPageBreak/>
        <w:t>执照副本、组织机构代码证复印件、税务登记证复印件）；</w:t>
      </w:r>
    </w:p>
    <w:p w:rsidR="005F0C67" w:rsidRDefault="004E5C7E">
      <w:pPr>
        <w:spacing w:line="400" w:lineRule="exact"/>
        <w:ind w:firstLineChars="50" w:firstLine="105"/>
        <w:rPr>
          <w:rFonts w:ascii="宋体"/>
          <w:szCs w:val="21"/>
        </w:rPr>
      </w:pPr>
      <w:r>
        <w:rPr>
          <w:rFonts w:ascii="宋体" w:hAnsi="宋体" w:hint="eastAsia"/>
          <w:szCs w:val="21"/>
        </w:rPr>
        <w:t>（2）</w:t>
      </w:r>
      <w:r>
        <w:rPr>
          <w:rFonts w:hAnsi="宋体" w:hint="eastAsia"/>
          <w:szCs w:val="21"/>
        </w:rPr>
        <w:t>投标保证金收款收据复印件</w:t>
      </w:r>
      <w:r>
        <w:rPr>
          <w:rFonts w:ascii="宋体" w:hAnsi="宋体" w:hint="eastAsia"/>
          <w:szCs w:val="21"/>
        </w:rPr>
        <w:t>。</w:t>
      </w:r>
    </w:p>
    <w:p w:rsidR="005F0C67" w:rsidRDefault="004E5C7E">
      <w:pPr>
        <w:spacing w:line="400" w:lineRule="exact"/>
        <w:ind w:firstLineChars="50" w:firstLine="105"/>
        <w:rPr>
          <w:rFonts w:ascii="宋体"/>
          <w:szCs w:val="21"/>
        </w:rPr>
      </w:pPr>
      <w:r>
        <w:rPr>
          <w:rFonts w:hint="eastAsia"/>
          <w:b/>
          <w:bCs/>
        </w:rPr>
        <w:t>说明：以上材料均须提供并加盖单位公章，否则投标无效。</w:t>
      </w:r>
    </w:p>
    <w:p w:rsidR="005F0C67" w:rsidRDefault="004E5C7E">
      <w:pPr>
        <w:spacing w:line="400" w:lineRule="exact"/>
        <w:ind w:leftChars="67" w:left="141"/>
        <w:rPr>
          <w:rFonts w:ascii="宋体"/>
          <w:b/>
          <w:szCs w:val="21"/>
        </w:rPr>
      </w:pPr>
      <w:r>
        <w:rPr>
          <w:rFonts w:ascii="宋体" w:hAnsi="宋体"/>
          <w:b/>
          <w:szCs w:val="21"/>
        </w:rPr>
        <w:t>2.</w:t>
      </w:r>
      <w:r>
        <w:rPr>
          <w:rFonts w:ascii="宋体" w:hAnsi="宋体" w:hint="eastAsia"/>
          <w:b/>
          <w:szCs w:val="21"/>
        </w:rPr>
        <w:t>商务及技术文件</w:t>
      </w:r>
    </w:p>
    <w:p w:rsidR="005F0C67" w:rsidRDefault="004E5C7E">
      <w:pPr>
        <w:spacing w:line="400" w:lineRule="exact"/>
        <w:ind w:leftChars="67" w:left="141"/>
        <w:rPr>
          <w:rFonts w:ascii="宋体"/>
          <w:b/>
          <w:szCs w:val="21"/>
        </w:rPr>
      </w:pPr>
      <w:r>
        <w:rPr>
          <w:rFonts w:ascii="宋体" w:hAnsi="宋体" w:cs="宋体" w:hint="eastAsia"/>
          <w:b/>
          <w:kern w:val="0"/>
          <w:szCs w:val="21"/>
        </w:rPr>
        <w:t>（</w:t>
      </w:r>
      <w:r>
        <w:rPr>
          <w:rFonts w:ascii="宋体" w:hAnsi="宋体" w:cs="宋体"/>
          <w:b/>
          <w:kern w:val="0"/>
          <w:szCs w:val="21"/>
        </w:rPr>
        <w:t>1</w:t>
      </w:r>
      <w:r>
        <w:rPr>
          <w:rFonts w:ascii="宋体" w:hAnsi="宋体" w:cs="宋体" w:hint="eastAsia"/>
          <w:b/>
          <w:kern w:val="0"/>
          <w:szCs w:val="21"/>
        </w:rPr>
        <w:t>）商务文件：</w:t>
      </w:r>
    </w:p>
    <w:p w:rsidR="005F0C67" w:rsidRDefault="004E5C7E">
      <w:pPr>
        <w:spacing w:line="400" w:lineRule="exact"/>
        <w:ind w:leftChars="67" w:left="141" w:firstLineChars="50" w:firstLine="105"/>
        <w:rPr>
          <w:rFonts w:ascii="宋体" w:hAnsi="宋体"/>
          <w:b/>
          <w:szCs w:val="21"/>
        </w:rPr>
      </w:pPr>
      <w:r>
        <w:rPr>
          <w:rFonts w:ascii="宋体" w:hAnsi="宋体"/>
          <w:szCs w:val="21"/>
        </w:rPr>
        <w:t>1</w:t>
      </w:r>
      <w:r>
        <w:rPr>
          <w:rFonts w:ascii="宋体" w:hAnsi="宋体" w:hint="eastAsia"/>
          <w:szCs w:val="21"/>
        </w:rPr>
        <w:t>）商务响应表</w:t>
      </w:r>
      <w:r>
        <w:rPr>
          <w:rFonts w:ascii="宋体" w:hAnsi="宋体"/>
          <w:szCs w:val="21"/>
        </w:rPr>
        <w:t>(</w:t>
      </w:r>
      <w:r>
        <w:rPr>
          <w:rFonts w:ascii="宋体" w:hAnsi="宋体" w:hint="eastAsia"/>
          <w:szCs w:val="21"/>
        </w:rPr>
        <w:t>格式见附件</w:t>
      </w:r>
      <w:r>
        <w:rPr>
          <w:rFonts w:ascii="宋体" w:hAnsi="宋体"/>
          <w:szCs w:val="21"/>
        </w:rPr>
        <w:t>)</w:t>
      </w:r>
      <w:r>
        <w:rPr>
          <w:rFonts w:ascii="宋体" w:hAnsi="宋体" w:hint="eastAsia"/>
          <w:b/>
          <w:szCs w:val="21"/>
        </w:rPr>
        <w:t>（必须提供，否则投标无效）；</w:t>
      </w:r>
    </w:p>
    <w:p w:rsidR="005F0C67" w:rsidRDefault="004E5C7E">
      <w:pPr>
        <w:spacing w:line="400" w:lineRule="exact"/>
        <w:ind w:leftChars="117" w:left="561" w:hangingChars="150" w:hanging="315"/>
        <w:rPr>
          <w:rFonts w:ascii="宋体" w:hAnsi="宋体"/>
          <w:b/>
          <w:szCs w:val="21"/>
        </w:rPr>
      </w:pPr>
      <w:r>
        <w:rPr>
          <w:rFonts w:ascii="宋体" w:hAnsi="宋体"/>
          <w:szCs w:val="21"/>
        </w:rPr>
        <w:t>2</w:t>
      </w:r>
      <w:r>
        <w:rPr>
          <w:rFonts w:ascii="宋体" w:hAnsi="宋体" w:hint="eastAsia"/>
          <w:szCs w:val="21"/>
        </w:rPr>
        <w:t>）投标声明书</w:t>
      </w:r>
      <w:r>
        <w:rPr>
          <w:rFonts w:ascii="宋体" w:hAnsi="宋体"/>
          <w:szCs w:val="21"/>
        </w:rPr>
        <w:t>(</w:t>
      </w:r>
      <w:r>
        <w:rPr>
          <w:rFonts w:ascii="宋体" w:hAnsi="宋体" w:hint="eastAsia"/>
          <w:szCs w:val="21"/>
        </w:rPr>
        <w:t>格式见附件</w:t>
      </w:r>
      <w:r>
        <w:rPr>
          <w:rFonts w:ascii="宋体" w:hAnsi="宋体"/>
          <w:szCs w:val="21"/>
        </w:rPr>
        <w:t>)</w:t>
      </w:r>
      <w:r>
        <w:rPr>
          <w:rFonts w:ascii="宋体" w:hAnsi="宋体" w:hint="eastAsia"/>
          <w:szCs w:val="21"/>
        </w:rPr>
        <w:t>，同时附投标人在“信用中国”网站(</w:t>
      </w:r>
      <w:hyperlink r:id="rId10" w:history="1">
        <w:r>
          <w:rPr>
            <w:rFonts w:hint="eastAsia"/>
          </w:rPr>
          <w:t>www.creditchina.gov.cn)</w:t>
        </w:r>
        <w:r>
          <w:rPr>
            <w:rFonts w:hint="eastAsia"/>
          </w:rPr>
          <w:t>、中国政</w:t>
        </w:r>
      </w:hyperlink>
      <w:r>
        <w:rPr>
          <w:rFonts w:ascii="宋体" w:hAnsi="宋体" w:hint="eastAsia"/>
          <w:szCs w:val="21"/>
        </w:rPr>
        <w:t>府采购网(www.ccgp.gov.cn)等渠道的信用查询页面打印文件</w:t>
      </w:r>
      <w:r>
        <w:rPr>
          <w:rFonts w:ascii="宋体" w:hAnsi="宋体" w:cs="宋体" w:hint="eastAsia"/>
          <w:szCs w:val="21"/>
        </w:rPr>
        <w:t>（投标截止时间前查询结果截图加盖单位公章）</w:t>
      </w:r>
      <w:r>
        <w:rPr>
          <w:rFonts w:ascii="宋体" w:hAnsi="宋体" w:hint="eastAsia"/>
          <w:b/>
          <w:szCs w:val="21"/>
        </w:rPr>
        <w:t>（必须提供，否则投标无效）；</w:t>
      </w:r>
    </w:p>
    <w:p w:rsidR="005F0C67" w:rsidRDefault="004E5C7E">
      <w:pPr>
        <w:spacing w:line="400" w:lineRule="exact"/>
        <w:ind w:firstLineChars="100" w:firstLine="210"/>
        <w:rPr>
          <w:rFonts w:ascii="宋体"/>
          <w:szCs w:val="21"/>
        </w:rPr>
      </w:pPr>
      <w:r>
        <w:rPr>
          <w:rFonts w:ascii="宋体" w:hAnsi="宋体" w:hint="eastAsia"/>
          <w:szCs w:val="21"/>
        </w:rPr>
        <w:t>3）</w:t>
      </w:r>
      <w:r>
        <w:rPr>
          <w:rFonts w:hAnsi="宋体" w:hint="eastAsia"/>
        </w:rPr>
        <w:t>投标人法定代表人（或企业负责人）身份证复印件</w:t>
      </w:r>
      <w:r>
        <w:rPr>
          <w:rFonts w:ascii="宋体" w:hAnsi="宋体" w:hint="eastAsia"/>
          <w:b/>
          <w:szCs w:val="21"/>
        </w:rPr>
        <w:t>（必须提供，否则投标无效）；</w:t>
      </w:r>
    </w:p>
    <w:p w:rsidR="005F0C67" w:rsidRDefault="004E5C7E">
      <w:pPr>
        <w:spacing w:line="400" w:lineRule="exact"/>
        <w:ind w:firstLineChars="100" w:firstLine="210"/>
        <w:rPr>
          <w:rFonts w:ascii="宋体"/>
          <w:szCs w:val="21"/>
        </w:rPr>
      </w:pPr>
      <w:r>
        <w:rPr>
          <w:rFonts w:ascii="宋体" w:hAnsi="宋体" w:hint="eastAsia"/>
          <w:szCs w:val="21"/>
        </w:rPr>
        <w:t>4）法定代表人授权委托书</w:t>
      </w:r>
      <w:r>
        <w:rPr>
          <w:rFonts w:ascii="宋体" w:hAnsi="宋体"/>
          <w:szCs w:val="21"/>
        </w:rPr>
        <w:t>(</w:t>
      </w:r>
      <w:r>
        <w:rPr>
          <w:rFonts w:ascii="宋体" w:hAnsi="宋体" w:hint="eastAsia"/>
          <w:szCs w:val="21"/>
        </w:rPr>
        <w:t>格式见附件</w:t>
      </w:r>
      <w:r>
        <w:rPr>
          <w:rFonts w:ascii="宋体" w:hAnsi="宋体"/>
          <w:szCs w:val="21"/>
        </w:rPr>
        <w:t>)</w:t>
      </w:r>
      <w:r>
        <w:rPr>
          <w:rFonts w:ascii="宋体" w:hAnsi="宋体" w:hint="eastAsia"/>
          <w:szCs w:val="21"/>
        </w:rPr>
        <w:t>及委托代理人身份证复印件</w:t>
      </w:r>
      <w:r>
        <w:rPr>
          <w:rFonts w:ascii="宋体" w:hAnsi="宋体" w:hint="eastAsia"/>
          <w:b/>
          <w:szCs w:val="21"/>
        </w:rPr>
        <w:t>（委托代理时必须提供,否则投标无效）；</w:t>
      </w:r>
    </w:p>
    <w:p w:rsidR="005F0C67" w:rsidRDefault="004E5C7E">
      <w:pPr>
        <w:spacing w:line="400" w:lineRule="exact"/>
        <w:ind w:leftChars="67" w:left="141" w:firstLineChars="50" w:firstLine="105"/>
        <w:rPr>
          <w:rFonts w:ascii="宋体"/>
          <w:szCs w:val="21"/>
        </w:rPr>
      </w:pPr>
      <w:r>
        <w:rPr>
          <w:rFonts w:ascii="宋体" w:hAnsi="宋体" w:hint="eastAsia"/>
          <w:szCs w:val="21"/>
        </w:rPr>
        <w:t>5）可作为投标人评分的资信证明材料（可选）：</w:t>
      </w:r>
    </w:p>
    <w:p w:rsidR="005F0C67" w:rsidRDefault="004E5C7E">
      <w:pPr>
        <w:spacing w:line="400" w:lineRule="exact"/>
        <w:ind w:firstLineChars="100" w:firstLine="210"/>
        <w:rPr>
          <w:rFonts w:ascii="宋体"/>
          <w:szCs w:val="21"/>
        </w:rPr>
      </w:pPr>
      <w:r>
        <w:rPr>
          <w:rFonts w:ascii="宋体" w:hAnsi="宋体" w:hint="eastAsia"/>
          <w:szCs w:val="21"/>
        </w:rPr>
        <w:t>①招标文件要求投标人必须提供的其他资料（具体按第二章、第四章的要求</w:t>
      </w:r>
      <w:r>
        <w:rPr>
          <w:rFonts w:ascii="宋体" w:hAnsi="宋体"/>
          <w:szCs w:val="21"/>
        </w:rPr>
        <w:t>)</w:t>
      </w:r>
      <w:r>
        <w:rPr>
          <w:rFonts w:ascii="宋体" w:hAnsi="宋体" w:hint="eastAsia"/>
          <w:szCs w:val="21"/>
        </w:rPr>
        <w:t>。</w:t>
      </w:r>
    </w:p>
    <w:p w:rsidR="005F0C67" w:rsidRDefault="004E5C7E">
      <w:pPr>
        <w:spacing w:line="400" w:lineRule="exact"/>
        <w:ind w:firstLineChars="100" w:firstLine="210"/>
        <w:rPr>
          <w:rFonts w:ascii="宋体"/>
          <w:szCs w:val="21"/>
        </w:rPr>
      </w:pPr>
      <w:r>
        <w:rPr>
          <w:rFonts w:ascii="宋体" w:hAnsi="宋体" w:hint="eastAsia"/>
          <w:szCs w:val="21"/>
        </w:rPr>
        <w:t>②类似案例成功的业绩</w:t>
      </w:r>
      <w:r>
        <w:rPr>
          <w:rFonts w:ascii="宋体" w:hAnsi="宋体"/>
          <w:szCs w:val="21"/>
        </w:rPr>
        <w:t>(</w:t>
      </w:r>
      <w:r>
        <w:rPr>
          <w:rFonts w:ascii="宋体" w:hAnsi="宋体" w:hint="eastAsia"/>
          <w:szCs w:val="21"/>
        </w:rPr>
        <w:t>投标入同类项目实施情况一览表、合同复印件、用户验收报告、用户评价</w:t>
      </w:r>
      <w:r>
        <w:rPr>
          <w:rFonts w:ascii="宋体" w:hAnsi="宋体"/>
          <w:szCs w:val="21"/>
        </w:rPr>
        <w:t>)</w:t>
      </w:r>
      <w:r>
        <w:rPr>
          <w:rFonts w:ascii="宋体" w:hAnsi="宋体" w:hint="eastAsia"/>
          <w:szCs w:val="21"/>
        </w:rPr>
        <w:t>；</w:t>
      </w:r>
    </w:p>
    <w:p w:rsidR="005F0C67" w:rsidRDefault="004E5C7E">
      <w:pPr>
        <w:spacing w:line="400" w:lineRule="exact"/>
        <w:ind w:leftChars="67" w:left="141" w:firstLineChars="50" w:firstLine="105"/>
        <w:rPr>
          <w:rFonts w:ascii="宋体"/>
          <w:szCs w:val="21"/>
        </w:rPr>
      </w:pPr>
      <w:r>
        <w:rPr>
          <w:rFonts w:ascii="宋体" w:hAnsi="宋体" w:hint="eastAsia"/>
          <w:szCs w:val="21"/>
        </w:rPr>
        <w:t>③其他特殊资质证书</w:t>
      </w:r>
      <w:r>
        <w:rPr>
          <w:rFonts w:ascii="宋体" w:hAnsi="宋体"/>
          <w:szCs w:val="21"/>
        </w:rPr>
        <w:t>(</w:t>
      </w:r>
      <w:r>
        <w:rPr>
          <w:rFonts w:ascii="宋体" w:hAnsi="宋体" w:hint="eastAsia"/>
          <w:szCs w:val="21"/>
        </w:rPr>
        <w:t>如本地化服务能力等</w:t>
      </w:r>
      <w:r>
        <w:rPr>
          <w:rFonts w:ascii="宋体" w:hAnsi="宋体"/>
          <w:szCs w:val="21"/>
        </w:rPr>
        <w:t>)</w:t>
      </w:r>
      <w:r>
        <w:rPr>
          <w:rFonts w:ascii="宋体" w:hAnsi="宋体" w:hint="eastAsia"/>
          <w:szCs w:val="21"/>
        </w:rPr>
        <w:t>；</w:t>
      </w:r>
    </w:p>
    <w:p w:rsidR="005F0C67" w:rsidRDefault="004E5C7E">
      <w:pPr>
        <w:spacing w:line="400" w:lineRule="exact"/>
        <w:ind w:leftChars="67" w:left="141" w:firstLineChars="50" w:firstLine="105"/>
        <w:rPr>
          <w:rFonts w:ascii="宋体"/>
          <w:szCs w:val="21"/>
        </w:rPr>
      </w:pPr>
      <w:r>
        <w:rPr>
          <w:rFonts w:ascii="宋体" w:hAnsi="宋体" w:hint="eastAsia"/>
          <w:szCs w:val="21"/>
        </w:rPr>
        <w:t>④自主创新、节能环保产品认证等方面的资质证书；</w:t>
      </w:r>
    </w:p>
    <w:p w:rsidR="005F0C67" w:rsidRDefault="004E5C7E">
      <w:pPr>
        <w:spacing w:line="400" w:lineRule="exact"/>
        <w:ind w:firstLineChars="100" w:firstLine="210"/>
        <w:rPr>
          <w:rFonts w:ascii="宋体"/>
          <w:szCs w:val="21"/>
        </w:rPr>
      </w:pPr>
      <w:r>
        <w:rPr>
          <w:rFonts w:ascii="宋体" w:hAnsi="宋体" w:hint="eastAsia"/>
          <w:szCs w:val="21"/>
        </w:rPr>
        <w:t>⑤质量管理和质量保证体系等方面的认证证书；</w:t>
      </w:r>
    </w:p>
    <w:p w:rsidR="005F0C67" w:rsidRDefault="004E5C7E">
      <w:pPr>
        <w:spacing w:line="400" w:lineRule="exact"/>
        <w:ind w:leftChars="67" w:left="141" w:firstLineChars="50" w:firstLine="105"/>
        <w:rPr>
          <w:rFonts w:ascii="宋体"/>
          <w:szCs w:val="21"/>
        </w:rPr>
      </w:pPr>
      <w:r>
        <w:rPr>
          <w:rFonts w:ascii="宋体" w:hAnsi="宋体" w:hint="eastAsia"/>
          <w:szCs w:val="21"/>
        </w:rPr>
        <w:t>⑥投标人认为可以证明其能力或业绩的其他材料；</w:t>
      </w:r>
    </w:p>
    <w:p w:rsidR="005F0C67" w:rsidRDefault="004E5C7E">
      <w:pPr>
        <w:spacing w:line="400" w:lineRule="exact"/>
        <w:ind w:leftChars="67" w:left="141" w:firstLineChars="50" w:firstLine="105"/>
        <w:rPr>
          <w:rFonts w:ascii="宋体"/>
          <w:szCs w:val="21"/>
        </w:rPr>
      </w:pPr>
      <w:r>
        <w:rPr>
          <w:rFonts w:ascii="宋体" w:hAnsi="宋体" w:hint="eastAsia"/>
          <w:szCs w:val="21"/>
        </w:rPr>
        <w:t>⑦投标人关于产品生产时间、升级或者更新淘汰计划、配件供应以及本单位债务纠纷、违法违规记录等方面的情况</w:t>
      </w:r>
      <w:r>
        <w:rPr>
          <w:rFonts w:ascii="宋体" w:hAnsi="宋体"/>
          <w:szCs w:val="21"/>
        </w:rPr>
        <w:t>(</w:t>
      </w:r>
      <w:r>
        <w:rPr>
          <w:rFonts w:ascii="宋体" w:hAnsi="宋体" w:hint="eastAsia"/>
          <w:szCs w:val="21"/>
        </w:rPr>
        <w:t>内容见投标声明书</w:t>
      </w:r>
      <w:r>
        <w:rPr>
          <w:rFonts w:ascii="宋体" w:hAnsi="宋体"/>
          <w:szCs w:val="21"/>
        </w:rPr>
        <w:t>)</w:t>
      </w:r>
      <w:r>
        <w:rPr>
          <w:rFonts w:ascii="宋体" w:hAnsi="宋体" w:hint="eastAsia"/>
          <w:szCs w:val="21"/>
        </w:rPr>
        <w:t>；</w:t>
      </w:r>
    </w:p>
    <w:p w:rsidR="005F0C67" w:rsidRDefault="004E5C7E">
      <w:pPr>
        <w:spacing w:line="400" w:lineRule="exact"/>
        <w:ind w:leftChars="67" w:left="141" w:firstLineChars="50" w:firstLine="105"/>
        <w:rPr>
          <w:rFonts w:ascii="宋体"/>
          <w:szCs w:val="21"/>
        </w:rPr>
      </w:pPr>
      <w:r>
        <w:rPr>
          <w:rFonts w:ascii="宋体" w:hAnsi="宋体" w:hint="eastAsia"/>
          <w:szCs w:val="21"/>
        </w:rPr>
        <w:t>⑧投标人情况介绍；</w:t>
      </w:r>
    </w:p>
    <w:p w:rsidR="005F0C67" w:rsidRDefault="004E5C7E">
      <w:pPr>
        <w:spacing w:line="400" w:lineRule="exact"/>
        <w:ind w:leftChars="67" w:left="141"/>
        <w:rPr>
          <w:rFonts w:ascii="宋体"/>
          <w:b/>
          <w:szCs w:val="21"/>
        </w:rPr>
      </w:pPr>
      <w:r>
        <w:rPr>
          <w:rFonts w:ascii="宋体" w:hAnsi="宋体" w:hint="eastAsia"/>
          <w:b/>
          <w:szCs w:val="21"/>
        </w:rPr>
        <w:t>（</w:t>
      </w:r>
      <w:r>
        <w:rPr>
          <w:rFonts w:ascii="宋体" w:hAnsi="宋体"/>
          <w:b/>
          <w:szCs w:val="21"/>
        </w:rPr>
        <w:t>2</w:t>
      </w:r>
      <w:r>
        <w:rPr>
          <w:rFonts w:ascii="宋体" w:hAnsi="宋体" w:hint="eastAsia"/>
          <w:b/>
          <w:szCs w:val="21"/>
        </w:rPr>
        <w:t>）技术文件：</w:t>
      </w:r>
    </w:p>
    <w:p w:rsidR="005F0C67" w:rsidRDefault="004E5C7E">
      <w:pPr>
        <w:spacing w:line="400" w:lineRule="exact"/>
        <w:ind w:leftChars="67" w:left="141" w:firstLineChars="100" w:firstLine="210"/>
        <w:rPr>
          <w:rFonts w:ascii="宋体"/>
          <w:b/>
          <w:szCs w:val="21"/>
        </w:rPr>
      </w:pPr>
      <w:r>
        <w:rPr>
          <w:rFonts w:ascii="宋体" w:hAnsi="宋体"/>
          <w:szCs w:val="21"/>
        </w:rPr>
        <w:t>1</w:t>
      </w:r>
      <w:r>
        <w:rPr>
          <w:rFonts w:ascii="宋体" w:hAnsi="宋体" w:hint="eastAsia"/>
          <w:szCs w:val="21"/>
        </w:rPr>
        <w:t>）技术响应表</w:t>
      </w:r>
      <w:r>
        <w:rPr>
          <w:rFonts w:ascii="宋体" w:hAnsi="宋体" w:hint="eastAsia"/>
          <w:b/>
          <w:szCs w:val="21"/>
        </w:rPr>
        <w:t>（必须提供，否则投标无效）；</w:t>
      </w:r>
    </w:p>
    <w:p w:rsidR="005F0C67" w:rsidRDefault="004E5C7E">
      <w:pPr>
        <w:spacing w:line="400" w:lineRule="exact"/>
        <w:ind w:leftChars="67" w:left="141" w:firstLineChars="100" w:firstLine="210"/>
        <w:rPr>
          <w:rFonts w:ascii="宋体"/>
          <w:b/>
          <w:szCs w:val="21"/>
        </w:rPr>
      </w:pPr>
      <w:r>
        <w:rPr>
          <w:rFonts w:ascii="宋体" w:hAnsi="宋体"/>
          <w:szCs w:val="21"/>
        </w:rPr>
        <w:t>2</w:t>
      </w:r>
      <w:r>
        <w:rPr>
          <w:rFonts w:ascii="宋体" w:hAnsi="宋体" w:hint="eastAsia"/>
          <w:szCs w:val="21"/>
        </w:rPr>
        <w:t>）售后服务承诺书</w:t>
      </w:r>
      <w:r>
        <w:rPr>
          <w:rFonts w:ascii="宋体" w:hAnsi="宋体" w:hint="eastAsia"/>
          <w:b/>
          <w:szCs w:val="21"/>
        </w:rPr>
        <w:t>（应据项目实际要求描述</w:t>
      </w:r>
      <w:r>
        <w:rPr>
          <w:rFonts w:ascii="宋体"/>
          <w:b/>
          <w:szCs w:val="21"/>
        </w:rPr>
        <w:t>,</w:t>
      </w:r>
      <w:r>
        <w:rPr>
          <w:rFonts w:ascii="宋体" w:hAnsi="宋体" w:hint="eastAsia"/>
          <w:b/>
          <w:szCs w:val="21"/>
        </w:rPr>
        <w:t>格式自拟，必须提供，否则投标无效）；</w:t>
      </w:r>
    </w:p>
    <w:p w:rsidR="005F0C67" w:rsidRDefault="004E5C7E">
      <w:pPr>
        <w:spacing w:line="400" w:lineRule="exact"/>
        <w:ind w:leftChars="67" w:left="141" w:firstLineChars="100" w:firstLine="210"/>
        <w:rPr>
          <w:rFonts w:ascii="宋体"/>
          <w:szCs w:val="21"/>
        </w:rPr>
      </w:pPr>
      <w:r>
        <w:rPr>
          <w:rFonts w:ascii="宋体" w:hAnsi="宋体"/>
          <w:szCs w:val="21"/>
        </w:rPr>
        <w:t>3</w:t>
      </w:r>
      <w:r>
        <w:rPr>
          <w:rFonts w:ascii="宋体" w:hAnsi="宋体" w:hint="eastAsia"/>
          <w:szCs w:val="21"/>
        </w:rPr>
        <w:t>）可作为投标人评分的技术证明材料（可选）：</w:t>
      </w:r>
    </w:p>
    <w:p w:rsidR="005F0C67" w:rsidRDefault="004E5C7E">
      <w:pPr>
        <w:spacing w:line="400" w:lineRule="exact"/>
        <w:ind w:leftChars="67" w:left="141" w:firstLineChars="100" w:firstLine="210"/>
        <w:rPr>
          <w:rFonts w:ascii="宋体"/>
          <w:szCs w:val="21"/>
        </w:rPr>
      </w:pPr>
      <w:r>
        <w:rPr>
          <w:rFonts w:ascii="宋体" w:hAnsi="宋体" w:hint="eastAsia"/>
          <w:szCs w:val="21"/>
        </w:rPr>
        <w:t>①对本项目系统总体要求的理解，包括：功能说明、性能指标及设备选型说明（质量、性能、价格、外观、体积等方面进行比较和选择的理由及过程）；</w:t>
      </w:r>
    </w:p>
    <w:p w:rsidR="005F0C67" w:rsidRDefault="004E5C7E">
      <w:pPr>
        <w:spacing w:line="400" w:lineRule="exact"/>
        <w:ind w:leftChars="67" w:left="141" w:firstLineChars="100" w:firstLine="210"/>
        <w:rPr>
          <w:rFonts w:ascii="宋体"/>
          <w:szCs w:val="21"/>
        </w:rPr>
      </w:pPr>
      <w:r>
        <w:rPr>
          <w:rFonts w:ascii="宋体" w:hAnsi="宋体" w:hint="eastAsia"/>
          <w:szCs w:val="21"/>
        </w:rPr>
        <w:t>②设备配置清单（均不含报价）；</w:t>
      </w:r>
    </w:p>
    <w:p w:rsidR="005F0C67" w:rsidRDefault="004E5C7E">
      <w:pPr>
        <w:spacing w:line="400" w:lineRule="exact"/>
        <w:ind w:leftChars="67" w:left="141" w:firstLineChars="100" w:firstLine="210"/>
        <w:rPr>
          <w:rFonts w:ascii="宋体"/>
          <w:szCs w:val="21"/>
        </w:rPr>
      </w:pPr>
      <w:r>
        <w:rPr>
          <w:rFonts w:ascii="宋体" w:hAnsi="宋体" w:hint="eastAsia"/>
          <w:szCs w:val="21"/>
        </w:rPr>
        <w:t>③产品出厂标准、质量检测报告；</w:t>
      </w:r>
    </w:p>
    <w:p w:rsidR="005F0C67" w:rsidRDefault="004E5C7E">
      <w:pPr>
        <w:spacing w:line="400" w:lineRule="exact"/>
        <w:ind w:leftChars="67" w:left="141" w:firstLineChars="100" w:firstLine="210"/>
        <w:rPr>
          <w:rFonts w:ascii="宋体"/>
          <w:szCs w:val="21"/>
        </w:rPr>
      </w:pPr>
      <w:r>
        <w:rPr>
          <w:rFonts w:ascii="宋体" w:hAnsi="宋体" w:hint="eastAsia"/>
          <w:szCs w:val="21"/>
        </w:rPr>
        <w:t>④原厂出厂配置表及原厂中文使用说明书；</w:t>
      </w:r>
    </w:p>
    <w:p w:rsidR="005F0C67" w:rsidRDefault="004E5C7E">
      <w:pPr>
        <w:spacing w:line="400" w:lineRule="exact"/>
        <w:ind w:firstLineChars="150" w:firstLine="315"/>
        <w:rPr>
          <w:rFonts w:ascii="宋体"/>
          <w:szCs w:val="21"/>
        </w:rPr>
      </w:pPr>
      <w:r>
        <w:rPr>
          <w:rFonts w:ascii="宋体" w:hAnsi="宋体" w:hint="eastAsia"/>
          <w:szCs w:val="21"/>
        </w:rPr>
        <w:t>⑤投标人建议的安装、调试、验收方法或方案；</w:t>
      </w:r>
    </w:p>
    <w:p w:rsidR="005F0C67" w:rsidRDefault="004E5C7E">
      <w:pPr>
        <w:spacing w:line="400" w:lineRule="exact"/>
        <w:ind w:leftChars="67" w:left="141" w:firstLineChars="100" w:firstLine="210"/>
        <w:rPr>
          <w:rFonts w:ascii="宋体"/>
          <w:szCs w:val="21"/>
        </w:rPr>
      </w:pPr>
      <w:r>
        <w:rPr>
          <w:rFonts w:ascii="宋体" w:hAnsi="宋体" w:hint="eastAsia"/>
          <w:szCs w:val="21"/>
        </w:rPr>
        <w:t>⑥技术服务、技术培训、售后服务的内容和措施等；</w:t>
      </w:r>
    </w:p>
    <w:p w:rsidR="005F0C67" w:rsidRDefault="004E5C7E">
      <w:pPr>
        <w:spacing w:line="400" w:lineRule="exact"/>
        <w:ind w:leftChars="67" w:left="141" w:firstLineChars="100" w:firstLine="210"/>
        <w:rPr>
          <w:rFonts w:ascii="宋体"/>
          <w:szCs w:val="21"/>
        </w:rPr>
      </w:pPr>
      <w:r>
        <w:rPr>
          <w:rFonts w:ascii="宋体" w:hAnsi="宋体" w:hint="eastAsia"/>
          <w:szCs w:val="21"/>
        </w:rPr>
        <w:t>⑦项目实施人员一览表；</w:t>
      </w:r>
    </w:p>
    <w:p w:rsidR="005F0C67" w:rsidRDefault="004E5C7E">
      <w:pPr>
        <w:spacing w:line="400" w:lineRule="exact"/>
        <w:ind w:leftChars="67" w:left="141" w:firstLineChars="100" w:firstLine="210"/>
        <w:rPr>
          <w:rFonts w:ascii="宋体"/>
          <w:szCs w:val="21"/>
        </w:rPr>
      </w:pPr>
      <w:r>
        <w:rPr>
          <w:rFonts w:ascii="宋体" w:hAnsi="宋体" w:hint="eastAsia"/>
          <w:szCs w:val="21"/>
        </w:rPr>
        <w:t>⑧投标人拥有主要装备和检测设施的情况和现状（格式自拟）；</w:t>
      </w:r>
    </w:p>
    <w:p w:rsidR="005F0C67" w:rsidRDefault="004E5C7E">
      <w:pPr>
        <w:spacing w:line="400" w:lineRule="exact"/>
        <w:ind w:leftChars="67" w:left="141" w:firstLineChars="100" w:firstLine="210"/>
        <w:rPr>
          <w:rFonts w:ascii="宋体"/>
          <w:szCs w:val="21"/>
        </w:rPr>
      </w:pPr>
      <w:r>
        <w:rPr>
          <w:rFonts w:ascii="宋体" w:hAnsi="宋体" w:hint="eastAsia"/>
          <w:szCs w:val="21"/>
        </w:rPr>
        <w:t>⑨优惠条件：投标人承诺给予招标人的各种优惠条件，包括备品备件、专用耗材、售后服务等方面的</w:t>
      </w:r>
      <w:r>
        <w:rPr>
          <w:rFonts w:ascii="宋体" w:hAnsi="宋体" w:hint="eastAsia"/>
          <w:szCs w:val="21"/>
        </w:rPr>
        <w:lastRenderedPageBreak/>
        <w:t>优惠；</w:t>
      </w:r>
    </w:p>
    <w:p w:rsidR="005F0C67" w:rsidRDefault="004E5C7E">
      <w:pPr>
        <w:spacing w:line="400" w:lineRule="exact"/>
        <w:ind w:leftChars="67" w:left="141" w:firstLineChars="100" w:firstLine="210"/>
        <w:rPr>
          <w:rFonts w:ascii="宋体"/>
          <w:szCs w:val="21"/>
        </w:rPr>
      </w:pPr>
      <w:r>
        <w:rPr>
          <w:rFonts w:ascii="宋体" w:hAnsi="宋体" w:hint="eastAsia"/>
          <w:szCs w:val="21"/>
        </w:rPr>
        <w:t>⑩投标人对本项目的合理化建议和改进措施；</w:t>
      </w:r>
    </w:p>
    <w:p w:rsidR="005F0C67" w:rsidRDefault="004E5C7E">
      <w:pPr>
        <w:spacing w:line="400" w:lineRule="exact"/>
        <w:ind w:leftChars="67" w:left="141" w:firstLineChars="100" w:firstLine="210"/>
        <w:rPr>
          <w:rFonts w:ascii="宋体"/>
          <w:b/>
          <w:szCs w:val="21"/>
        </w:rPr>
      </w:pPr>
      <w:r>
        <w:rPr>
          <w:rFonts w:ascii="宋体" w:hAnsi="宋体" w:hint="eastAsia"/>
          <w:szCs w:val="21"/>
        </w:rPr>
        <w:t>⑾投标人需要说明的其他文件和说明（格式略）；</w:t>
      </w:r>
    </w:p>
    <w:p w:rsidR="005F0C67" w:rsidRDefault="004E5C7E">
      <w:pPr>
        <w:spacing w:line="400" w:lineRule="exact"/>
        <w:ind w:leftChars="67" w:left="141"/>
        <w:rPr>
          <w:rFonts w:ascii="宋体"/>
          <w:b/>
          <w:szCs w:val="21"/>
        </w:rPr>
      </w:pPr>
      <w:r>
        <w:rPr>
          <w:rFonts w:ascii="宋体" w:hAnsi="宋体"/>
          <w:b/>
          <w:szCs w:val="21"/>
        </w:rPr>
        <w:t>3</w:t>
      </w:r>
      <w:r>
        <w:rPr>
          <w:rFonts w:ascii="宋体"/>
          <w:b/>
          <w:szCs w:val="21"/>
        </w:rPr>
        <w:t>.</w:t>
      </w:r>
      <w:r>
        <w:rPr>
          <w:rFonts w:ascii="宋体" w:hAnsi="宋体" w:hint="eastAsia"/>
          <w:b/>
          <w:szCs w:val="21"/>
        </w:rPr>
        <w:t>报价文件</w:t>
      </w:r>
    </w:p>
    <w:p w:rsidR="005F0C67" w:rsidRDefault="004E5C7E">
      <w:pPr>
        <w:spacing w:line="400" w:lineRule="exact"/>
        <w:ind w:leftChars="67" w:left="141" w:firstLineChars="100" w:firstLine="210"/>
        <w:rPr>
          <w:rFonts w:ascii="宋体"/>
          <w:szCs w:val="21"/>
        </w:rPr>
      </w:pPr>
      <w:r>
        <w:rPr>
          <w:rFonts w:ascii="宋体" w:hAnsi="宋体" w:hint="eastAsia"/>
          <w:szCs w:val="21"/>
        </w:rPr>
        <w:t>（</w:t>
      </w:r>
      <w:r>
        <w:rPr>
          <w:rFonts w:ascii="宋体" w:hAnsi="宋体"/>
          <w:szCs w:val="21"/>
        </w:rPr>
        <w:t>1</w:t>
      </w:r>
      <w:r>
        <w:rPr>
          <w:rFonts w:ascii="宋体" w:hAnsi="宋体" w:hint="eastAsia"/>
          <w:szCs w:val="21"/>
        </w:rPr>
        <w:t>）投标函</w:t>
      </w:r>
      <w:r>
        <w:rPr>
          <w:rFonts w:ascii="宋体" w:hAnsi="宋体"/>
          <w:szCs w:val="21"/>
        </w:rPr>
        <w:t>(</w:t>
      </w:r>
      <w:r>
        <w:rPr>
          <w:rFonts w:ascii="宋体" w:hAnsi="宋体" w:hint="eastAsia"/>
          <w:szCs w:val="21"/>
        </w:rPr>
        <w:t>格式见附件</w:t>
      </w:r>
      <w:r>
        <w:rPr>
          <w:rFonts w:ascii="宋体" w:hAnsi="宋体"/>
          <w:szCs w:val="21"/>
        </w:rPr>
        <w:t>)</w:t>
      </w:r>
      <w:r>
        <w:rPr>
          <w:rFonts w:ascii="宋体" w:hAnsi="宋体" w:hint="eastAsia"/>
          <w:szCs w:val="21"/>
        </w:rPr>
        <w:t>；</w:t>
      </w:r>
    </w:p>
    <w:p w:rsidR="005F0C67" w:rsidRDefault="004E5C7E">
      <w:pPr>
        <w:spacing w:line="400" w:lineRule="exact"/>
        <w:ind w:leftChars="67" w:left="141" w:firstLineChars="100" w:firstLine="210"/>
        <w:rPr>
          <w:rFonts w:ascii="宋体"/>
          <w:szCs w:val="21"/>
        </w:rPr>
      </w:pPr>
      <w:r>
        <w:rPr>
          <w:rFonts w:ascii="宋体" w:hAnsi="宋体" w:hint="eastAsia"/>
          <w:szCs w:val="21"/>
        </w:rPr>
        <w:t>（</w:t>
      </w:r>
      <w:r>
        <w:rPr>
          <w:rFonts w:ascii="宋体" w:hAnsi="宋体"/>
          <w:szCs w:val="21"/>
        </w:rPr>
        <w:t>2</w:t>
      </w:r>
      <w:r>
        <w:rPr>
          <w:rFonts w:ascii="宋体" w:hAnsi="宋体" w:hint="eastAsia"/>
          <w:szCs w:val="21"/>
        </w:rPr>
        <w:t>）投标报价明细表</w:t>
      </w:r>
      <w:r>
        <w:rPr>
          <w:rFonts w:ascii="宋体" w:hAnsi="宋体"/>
          <w:szCs w:val="21"/>
        </w:rPr>
        <w:t>(</w:t>
      </w:r>
      <w:r>
        <w:rPr>
          <w:rFonts w:ascii="宋体" w:hAnsi="宋体" w:hint="eastAsia"/>
          <w:szCs w:val="21"/>
        </w:rPr>
        <w:t>格式见附件</w:t>
      </w:r>
      <w:r>
        <w:rPr>
          <w:rFonts w:ascii="宋体" w:hAnsi="宋体"/>
          <w:szCs w:val="21"/>
        </w:rPr>
        <w:t>)</w:t>
      </w:r>
      <w:r>
        <w:rPr>
          <w:rFonts w:ascii="宋体" w:hAnsi="宋体" w:hint="eastAsia"/>
          <w:szCs w:val="21"/>
        </w:rPr>
        <w:t>；</w:t>
      </w:r>
    </w:p>
    <w:p w:rsidR="005F0C67" w:rsidRDefault="004E5C7E">
      <w:pPr>
        <w:spacing w:line="400" w:lineRule="exact"/>
        <w:ind w:leftChars="67" w:left="141" w:firstLineChars="100" w:firstLine="210"/>
        <w:rPr>
          <w:rFonts w:ascii="宋体"/>
          <w:szCs w:val="21"/>
        </w:rPr>
      </w:pPr>
      <w:r>
        <w:rPr>
          <w:rFonts w:ascii="宋体" w:hAnsi="宋体" w:hint="eastAsia"/>
          <w:szCs w:val="21"/>
        </w:rPr>
        <w:t>（</w:t>
      </w:r>
      <w:r>
        <w:rPr>
          <w:rFonts w:ascii="宋体" w:hAnsi="宋体"/>
          <w:szCs w:val="21"/>
        </w:rPr>
        <w:t>3</w:t>
      </w:r>
      <w:r>
        <w:rPr>
          <w:rFonts w:ascii="宋体" w:hAnsi="宋体" w:hint="eastAsia"/>
          <w:szCs w:val="21"/>
        </w:rPr>
        <w:t>）投标人针对报价需要说明的其他文件和说明</w:t>
      </w:r>
      <w:r>
        <w:rPr>
          <w:rFonts w:ascii="宋体" w:hAnsi="宋体"/>
          <w:szCs w:val="21"/>
        </w:rPr>
        <w:t>(</w:t>
      </w:r>
      <w:r>
        <w:rPr>
          <w:rFonts w:ascii="宋体" w:hAnsi="宋体" w:hint="eastAsia"/>
          <w:szCs w:val="21"/>
        </w:rPr>
        <w:t>格式自拟</w:t>
      </w:r>
      <w:r>
        <w:rPr>
          <w:rFonts w:ascii="宋体" w:hAnsi="宋体"/>
          <w:szCs w:val="21"/>
        </w:rPr>
        <w:t>)</w:t>
      </w:r>
      <w:r>
        <w:rPr>
          <w:rFonts w:ascii="宋体" w:hAnsi="宋体" w:hint="eastAsia"/>
          <w:szCs w:val="21"/>
        </w:rPr>
        <w:t>；</w:t>
      </w:r>
    </w:p>
    <w:p w:rsidR="005F0C67" w:rsidRDefault="004E5C7E">
      <w:pPr>
        <w:spacing w:line="400" w:lineRule="exact"/>
        <w:ind w:leftChars="67" w:left="141" w:firstLineChars="100" w:firstLine="210"/>
        <w:rPr>
          <w:rFonts w:ascii="宋体"/>
          <w:szCs w:val="21"/>
        </w:rPr>
      </w:pPr>
      <w:r>
        <w:rPr>
          <w:rFonts w:ascii="宋体" w:hAnsi="宋体" w:hint="eastAsia"/>
          <w:szCs w:val="21"/>
        </w:rPr>
        <w:t>（</w:t>
      </w:r>
      <w:r>
        <w:rPr>
          <w:rFonts w:ascii="宋体" w:hAnsi="宋体"/>
          <w:szCs w:val="21"/>
        </w:rPr>
        <w:t>4</w:t>
      </w:r>
      <w:r>
        <w:rPr>
          <w:rFonts w:ascii="宋体" w:hAnsi="宋体" w:hint="eastAsia"/>
          <w:szCs w:val="21"/>
        </w:rPr>
        <w:t>）开标一览表</w:t>
      </w:r>
      <w:r>
        <w:rPr>
          <w:rFonts w:ascii="宋体" w:hAnsi="宋体"/>
          <w:szCs w:val="21"/>
        </w:rPr>
        <w:t>(</w:t>
      </w:r>
      <w:r>
        <w:rPr>
          <w:rFonts w:ascii="宋体" w:hAnsi="宋体" w:hint="eastAsia"/>
          <w:szCs w:val="21"/>
        </w:rPr>
        <w:t>单独封装</w:t>
      </w:r>
      <w:r>
        <w:rPr>
          <w:rFonts w:ascii="宋体"/>
          <w:szCs w:val="21"/>
        </w:rPr>
        <w:t>,</w:t>
      </w:r>
      <w:r>
        <w:rPr>
          <w:rFonts w:ascii="宋体" w:hAnsi="宋体" w:hint="eastAsia"/>
          <w:szCs w:val="21"/>
        </w:rPr>
        <w:t>格式见附件</w:t>
      </w:r>
      <w:r>
        <w:rPr>
          <w:rFonts w:ascii="宋体" w:hAnsi="宋体"/>
          <w:szCs w:val="21"/>
        </w:rPr>
        <w:t>)</w:t>
      </w:r>
      <w:r>
        <w:rPr>
          <w:rFonts w:ascii="宋体" w:hAnsi="宋体" w:hint="eastAsia"/>
          <w:szCs w:val="21"/>
        </w:rPr>
        <w:t>。</w:t>
      </w:r>
    </w:p>
    <w:p w:rsidR="005F0C67" w:rsidRDefault="004E5C7E">
      <w:pPr>
        <w:spacing w:line="400" w:lineRule="exact"/>
        <w:ind w:leftChars="67" w:left="141"/>
        <w:rPr>
          <w:rFonts w:ascii="宋体"/>
          <w:b/>
          <w:szCs w:val="21"/>
        </w:rPr>
      </w:pPr>
      <w:r>
        <w:rPr>
          <w:rFonts w:ascii="宋体" w:hAnsi="宋体" w:hint="eastAsia"/>
          <w:b/>
          <w:szCs w:val="21"/>
        </w:rPr>
        <w:t>注</w:t>
      </w:r>
      <w:r>
        <w:rPr>
          <w:rFonts w:ascii="宋体" w:hAnsi="宋体"/>
          <w:b/>
          <w:szCs w:val="21"/>
        </w:rPr>
        <w:t>:</w:t>
      </w:r>
      <w:r>
        <w:rPr>
          <w:rFonts w:ascii="宋体" w:hAnsi="宋体" w:hint="eastAsia"/>
          <w:b/>
          <w:szCs w:val="21"/>
        </w:rPr>
        <w:t>法定代表人授权委托书、投标声明书、投标函、开标一览表必须由法定代表人或授权代表签名并加盖单位公章。</w:t>
      </w:r>
    </w:p>
    <w:p w:rsidR="005F0C67" w:rsidRDefault="004E5C7E">
      <w:pPr>
        <w:snapToGrid w:val="0"/>
        <w:spacing w:line="400" w:lineRule="exact"/>
        <w:jc w:val="left"/>
        <w:rPr>
          <w:rFonts w:ascii="宋体"/>
          <w:b/>
          <w:szCs w:val="21"/>
        </w:rPr>
      </w:pPr>
      <w:bookmarkStart w:id="124" w:name="_Toc254970678"/>
      <w:bookmarkStart w:id="125" w:name="_Toc254970537"/>
      <w:r>
        <w:rPr>
          <w:rFonts w:ascii="宋体" w:hAnsi="宋体" w:hint="eastAsia"/>
          <w:b/>
          <w:szCs w:val="21"/>
        </w:rPr>
        <w:t>（二）投标文件的语言及计量</w:t>
      </w:r>
      <w:bookmarkEnd w:id="124"/>
      <w:bookmarkEnd w:id="125"/>
    </w:p>
    <w:p w:rsidR="005F0C67" w:rsidRDefault="004E5C7E">
      <w:pPr>
        <w:snapToGrid w:val="0"/>
        <w:spacing w:line="400" w:lineRule="exact"/>
        <w:ind w:firstLineChars="200" w:firstLine="420"/>
        <w:jc w:val="left"/>
        <w:rPr>
          <w:rFonts w:ascii="宋体"/>
          <w:szCs w:val="21"/>
        </w:rPr>
      </w:pPr>
      <w:r>
        <w:rPr>
          <w:rFonts w:ascii="宋体" w:hAnsi="宋体"/>
          <w:szCs w:val="21"/>
        </w:rPr>
        <w:t>1.</w:t>
      </w:r>
      <w:r>
        <w:rPr>
          <w:rFonts w:ascii="宋体" w:hAnsi="宋体" w:hint="eastAsia"/>
          <w:szCs w:val="21"/>
        </w:rPr>
        <w:t>投标文件以及投标方与招标方就有关投标事宜的所有来往函电，均应以中文汉语书写。除签名、盖章、专用名称等特殊情形外，以中文汉语以外的文字表述的投标文件视同未提供。</w:t>
      </w:r>
    </w:p>
    <w:p w:rsidR="005F0C67" w:rsidRDefault="004E5C7E">
      <w:pPr>
        <w:snapToGrid w:val="0"/>
        <w:spacing w:line="400" w:lineRule="exact"/>
        <w:ind w:firstLineChars="200" w:firstLine="420"/>
        <w:jc w:val="left"/>
        <w:rPr>
          <w:rFonts w:ascii="宋体"/>
          <w:szCs w:val="21"/>
        </w:rPr>
      </w:pPr>
      <w:r>
        <w:rPr>
          <w:rFonts w:ascii="宋体" w:hAnsi="宋体"/>
          <w:szCs w:val="21"/>
        </w:rPr>
        <w:t>2.</w:t>
      </w:r>
      <w:r>
        <w:rPr>
          <w:rFonts w:ascii="宋体" w:hAnsi="宋体" w:hint="eastAsia"/>
          <w:szCs w:val="21"/>
        </w:rPr>
        <w:t>投标计量单位，招标文件已有明确规定的，使用招标文件规定的计量单位；招标文件没有规定的，应采用中华人民共和国法定计量单位（货币单位：人民币元），否则视同未响应。</w:t>
      </w:r>
    </w:p>
    <w:p w:rsidR="005F0C67" w:rsidRDefault="004E5C7E">
      <w:pPr>
        <w:snapToGrid w:val="0"/>
        <w:spacing w:line="400" w:lineRule="exact"/>
        <w:jc w:val="left"/>
        <w:rPr>
          <w:rFonts w:ascii="宋体"/>
          <w:b/>
          <w:szCs w:val="21"/>
        </w:rPr>
      </w:pPr>
      <w:bookmarkStart w:id="126" w:name="_Toc254970538"/>
      <w:bookmarkStart w:id="127" w:name="_Toc254970679"/>
      <w:r>
        <w:rPr>
          <w:rFonts w:ascii="宋体" w:hAnsi="宋体" w:hint="eastAsia"/>
          <w:b/>
          <w:szCs w:val="21"/>
        </w:rPr>
        <w:t>（三）投标报价</w:t>
      </w:r>
      <w:bookmarkEnd w:id="126"/>
      <w:bookmarkEnd w:id="127"/>
    </w:p>
    <w:p w:rsidR="005F0C67" w:rsidRDefault="004E5C7E">
      <w:pPr>
        <w:pStyle w:val="aff6"/>
        <w:snapToGrid w:val="0"/>
        <w:spacing w:line="400" w:lineRule="exact"/>
        <w:ind w:firstLineChars="200" w:firstLine="420"/>
        <w:jc w:val="left"/>
        <w:rPr>
          <w:rFonts w:hAnsi="宋体"/>
        </w:rPr>
      </w:pPr>
      <w:r>
        <w:rPr>
          <w:rFonts w:hAnsi="宋体"/>
        </w:rPr>
        <w:t>1.</w:t>
      </w:r>
      <w:r>
        <w:rPr>
          <w:rFonts w:hAnsi="宋体" w:hint="eastAsia"/>
        </w:rPr>
        <w:t>投标报价应按招标文件中相关附表格式填写。</w:t>
      </w:r>
    </w:p>
    <w:p w:rsidR="005F0C67" w:rsidRDefault="004E5C7E">
      <w:pPr>
        <w:pStyle w:val="aff6"/>
        <w:snapToGrid w:val="0"/>
        <w:spacing w:line="400" w:lineRule="exact"/>
        <w:ind w:firstLineChars="200" w:firstLine="420"/>
        <w:jc w:val="left"/>
        <w:rPr>
          <w:rFonts w:hAnsi="宋体"/>
        </w:rPr>
      </w:pPr>
      <w:r>
        <w:rPr>
          <w:rFonts w:hAnsi="宋体"/>
        </w:rPr>
        <w:t xml:space="preserve">2. </w:t>
      </w:r>
      <w:r>
        <w:rPr>
          <w:rFonts w:hAnsi="宋体" w:hint="eastAsia"/>
        </w:rPr>
        <w:t>投标报价是履行合同的最终价格，应包括货款、标准附件、备品备件、专用工具、包装、运输、装卸、保险、税金、货到就位以及安装、调试、培训、保修等一切税金和费用。</w:t>
      </w:r>
    </w:p>
    <w:p w:rsidR="005F0C67" w:rsidRDefault="004E5C7E">
      <w:pPr>
        <w:pStyle w:val="aff6"/>
        <w:snapToGrid w:val="0"/>
        <w:spacing w:line="400" w:lineRule="exact"/>
        <w:ind w:firstLineChars="200" w:firstLine="420"/>
        <w:jc w:val="left"/>
        <w:rPr>
          <w:rFonts w:hAnsi="宋体"/>
        </w:rPr>
      </w:pPr>
      <w:r>
        <w:rPr>
          <w:rFonts w:hAnsi="宋体"/>
        </w:rPr>
        <w:t xml:space="preserve">3. </w:t>
      </w:r>
      <w:r>
        <w:rPr>
          <w:rFonts w:hAnsi="宋体" w:hint="eastAsia"/>
        </w:rPr>
        <w:t>投标文件只允许有一个报价，有选择的或有条件的报价将不予接受。</w:t>
      </w:r>
    </w:p>
    <w:p w:rsidR="005F0C67" w:rsidRDefault="004E5C7E">
      <w:pPr>
        <w:pStyle w:val="aff2"/>
        <w:widowControl w:val="0"/>
        <w:tabs>
          <w:tab w:val="clear" w:pos="840"/>
          <w:tab w:val="clear" w:pos="900"/>
        </w:tabs>
        <w:snapToGrid w:val="0"/>
        <w:spacing w:after="120" w:line="400" w:lineRule="exact"/>
        <w:ind w:left="0" w:firstLine="0"/>
        <w:rPr>
          <w:rFonts w:ascii="宋体"/>
          <w:b/>
          <w:sz w:val="21"/>
          <w:szCs w:val="21"/>
        </w:rPr>
      </w:pPr>
      <w:r>
        <w:rPr>
          <w:rFonts w:ascii="宋体" w:hAnsi="宋体" w:hint="eastAsia"/>
          <w:b/>
          <w:sz w:val="21"/>
          <w:szCs w:val="21"/>
        </w:rPr>
        <w:t>（四）投标文件的有效期</w:t>
      </w:r>
    </w:p>
    <w:p w:rsidR="005F0C67" w:rsidRDefault="004E5C7E">
      <w:pPr>
        <w:pStyle w:val="aff6"/>
        <w:snapToGrid w:val="0"/>
        <w:spacing w:line="400" w:lineRule="exact"/>
        <w:ind w:firstLineChars="200" w:firstLine="420"/>
        <w:jc w:val="left"/>
        <w:rPr>
          <w:rFonts w:hAnsi="宋体"/>
        </w:rPr>
      </w:pPr>
      <w:r>
        <w:rPr>
          <w:rFonts w:hAnsi="宋体"/>
        </w:rPr>
        <w:t>1.</w:t>
      </w:r>
      <w:r>
        <w:rPr>
          <w:rFonts w:hAnsi="宋体" w:hint="eastAsia"/>
        </w:rPr>
        <w:t>投标文件有效期按投标人须知前附表规定的时间。有效期不足的投标文件将被拒绝。</w:t>
      </w:r>
    </w:p>
    <w:p w:rsidR="005F0C67" w:rsidRDefault="004E5C7E">
      <w:pPr>
        <w:pStyle w:val="aff6"/>
        <w:snapToGrid w:val="0"/>
        <w:spacing w:line="400" w:lineRule="exact"/>
        <w:ind w:firstLineChars="200" w:firstLine="420"/>
        <w:jc w:val="left"/>
        <w:rPr>
          <w:rFonts w:hAnsi="宋体"/>
        </w:rPr>
      </w:pPr>
      <w:r>
        <w:rPr>
          <w:rFonts w:hAnsi="宋体"/>
        </w:rPr>
        <w:t>2.</w:t>
      </w:r>
      <w:r>
        <w:rPr>
          <w:rFonts w:hAnsi="宋体" w:hint="eastAsia"/>
        </w:rPr>
        <w:t>在特殊情况下，招标人可与投标人协商延长投标书的有效期，这种要求和答复均以书面形式进行。</w:t>
      </w:r>
    </w:p>
    <w:p w:rsidR="005F0C67" w:rsidRDefault="004E5C7E">
      <w:pPr>
        <w:pStyle w:val="aff6"/>
        <w:snapToGrid w:val="0"/>
        <w:spacing w:line="400" w:lineRule="exact"/>
        <w:ind w:firstLineChars="200" w:firstLine="420"/>
        <w:jc w:val="left"/>
        <w:rPr>
          <w:rFonts w:hAnsi="宋体"/>
        </w:rPr>
      </w:pPr>
      <w:bookmarkStart w:id="128" w:name="_Toc254970539"/>
      <w:bookmarkStart w:id="129" w:name="_Toc254970680"/>
      <w:r>
        <w:rPr>
          <w:rFonts w:hAnsi="宋体"/>
        </w:rPr>
        <w:t>3.</w:t>
      </w:r>
      <w:r>
        <w:rPr>
          <w:rFonts w:hAnsi="宋体" w:hint="eastAsia"/>
        </w:rPr>
        <w:t>投标人可拒绝接受延期要求而不会导致投标保证金被没收。同意延长有效期的投标人需要相应延长投标保证金的有效期，但不能修改投标文件。</w:t>
      </w:r>
      <w:bookmarkEnd w:id="128"/>
      <w:bookmarkEnd w:id="129"/>
    </w:p>
    <w:p w:rsidR="005F0C67" w:rsidRDefault="004E5C7E">
      <w:pPr>
        <w:pStyle w:val="aff6"/>
        <w:snapToGrid w:val="0"/>
        <w:spacing w:line="400" w:lineRule="exact"/>
        <w:ind w:firstLineChars="200" w:firstLine="420"/>
        <w:jc w:val="left"/>
        <w:rPr>
          <w:rFonts w:hAnsi="宋体"/>
        </w:rPr>
      </w:pPr>
      <w:bookmarkStart w:id="130" w:name="_Toc254970540"/>
      <w:bookmarkStart w:id="131" w:name="_Toc254970681"/>
      <w:r>
        <w:rPr>
          <w:rFonts w:hAnsi="宋体"/>
        </w:rPr>
        <w:t>4.</w:t>
      </w:r>
      <w:r>
        <w:rPr>
          <w:rFonts w:hAnsi="宋体" w:hint="eastAsia"/>
        </w:rPr>
        <w:t>中标人的投标文件自开标之日起至合同履行完毕止均应保持有效。</w:t>
      </w:r>
      <w:bookmarkEnd w:id="130"/>
      <w:bookmarkEnd w:id="131"/>
    </w:p>
    <w:p w:rsidR="005F0C67" w:rsidRDefault="004E5C7E">
      <w:pPr>
        <w:snapToGrid w:val="0"/>
        <w:spacing w:line="400" w:lineRule="exact"/>
        <w:jc w:val="left"/>
        <w:rPr>
          <w:rFonts w:ascii="宋体"/>
          <w:b/>
          <w:szCs w:val="21"/>
        </w:rPr>
      </w:pPr>
      <w:bookmarkStart w:id="132" w:name="_Toc254970682"/>
      <w:bookmarkStart w:id="133" w:name="_Toc254970541"/>
      <w:r>
        <w:rPr>
          <w:rFonts w:ascii="宋体" w:hAnsi="宋体" w:hint="eastAsia"/>
          <w:b/>
          <w:szCs w:val="21"/>
        </w:rPr>
        <w:t>（五）投标保证金</w:t>
      </w:r>
      <w:bookmarkEnd w:id="132"/>
      <w:bookmarkEnd w:id="133"/>
    </w:p>
    <w:p w:rsidR="005F0C67" w:rsidRDefault="004E5C7E">
      <w:pPr>
        <w:snapToGrid w:val="0"/>
        <w:spacing w:line="400" w:lineRule="exact"/>
        <w:ind w:firstLineChars="200" w:firstLine="422"/>
        <w:jc w:val="left"/>
        <w:rPr>
          <w:rFonts w:ascii="宋体"/>
          <w:b/>
          <w:szCs w:val="21"/>
        </w:rPr>
      </w:pPr>
      <w:r>
        <w:rPr>
          <w:rFonts w:ascii="宋体" w:hAnsi="宋体"/>
          <w:b/>
          <w:szCs w:val="21"/>
        </w:rPr>
        <w:t>1.</w:t>
      </w:r>
      <w:r>
        <w:rPr>
          <w:rFonts w:ascii="宋体" w:hAnsi="宋体" w:hint="eastAsia"/>
          <w:b/>
          <w:szCs w:val="21"/>
        </w:rPr>
        <w:t>投标人须按规定提交投标保证金。否则，其投标将被拒绝</w:t>
      </w:r>
      <w:bookmarkStart w:id="134" w:name="OLE_LINK2"/>
      <w:bookmarkStart w:id="135" w:name="OLE_LINK1"/>
      <w:r>
        <w:rPr>
          <w:rFonts w:ascii="宋体" w:hAnsi="宋体" w:hint="eastAsia"/>
          <w:b/>
          <w:szCs w:val="21"/>
        </w:rPr>
        <w:t>。</w:t>
      </w:r>
      <w:bookmarkEnd w:id="134"/>
      <w:bookmarkEnd w:id="135"/>
    </w:p>
    <w:p w:rsidR="005F0C67" w:rsidRDefault="004E5C7E">
      <w:pPr>
        <w:pStyle w:val="aff6"/>
        <w:spacing w:line="400" w:lineRule="exact"/>
        <w:ind w:firstLineChars="200" w:firstLine="422"/>
        <w:rPr>
          <w:rFonts w:hAnsi="宋体"/>
          <w:b/>
          <w:bCs/>
        </w:rPr>
      </w:pPr>
      <w:r>
        <w:rPr>
          <w:rFonts w:hAnsi="宋体"/>
          <w:b/>
        </w:rPr>
        <w:t>2.</w:t>
      </w:r>
      <w:r>
        <w:rPr>
          <w:rFonts w:hAnsi="宋体" w:cs="Arial" w:hint="eastAsia"/>
          <w:b/>
        </w:rPr>
        <w:t>投标保证金（人民币）</w:t>
      </w:r>
      <w:r>
        <w:rPr>
          <w:rFonts w:hAnsi="宋体" w:hint="eastAsia"/>
          <w:b/>
        </w:rPr>
        <w:t>：</w:t>
      </w:r>
      <w:r>
        <w:rPr>
          <w:rFonts w:hAnsi="宋体" w:hint="eastAsia"/>
          <w:b/>
          <w:u w:val="single"/>
        </w:rPr>
        <w:t>贰万元整</w:t>
      </w:r>
      <w:r>
        <w:rPr>
          <w:rFonts w:hAnsi="宋体" w:hint="eastAsia"/>
          <w:b/>
        </w:rPr>
        <w:t>；</w:t>
      </w:r>
    </w:p>
    <w:p w:rsidR="005F0C67" w:rsidRDefault="004E5C7E" w:rsidP="004E5C7E">
      <w:pPr>
        <w:snapToGrid w:val="0"/>
        <w:spacing w:line="400" w:lineRule="exact"/>
        <w:ind w:firstLineChars="196" w:firstLine="412"/>
        <w:jc w:val="left"/>
        <w:rPr>
          <w:rFonts w:ascii="宋体" w:cs="Courier New"/>
          <w:szCs w:val="21"/>
        </w:rPr>
      </w:pPr>
      <w:r>
        <w:rPr>
          <w:rFonts w:ascii="宋体" w:hAnsi="宋体" w:cs="Courier New" w:hint="eastAsia"/>
          <w:szCs w:val="21"/>
        </w:rPr>
        <w:t>（</w:t>
      </w:r>
      <w:r>
        <w:rPr>
          <w:rFonts w:ascii="宋体" w:hAnsi="宋体" w:cs="Courier New"/>
          <w:szCs w:val="21"/>
        </w:rPr>
        <w:t>1</w:t>
      </w:r>
      <w:r>
        <w:rPr>
          <w:rFonts w:ascii="宋体" w:hAnsi="宋体" w:cs="Courier New" w:hint="eastAsia"/>
          <w:szCs w:val="21"/>
        </w:rPr>
        <w:t>）按《招标采购公告》第十条规定交纳。投标人必须在投标文件中附上银行回执单复印件。开标会现场提供保证金缴纳凭证原件加盖单位公章进行查验。</w:t>
      </w:r>
    </w:p>
    <w:p w:rsidR="005F0C67" w:rsidRDefault="004E5C7E" w:rsidP="004E5C7E">
      <w:pPr>
        <w:snapToGrid w:val="0"/>
        <w:spacing w:line="400" w:lineRule="exact"/>
        <w:ind w:firstLineChars="196" w:firstLine="412"/>
        <w:jc w:val="left"/>
        <w:rPr>
          <w:rFonts w:ascii="宋体" w:cs="Courier New"/>
          <w:szCs w:val="21"/>
        </w:rPr>
      </w:pPr>
      <w:r>
        <w:rPr>
          <w:rFonts w:ascii="宋体" w:hAnsi="宋体" w:cs="Courier New" w:hint="eastAsia"/>
          <w:szCs w:val="21"/>
        </w:rPr>
        <w:t>（</w:t>
      </w:r>
      <w:r>
        <w:rPr>
          <w:rFonts w:ascii="宋体" w:hAnsi="宋体" w:cs="Courier New"/>
          <w:szCs w:val="21"/>
        </w:rPr>
        <w:t>2</w:t>
      </w:r>
      <w:r>
        <w:rPr>
          <w:rFonts w:ascii="宋体" w:hAnsi="宋体" w:cs="Courier New" w:hint="eastAsia"/>
          <w:szCs w:val="21"/>
        </w:rPr>
        <w:t>）投标保证金交纳形式：电汇、转帐、汇票等非现金形式。</w:t>
      </w:r>
    </w:p>
    <w:p w:rsidR="00161421" w:rsidRDefault="004E5C7E" w:rsidP="00161421">
      <w:pPr>
        <w:snapToGrid w:val="0"/>
        <w:spacing w:line="400" w:lineRule="exact"/>
        <w:ind w:firstLineChars="196" w:firstLine="412"/>
        <w:jc w:val="left"/>
        <w:rPr>
          <w:rFonts w:ascii="宋体" w:cs="Courier New"/>
          <w:szCs w:val="21"/>
        </w:rPr>
      </w:pPr>
      <w:r>
        <w:rPr>
          <w:rFonts w:ascii="宋体" w:hAnsi="宋体" w:cs="Courier New" w:hint="eastAsia"/>
          <w:szCs w:val="21"/>
        </w:rPr>
        <w:t>（</w:t>
      </w:r>
      <w:r>
        <w:rPr>
          <w:rFonts w:ascii="宋体" w:hAnsi="宋体" w:cs="Courier New"/>
          <w:szCs w:val="21"/>
        </w:rPr>
        <w:t>3</w:t>
      </w:r>
      <w:r>
        <w:rPr>
          <w:rFonts w:ascii="宋体" w:hAnsi="宋体" w:cs="Courier New" w:hint="eastAsia"/>
          <w:szCs w:val="21"/>
        </w:rPr>
        <w:t>）未中标人的投标保证金在中标通知书发出后五个工作日内退还。</w:t>
      </w:r>
    </w:p>
    <w:p w:rsidR="00161421" w:rsidRDefault="004E5C7E" w:rsidP="00161421">
      <w:pPr>
        <w:snapToGrid w:val="0"/>
        <w:spacing w:line="400" w:lineRule="exact"/>
        <w:ind w:firstLineChars="196" w:firstLine="412"/>
        <w:jc w:val="left"/>
        <w:rPr>
          <w:rFonts w:ascii="宋体" w:cs="Courier New"/>
          <w:szCs w:val="21"/>
        </w:rPr>
      </w:pPr>
      <w:r>
        <w:rPr>
          <w:rFonts w:ascii="宋体" w:hAnsi="宋体" w:cs="Courier New" w:hint="eastAsia"/>
          <w:szCs w:val="21"/>
        </w:rPr>
        <w:t>（</w:t>
      </w:r>
      <w:r>
        <w:rPr>
          <w:rFonts w:ascii="宋体" w:hAnsi="宋体" w:cs="Courier New"/>
          <w:szCs w:val="21"/>
        </w:rPr>
        <w:t>4</w:t>
      </w:r>
      <w:r>
        <w:rPr>
          <w:rFonts w:ascii="宋体" w:hAnsi="宋体" w:cs="Courier New" w:hint="eastAsia"/>
          <w:szCs w:val="21"/>
        </w:rPr>
        <w:t>）投标保证金退还方式：电汇或转账至投标人账户。</w:t>
      </w:r>
    </w:p>
    <w:p w:rsidR="005F0C67" w:rsidRDefault="004E5C7E">
      <w:pPr>
        <w:snapToGrid w:val="0"/>
        <w:spacing w:line="400" w:lineRule="exact"/>
        <w:ind w:firstLineChars="196" w:firstLine="413"/>
        <w:jc w:val="left"/>
        <w:rPr>
          <w:rFonts w:ascii="宋体"/>
          <w:b/>
          <w:bCs/>
          <w:szCs w:val="21"/>
        </w:rPr>
      </w:pPr>
      <w:r>
        <w:rPr>
          <w:rFonts w:ascii="宋体" w:hAnsi="宋体" w:cs="Arial"/>
          <w:b/>
          <w:szCs w:val="21"/>
        </w:rPr>
        <w:t>3.</w:t>
      </w:r>
      <w:r>
        <w:rPr>
          <w:rFonts w:ascii="宋体" w:hAnsi="宋体" w:cs="Arial" w:hint="eastAsia"/>
          <w:b/>
          <w:szCs w:val="21"/>
        </w:rPr>
        <w:t>投标人有</w:t>
      </w:r>
      <w:r>
        <w:rPr>
          <w:rFonts w:ascii="宋体" w:hAnsi="宋体" w:hint="eastAsia"/>
          <w:b/>
          <w:bCs/>
          <w:szCs w:val="21"/>
        </w:rPr>
        <w:t>下列情形之一的，投标保证金将不予退还：</w:t>
      </w:r>
    </w:p>
    <w:p w:rsidR="005F0C67" w:rsidRDefault="004E5C7E" w:rsidP="004E5C7E">
      <w:pPr>
        <w:snapToGrid w:val="0"/>
        <w:spacing w:line="400" w:lineRule="exact"/>
        <w:ind w:firstLineChars="196" w:firstLine="412"/>
        <w:jc w:val="left"/>
        <w:rPr>
          <w:rFonts w:ascii="宋体"/>
          <w:bCs/>
          <w:szCs w:val="21"/>
        </w:rPr>
      </w:pPr>
      <w:r>
        <w:rPr>
          <w:rFonts w:ascii="宋体" w:hAnsi="宋体" w:hint="eastAsia"/>
          <w:bCs/>
          <w:szCs w:val="21"/>
        </w:rPr>
        <w:t>（</w:t>
      </w:r>
      <w:r>
        <w:rPr>
          <w:rFonts w:ascii="宋体" w:hAnsi="宋体"/>
          <w:bCs/>
          <w:szCs w:val="21"/>
        </w:rPr>
        <w:t>1</w:t>
      </w:r>
      <w:r>
        <w:rPr>
          <w:rFonts w:ascii="宋体" w:hAnsi="宋体" w:hint="eastAsia"/>
          <w:bCs/>
          <w:szCs w:val="21"/>
        </w:rPr>
        <w:t>）投标人在投标有效期内撤销投标文件的；</w:t>
      </w:r>
    </w:p>
    <w:p w:rsidR="00161421" w:rsidRDefault="004E5C7E" w:rsidP="00161421">
      <w:pPr>
        <w:snapToGrid w:val="0"/>
        <w:spacing w:line="400" w:lineRule="exact"/>
        <w:ind w:firstLineChars="196" w:firstLine="412"/>
        <w:jc w:val="left"/>
        <w:rPr>
          <w:rFonts w:ascii="宋体"/>
          <w:bCs/>
          <w:szCs w:val="21"/>
        </w:rPr>
      </w:pPr>
      <w:r>
        <w:rPr>
          <w:rFonts w:ascii="宋体" w:hAnsi="宋体" w:hint="eastAsia"/>
          <w:bCs/>
          <w:szCs w:val="21"/>
        </w:rPr>
        <w:lastRenderedPageBreak/>
        <w:t>（</w:t>
      </w:r>
      <w:r>
        <w:rPr>
          <w:rFonts w:ascii="宋体" w:hAnsi="宋体"/>
          <w:bCs/>
          <w:szCs w:val="21"/>
        </w:rPr>
        <w:t>2</w:t>
      </w:r>
      <w:r>
        <w:rPr>
          <w:rFonts w:ascii="宋体" w:hAnsi="宋体" w:hint="eastAsia"/>
          <w:bCs/>
          <w:szCs w:val="21"/>
        </w:rPr>
        <w:t>）未按规定提交履约保证金的；</w:t>
      </w:r>
    </w:p>
    <w:p w:rsidR="00161421" w:rsidRDefault="004E5C7E" w:rsidP="00161421">
      <w:pPr>
        <w:snapToGrid w:val="0"/>
        <w:spacing w:line="400" w:lineRule="exact"/>
        <w:ind w:firstLineChars="196" w:firstLine="412"/>
        <w:jc w:val="left"/>
        <w:rPr>
          <w:rFonts w:ascii="宋体"/>
          <w:szCs w:val="21"/>
        </w:rPr>
      </w:pPr>
      <w:r>
        <w:rPr>
          <w:rFonts w:ascii="宋体" w:hAnsi="宋体" w:hint="eastAsia"/>
          <w:szCs w:val="21"/>
        </w:rPr>
        <w:t>（</w:t>
      </w:r>
      <w:r>
        <w:rPr>
          <w:rFonts w:ascii="宋体" w:hAnsi="宋体"/>
          <w:szCs w:val="21"/>
        </w:rPr>
        <w:t>3</w:t>
      </w:r>
      <w:r>
        <w:rPr>
          <w:rFonts w:ascii="宋体" w:hAnsi="宋体" w:hint="eastAsia"/>
          <w:szCs w:val="21"/>
        </w:rPr>
        <w:t>）投标人在投标过程中弄虚作假，提供虚假材料的；</w:t>
      </w:r>
    </w:p>
    <w:p w:rsidR="00161421" w:rsidRDefault="004E5C7E" w:rsidP="00161421">
      <w:pPr>
        <w:snapToGrid w:val="0"/>
        <w:spacing w:line="400" w:lineRule="exact"/>
        <w:ind w:firstLineChars="196" w:firstLine="412"/>
        <w:jc w:val="left"/>
        <w:rPr>
          <w:rFonts w:ascii="宋体"/>
          <w:szCs w:val="21"/>
        </w:rPr>
      </w:pPr>
      <w:r>
        <w:rPr>
          <w:rFonts w:ascii="宋体" w:hAnsi="宋体" w:hint="eastAsia"/>
          <w:szCs w:val="21"/>
        </w:rPr>
        <w:t>（</w:t>
      </w:r>
      <w:r>
        <w:rPr>
          <w:rFonts w:ascii="宋体" w:hAnsi="宋体"/>
          <w:szCs w:val="21"/>
        </w:rPr>
        <w:t>4</w:t>
      </w:r>
      <w:r>
        <w:rPr>
          <w:rFonts w:ascii="宋体" w:hAnsi="宋体" w:hint="eastAsia"/>
          <w:szCs w:val="21"/>
        </w:rPr>
        <w:t>）中标人无正当理由不与采购人签订合同的；</w:t>
      </w:r>
    </w:p>
    <w:p w:rsidR="00161421" w:rsidRDefault="004E5C7E" w:rsidP="00161421">
      <w:pPr>
        <w:snapToGrid w:val="0"/>
        <w:spacing w:line="400" w:lineRule="exact"/>
        <w:ind w:firstLineChars="196" w:firstLine="412"/>
        <w:jc w:val="left"/>
        <w:rPr>
          <w:rFonts w:ascii="宋体"/>
          <w:szCs w:val="21"/>
        </w:rPr>
      </w:pPr>
      <w:r>
        <w:rPr>
          <w:rFonts w:ascii="宋体" w:hAnsi="宋体" w:hint="eastAsia"/>
          <w:szCs w:val="21"/>
        </w:rPr>
        <w:t>（</w:t>
      </w:r>
      <w:r>
        <w:rPr>
          <w:rFonts w:ascii="宋体" w:hAnsi="宋体"/>
          <w:szCs w:val="21"/>
        </w:rPr>
        <w:t>5</w:t>
      </w:r>
      <w:r>
        <w:rPr>
          <w:rFonts w:ascii="宋体" w:hAnsi="宋体" w:hint="eastAsia"/>
          <w:szCs w:val="21"/>
        </w:rPr>
        <w:t>）将中标项目转让给他人或者在投标文件中未说明且未经招标采购单位同意，将中标项目分包给他人的；</w:t>
      </w:r>
    </w:p>
    <w:p w:rsidR="00161421" w:rsidRDefault="004E5C7E" w:rsidP="00161421">
      <w:pPr>
        <w:snapToGrid w:val="0"/>
        <w:spacing w:line="400" w:lineRule="exact"/>
        <w:ind w:firstLineChars="196" w:firstLine="412"/>
        <w:jc w:val="left"/>
        <w:rPr>
          <w:rFonts w:ascii="宋体"/>
          <w:szCs w:val="21"/>
        </w:rPr>
      </w:pPr>
      <w:r>
        <w:rPr>
          <w:rFonts w:ascii="宋体" w:hAnsi="宋体" w:hint="eastAsia"/>
          <w:szCs w:val="21"/>
        </w:rPr>
        <w:t>（</w:t>
      </w:r>
      <w:r>
        <w:rPr>
          <w:rFonts w:ascii="宋体" w:hAnsi="宋体"/>
          <w:szCs w:val="21"/>
        </w:rPr>
        <w:t>6</w:t>
      </w:r>
      <w:r>
        <w:rPr>
          <w:rFonts w:ascii="宋体" w:hAnsi="宋体" w:hint="eastAsia"/>
          <w:szCs w:val="21"/>
        </w:rPr>
        <w:t>）拒绝履行合同义务的；</w:t>
      </w:r>
    </w:p>
    <w:p w:rsidR="00161421" w:rsidRDefault="004E5C7E" w:rsidP="00161421">
      <w:pPr>
        <w:snapToGrid w:val="0"/>
        <w:spacing w:line="400" w:lineRule="exact"/>
        <w:ind w:firstLineChars="196" w:firstLine="412"/>
        <w:jc w:val="left"/>
        <w:rPr>
          <w:rFonts w:ascii="宋体"/>
          <w:szCs w:val="21"/>
        </w:rPr>
      </w:pPr>
      <w:r>
        <w:rPr>
          <w:rFonts w:ascii="宋体" w:hAnsi="宋体" w:hint="eastAsia"/>
          <w:szCs w:val="21"/>
        </w:rPr>
        <w:t>（</w:t>
      </w:r>
      <w:r>
        <w:rPr>
          <w:rFonts w:ascii="宋体" w:hAnsi="宋体"/>
          <w:szCs w:val="21"/>
        </w:rPr>
        <w:t>7</w:t>
      </w:r>
      <w:r>
        <w:rPr>
          <w:rFonts w:ascii="宋体" w:hAnsi="宋体" w:hint="eastAsia"/>
          <w:szCs w:val="21"/>
        </w:rPr>
        <w:t>）其他严重扰乱招投标程序的；</w:t>
      </w:r>
    </w:p>
    <w:p w:rsidR="005F0C67" w:rsidRDefault="004E5C7E">
      <w:pPr>
        <w:snapToGrid w:val="0"/>
        <w:spacing w:line="400" w:lineRule="exact"/>
        <w:jc w:val="left"/>
        <w:rPr>
          <w:rFonts w:ascii="宋体"/>
          <w:b/>
          <w:szCs w:val="21"/>
        </w:rPr>
      </w:pPr>
      <w:bookmarkStart w:id="136" w:name="_Toc254970683"/>
      <w:bookmarkStart w:id="137" w:name="_Toc254970542"/>
      <w:r>
        <w:rPr>
          <w:rFonts w:ascii="宋体" w:hAnsi="宋体" w:hint="eastAsia"/>
          <w:b/>
          <w:szCs w:val="21"/>
        </w:rPr>
        <w:t>（六）投标文件的签署和份数</w:t>
      </w:r>
      <w:bookmarkEnd w:id="136"/>
      <w:bookmarkEnd w:id="137"/>
    </w:p>
    <w:p w:rsidR="005F0C67" w:rsidRDefault="004E5C7E">
      <w:pPr>
        <w:snapToGrid w:val="0"/>
        <w:spacing w:line="400" w:lineRule="exact"/>
        <w:ind w:firstLineChars="200" w:firstLine="420"/>
        <w:jc w:val="left"/>
        <w:rPr>
          <w:rFonts w:ascii="宋体"/>
          <w:szCs w:val="21"/>
        </w:rPr>
      </w:pPr>
      <w:bookmarkStart w:id="138" w:name="_Toc254970684"/>
      <w:bookmarkStart w:id="139" w:name="_Toc254970543"/>
      <w:r>
        <w:rPr>
          <w:rFonts w:ascii="宋体" w:hAnsi="宋体"/>
          <w:szCs w:val="21"/>
        </w:rPr>
        <w:t>1.</w:t>
      </w:r>
      <w:r>
        <w:rPr>
          <w:rFonts w:ascii="宋体" w:hAnsi="宋体" w:hint="eastAsia"/>
          <w:szCs w:val="21"/>
        </w:rPr>
        <w:t>投标人应按本招标文件规定的格式和顺序编制、装订投标文件并标注页码（装订时应将投标报价部分、商务及技术部分统一装订成一册，如投标文件过厚不便于装订成一册的，可将技术部分单独装订成一册）。投标文件内容不完整、编排混乱导致投标文件被误读、漏读或者查找不到相关内容的，是投标人的责任。</w:t>
      </w:r>
    </w:p>
    <w:p w:rsidR="005F0C67" w:rsidRDefault="004E5C7E">
      <w:pPr>
        <w:pStyle w:val="aff6"/>
        <w:spacing w:line="400" w:lineRule="exact"/>
        <w:ind w:firstLineChars="197" w:firstLine="415"/>
        <w:rPr>
          <w:rFonts w:hAnsi="宋体"/>
          <w:b/>
        </w:rPr>
      </w:pPr>
      <w:r>
        <w:rPr>
          <w:rFonts w:hAnsi="宋体"/>
          <w:b/>
        </w:rPr>
        <w:t>2.</w:t>
      </w:r>
      <w:r>
        <w:rPr>
          <w:rFonts w:hAnsi="宋体" w:hint="eastAsia"/>
          <w:b/>
        </w:rPr>
        <w:t>投标人应将投标文件正本</w:t>
      </w:r>
      <w:r>
        <w:rPr>
          <w:rFonts w:hAnsi="宋体" w:hint="eastAsia"/>
          <w:b/>
          <w:u w:val="single"/>
        </w:rPr>
        <w:t>壹</w:t>
      </w:r>
      <w:r>
        <w:rPr>
          <w:rFonts w:hAnsi="宋体" w:hint="eastAsia"/>
          <w:b/>
        </w:rPr>
        <w:t>份，副本</w:t>
      </w:r>
      <w:r>
        <w:rPr>
          <w:rFonts w:hAnsi="宋体" w:hint="eastAsia"/>
          <w:b/>
          <w:u w:val="single"/>
        </w:rPr>
        <w:t>肆</w:t>
      </w:r>
      <w:r>
        <w:rPr>
          <w:rFonts w:hAnsi="宋体" w:hint="eastAsia"/>
          <w:b/>
        </w:rPr>
        <w:t>份分别单独装订成册，投标文件的封面应注明“正本”、“副本”字样。</w:t>
      </w:r>
      <w:r>
        <w:rPr>
          <w:rFonts w:hAnsi="宋体" w:hint="eastAsia"/>
        </w:rPr>
        <w:t>其他活页形式装订的投标文件将被拒绝</w:t>
      </w:r>
      <w:r>
        <w:rPr>
          <w:rFonts w:hAnsi="宋体" w:hint="eastAsia"/>
          <w:b/>
        </w:rPr>
        <w:t>（单独装订的开标一览表除外）。同时提供投标文件的电子文档</w:t>
      </w:r>
      <w:r>
        <w:rPr>
          <w:rFonts w:hAnsi="宋体" w:hint="eastAsia"/>
          <w:b/>
          <w:u w:val="single"/>
        </w:rPr>
        <w:t>壹</w:t>
      </w:r>
      <w:r>
        <w:rPr>
          <w:rFonts w:hAnsi="宋体" w:hint="eastAsia"/>
          <w:b/>
        </w:rPr>
        <w:t>份。电子文档或书面投标文件副本与书面投标文件正本不符，以投标文件正本为准。</w:t>
      </w:r>
    </w:p>
    <w:p w:rsidR="005F0C67" w:rsidRDefault="004E5C7E">
      <w:pPr>
        <w:snapToGrid w:val="0"/>
        <w:spacing w:line="400" w:lineRule="exact"/>
        <w:ind w:firstLineChars="200" w:firstLine="420"/>
        <w:jc w:val="left"/>
        <w:rPr>
          <w:rFonts w:ascii="宋体"/>
          <w:szCs w:val="21"/>
        </w:rPr>
      </w:pPr>
      <w:r>
        <w:rPr>
          <w:rFonts w:ascii="宋体" w:hAnsi="宋体"/>
          <w:szCs w:val="21"/>
        </w:rPr>
        <w:t>3.</w:t>
      </w:r>
      <w:r>
        <w:rPr>
          <w:rFonts w:ascii="宋体" w:hAnsi="宋体" w:hint="eastAsia"/>
          <w:szCs w:val="21"/>
        </w:rPr>
        <w:t>投标文件的正本需打印或用不褪色的墨水填写，投标文件正本除本《投标人须知》中规定的可提供复印件外均须提供原件。副本可为正本的复印件。</w:t>
      </w:r>
    </w:p>
    <w:p w:rsidR="005F0C67" w:rsidRDefault="004E5C7E">
      <w:pPr>
        <w:snapToGrid w:val="0"/>
        <w:spacing w:line="400" w:lineRule="exact"/>
        <w:ind w:firstLineChars="200" w:firstLine="420"/>
        <w:jc w:val="left"/>
        <w:rPr>
          <w:rFonts w:ascii="宋体"/>
          <w:szCs w:val="21"/>
        </w:rPr>
      </w:pPr>
      <w:r>
        <w:rPr>
          <w:rFonts w:ascii="宋体" w:hAnsi="宋体"/>
          <w:szCs w:val="21"/>
        </w:rPr>
        <w:t>4.</w:t>
      </w:r>
      <w:r>
        <w:rPr>
          <w:rFonts w:ascii="宋体" w:hAnsi="宋体" w:hint="eastAsia"/>
          <w:szCs w:val="21"/>
        </w:rPr>
        <w:t>投标文件须由投标人在规定位置盖章并由法定代表人或法定代表人的授权委托人签署，投标人应写全称。</w:t>
      </w:r>
    </w:p>
    <w:p w:rsidR="005F0C67" w:rsidRDefault="004E5C7E">
      <w:pPr>
        <w:snapToGrid w:val="0"/>
        <w:spacing w:line="400" w:lineRule="exact"/>
        <w:ind w:firstLineChars="200" w:firstLine="420"/>
        <w:jc w:val="left"/>
        <w:rPr>
          <w:rFonts w:ascii="宋体"/>
          <w:szCs w:val="21"/>
        </w:rPr>
      </w:pPr>
      <w:r>
        <w:rPr>
          <w:rFonts w:ascii="宋体" w:hAnsi="宋体"/>
          <w:szCs w:val="21"/>
        </w:rPr>
        <w:t>5.</w:t>
      </w:r>
      <w:r>
        <w:rPr>
          <w:rFonts w:ascii="宋体" w:hAnsi="宋体" w:hint="eastAsia"/>
          <w:szCs w:val="21"/>
        </w:rPr>
        <w:t>投标文件不得涂改，若有修改错漏处，须加盖单位公章或者法定代表人或授权委托人签字或盖章。投标文件因字迹潦草或表达不清或提供的资料模糊不清所引起的后果由投标人负责。</w:t>
      </w:r>
    </w:p>
    <w:p w:rsidR="005F0C67" w:rsidRDefault="004E5C7E">
      <w:pPr>
        <w:snapToGrid w:val="0"/>
        <w:spacing w:line="400" w:lineRule="exact"/>
        <w:jc w:val="left"/>
        <w:rPr>
          <w:rFonts w:ascii="宋体"/>
          <w:b/>
          <w:szCs w:val="21"/>
        </w:rPr>
      </w:pPr>
      <w:r>
        <w:rPr>
          <w:rFonts w:ascii="宋体" w:hAnsi="宋体" w:hint="eastAsia"/>
          <w:b/>
          <w:szCs w:val="21"/>
        </w:rPr>
        <w:t>（七）投标文件的包装、递交、修改和撤回</w:t>
      </w:r>
    </w:p>
    <w:p w:rsidR="005F0C67" w:rsidRDefault="004E5C7E">
      <w:pPr>
        <w:spacing w:line="400" w:lineRule="exact"/>
        <w:ind w:firstLineChars="200" w:firstLine="422"/>
        <w:rPr>
          <w:rFonts w:ascii="宋体"/>
          <w:b/>
          <w:szCs w:val="21"/>
        </w:rPr>
      </w:pPr>
      <w:r>
        <w:rPr>
          <w:rFonts w:ascii="宋体" w:hAnsi="宋体"/>
          <w:b/>
          <w:szCs w:val="21"/>
        </w:rPr>
        <w:t>1</w:t>
      </w:r>
      <w:r>
        <w:rPr>
          <w:rFonts w:ascii="宋体" w:hAnsi="宋体" w:hint="eastAsia"/>
          <w:b/>
          <w:szCs w:val="21"/>
        </w:rPr>
        <w:t>、投标人应密封封装投标文件。投标人应将《开标一览表》和《电子文档（</w:t>
      </w:r>
      <w:r>
        <w:rPr>
          <w:rFonts w:ascii="宋体" w:hAnsi="宋体"/>
          <w:b/>
          <w:szCs w:val="21"/>
        </w:rPr>
        <w:t>U</w:t>
      </w:r>
      <w:r>
        <w:rPr>
          <w:rFonts w:ascii="宋体" w:hAnsi="宋体" w:hint="eastAsia"/>
          <w:b/>
          <w:szCs w:val="21"/>
        </w:rPr>
        <w:t>盘）》</w:t>
      </w:r>
      <w:r>
        <w:rPr>
          <w:rFonts w:ascii="宋体" w:hAnsi="宋体"/>
          <w:b/>
          <w:szCs w:val="21"/>
        </w:rPr>
        <w:t>(</w:t>
      </w:r>
      <w:r>
        <w:rPr>
          <w:rFonts w:ascii="宋体" w:hAnsi="宋体" w:hint="eastAsia"/>
          <w:b/>
          <w:szCs w:val="21"/>
        </w:rPr>
        <w:t>格式见附件</w:t>
      </w:r>
      <w:r>
        <w:rPr>
          <w:rFonts w:ascii="宋体" w:hAnsi="宋体"/>
          <w:b/>
          <w:szCs w:val="21"/>
        </w:rPr>
        <w:t>)</w:t>
      </w:r>
      <w:r>
        <w:rPr>
          <w:rFonts w:ascii="宋体" w:hAnsi="宋体" w:hint="eastAsia"/>
          <w:b/>
          <w:szCs w:val="21"/>
        </w:rPr>
        <w:t>分别单独用小信封密封（封面上注明“开标一览表”或“电子文档（</w:t>
      </w:r>
      <w:r>
        <w:rPr>
          <w:rFonts w:ascii="宋体" w:hAnsi="宋体"/>
          <w:b/>
          <w:szCs w:val="21"/>
        </w:rPr>
        <w:t>U</w:t>
      </w:r>
      <w:r>
        <w:rPr>
          <w:rFonts w:ascii="宋体" w:hAnsi="宋体" w:hint="eastAsia"/>
          <w:b/>
          <w:szCs w:val="21"/>
        </w:rPr>
        <w:t>盘）”），然后与投标文件正本、副本一起密封在一个封装袋内。</w:t>
      </w:r>
    </w:p>
    <w:p w:rsidR="005F0C67" w:rsidRDefault="004E5C7E">
      <w:pPr>
        <w:spacing w:line="400" w:lineRule="exact"/>
        <w:ind w:firstLineChars="200" w:firstLine="420"/>
        <w:rPr>
          <w:rFonts w:ascii="宋体" w:cs="宋体"/>
          <w:kern w:val="0"/>
          <w:szCs w:val="21"/>
        </w:rPr>
      </w:pPr>
      <w:r>
        <w:rPr>
          <w:rFonts w:ascii="宋体" w:hAnsi="宋体" w:cs="宋体" w:hint="eastAsia"/>
          <w:kern w:val="0"/>
          <w:szCs w:val="21"/>
        </w:rPr>
        <w:t>投标文件包装封面上应注明投标人名称、投标人地址、投标项目名称、项目编号、投标时间及“开标时间之前不得启封”字样，并加盖投标人公章</w:t>
      </w:r>
      <w:r>
        <w:rPr>
          <w:rFonts w:ascii="宋体" w:hAnsi="宋体" w:cs="宋体" w:hint="eastAsia"/>
          <w:b/>
          <w:bCs/>
          <w:kern w:val="0"/>
          <w:szCs w:val="21"/>
        </w:rPr>
        <w:t>。</w:t>
      </w:r>
      <w:r>
        <w:rPr>
          <w:rFonts w:ascii="宋体" w:hAnsi="宋体" w:hint="eastAsia"/>
          <w:szCs w:val="21"/>
        </w:rPr>
        <w:t>同时在封贴处密封签章（公章、密封章、法定代表人或其委托代理人签名均可）。</w:t>
      </w:r>
    </w:p>
    <w:p w:rsidR="005F0C67" w:rsidRDefault="004E5C7E">
      <w:pPr>
        <w:snapToGrid w:val="0"/>
        <w:spacing w:line="400" w:lineRule="exact"/>
        <w:ind w:firstLine="420"/>
        <w:jc w:val="left"/>
        <w:rPr>
          <w:rFonts w:ascii="宋体"/>
          <w:szCs w:val="21"/>
        </w:rPr>
      </w:pPr>
      <w:r>
        <w:rPr>
          <w:rFonts w:ascii="宋体" w:hAnsi="宋体" w:cs="宋体"/>
          <w:kern w:val="0"/>
          <w:szCs w:val="21"/>
        </w:rPr>
        <w:t>2</w:t>
      </w:r>
      <w:r>
        <w:rPr>
          <w:rFonts w:ascii="宋体" w:hAnsi="宋体" w:cs="宋体" w:hint="eastAsia"/>
          <w:kern w:val="0"/>
          <w:szCs w:val="21"/>
        </w:rPr>
        <w:t>、</w:t>
      </w:r>
      <w:r>
        <w:rPr>
          <w:rFonts w:ascii="宋体" w:hAnsi="宋体" w:hint="eastAsia"/>
          <w:szCs w:val="21"/>
        </w:rPr>
        <w:t>未按规定密封的投标文件将被拒绝（或作无效投标文件处理），由此造成投标文件被误投或提前拆封的风险由投标人承担。</w:t>
      </w:r>
    </w:p>
    <w:p w:rsidR="005F0C67" w:rsidRDefault="004E5C7E">
      <w:pPr>
        <w:snapToGrid w:val="0"/>
        <w:spacing w:line="400" w:lineRule="exact"/>
        <w:ind w:firstLineChars="200" w:firstLine="420"/>
        <w:jc w:val="left"/>
        <w:rPr>
          <w:rFonts w:ascii="宋体"/>
          <w:szCs w:val="21"/>
        </w:rPr>
      </w:pPr>
      <w:r>
        <w:rPr>
          <w:rFonts w:ascii="宋体" w:hAnsi="宋体"/>
          <w:szCs w:val="21"/>
        </w:rPr>
        <w:t>3.</w:t>
      </w:r>
      <w:r>
        <w:rPr>
          <w:rFonts w:ascii="宋体" w:hAnsi="宋体" w:hint="eastAsia"/>
          <w:szCs w:val="21"/>
        </w:rPr>
        <w:t>投标人在投标截止时间之前，可以对已提交的投标文件进行修改或撤回，并书面通知招标采购单位；投标截止时间后，投标人不得撤回、修改投标文件。修改后重新递交的投标文件应当按本招标文件的要求签署、盖章和密封。</w:t>
      </w:r>
    </w:p>
    <w:p w:rsidR="005F0C67" w:rsidRDefault="004E5C7E">
      <w:pPr>
        <w:snapToGrid w:val="0"/>
        <w:spacing w:line="400" w:lineRule="exact"/>
        <w:rPr>
          <w:rFonts w:ascii="宋体"/>
          <w:b/>
          <w:szCs w:val="21"/>
        </w:rPr>
        <w:pPrChange w:id="140" w:author="NTKO" w:date="2018-10-15T12:37:00Z">
          <w:pPr>
            <w:snapToGrid w:val="0"/>
            <w:spacing w:line="400" w:lineRule="exact"/>
            <w:ind w:firstLineChars="196" w:firstLine="413"/>
          </w:pPr>
        </w:pPrChange>
      </w:pPr>
      <w:bookmarkStart w:id="141" w:name="_Toc254970685"/>
      <w:bookmarkStart w:id="142" w:name="_Toc254970544"/>
      <w:bookmarkEnd w:id="138"/>
      <w:bookmarkEnd w:id="139"/>
      <w:r>
        <w:rPr>
          <w:rFonts w:ascii="宋体" w:hAnsi="宋体" w:hint="eastAsia"/>
          <w:b/>
          <w:szCs w:val="21"/>
        </w:rPr>
        <w:t>（八）投标无效的情形</w:t>
      </w:r>
    </w:p>
    <w:p w:rsidR="005F0C67" w:rsidRDefault="004E5C7E">
      <w:pPr>
        <w:spacing w:line="400" w:lineRule="exact"/>
        <w:ind w:firstLineChars="200" w:firstLine="420"/>
        <w:rPr>
          <w:rFonts w:ascii="宋体"/>
          <w:szCs w:val="21"/>
        </w:rPr>
      </w:pPr>
      <w:r>
        <w:rPr>
          <w:rFonts w:ascii="宋体" w:hAnsi="宋体" w:hint="eastAsia"/>
          <w:szCs w:val="21"/>
        </w:rPr>
        <w:t>实质上没有响应招标文件要求的投标将被视为无效投标。投标人不得通过修正或撤销不合要求的偏离或保留从而使其投标成为实质上响应的投标</w:t>
      </w:r>
      <w:r>
        <w:rPr>
          <w:rFonts w:ascii="宋体"/>
          <w:szCs w:val="21"/>
        </w:rPr>
        <w:t>,</w:t>
      </w:r>
      <w:r>
        <w:rPr>
          <w:rFonts w:ascii="宋体" w:hAnsi="宋体" w:hint="eastAsia"/>
          <w:szCs w:val="21"/>
        </w:rPr>
        <w:t>但经评标委员会认定属于投标人疏忽、笔误所造成的差错</w:t>
      </w:r>
      <w:r>
        <w:rPr>
          <w:rFonts w:ascii="宋体"/>
          <w:szCs w:val="21"/>
        </w:rPr>
        <w:t>,</w:t>
      </w:r>
      <w:r>
        <w:rPr>
          <w:rFonts w:ascii="宋体" w:hAnsi="宋体" w:hint="eastAsia"/>
          <w:szCs w:val="21"/>
        </w:rPr>
        <w:t>应</w:t>
      </w:r>
      <w:r>
        <w:rPr>
          <w:rFonts w:ascii="宋体" w:hAnsi="宋体" w:hint="eastAsia"/>
          <w:szCs w:val="21"/>
        </w:rPr>
        <w:lastRenderedPageBreak/>
        <w:t>当允许其在评标结束之前进行修改或者补正</w:t>
      </w:r>
      <w:r>
        <w:rPr>
          <w:rFonts w:ascii="宋体" w:hAnsi="宋体"/>
          <w:szCs w:val="21"/>
        </w:rPr>
        <w:t>(</w:t>
      </w:r>
      <w:r>
        <w:rPr>
          <w:rFonts w:ascii="宋体" w:hAnsi="宋体" w:hint="eastAsia"/>
          <w:szCs w:val="21"/>
        </w:rPr>
        <w:t>可以是复印件、传真件等</w:t>
      </w:r>
      <w:r>
        <w:rPr>
          <w:rFonts w:ascii="宋体"/>
          <w:szCs w:val="21"/>
        </w:rPr>
        <w:t>,</w:t>
      </w:r>
      <w:r>
        <w:rPr>
          <w:rFonts w:ascii="宋体" w:hAnsi="宋体" w:hint="eastAsia"/>
          <w:szCs w:val="21"/>
        </w:rPr>
        <w:t>原件必须加盖单位公章</w:t>
      </w:r>
      <w:r>
        <w:rPr>
          <w:rFonts w:ascii="宋体" w:hAnsi="宋体"/>
          <w:szCs w:val="21"/>
        </w:rPr>
        <w:t>)</w:t>
      </w:r>
      <w:r>
        <w:rPr>
          <w:rFonts w:ascii="宋体" w:hAnsi="宋体" w:hint="eastAsia"/>
          <w:szCs w:val="21"/>
        </w:rPr>
        <w:t>。修改或者补正投标文件必须以书面形式进行</w:t>
      </w:r>
      <w:r>
        <w:rPr>
          <w:rFonts w:ascii="宋体"/>
          <w:szCs w:val="21"/>
        </w:rPr>
        <w:t>,</w:t>
      </w:r>
      <w:r>
        <w:rPr>
          <w:rFonts w:ascii="宋体" w:hAnsi="宋体" w:hint="eastAsia"/>
          <w:szCs w:val="21"/>
        </w:rPr>
        <w:t>并在中标结果公告之前核查原件。限期内不补正或经补正后仍不符合招标文件要求的</w:t>
      </w:r>
      <w:r>
        <w:rPr>
          <w:rFonts w:ascii="宋体"/>
          <w:szCs w:val="21"/>
        </w:rPr>
        <w:t>,</w:t>
      </w:r>
      <w:r>
        <w:rPr>
          <w:rFonts w:ascii="宋体" w:hAnsi="宋体" w:hint="eastAsia"/>
          <w:szCs w:val="21"/>
        </w:rPr>
        <w:t>应认定其投标无效。投标人修改、补正投标文件后</w:t>
      </w:r>
      <w:r>
        <w:rPr>
          <w:rFonts w:ascii="宋体"/>
          <w:szCs w:val="21"/>
        </w:rPr>
        <w:t>,</w:t>
      </w:r>
      <w:r>
        <w:rPr>
          <w:rFonts w:ascii="宋体" w:hAnsi="宋体" w:hint="eastAsia"/>
          <w:szCs w:val="21"/>
        </w:rPr>
        <w:t>不影响评标委员会对其投标文件所作的评价和评分结果。</w:t>
      </w:r>
    </w:p>
    <w:p w:rsidR="005F0C67" w:rsidRDefault="004E5C7E">
      <w:pPr>
        <w:snapToGrid w:val="0"/>
        <w:spacing w:line="400" w:lineRule="exact"/>
        <w:ind w:firstLineChars="196" w:firstLine="413"/>
        <w:rPr>
          <w:rFonts w:ascii="宋体"/>
          <w:b/>
          <w:bCs/>
          <w:szCs w:val="21"/>
        </w:rPr>
      </w:pPr>
      <w:r>
        <w:rPr>
          <w:rFonts w:ascii="宋体" w:hAnsi="宋体"/>
          <w:b/>
          <w:bCs/>
          <w:szCs w:val="21"/>
        </w:rPr>
        <w:t>1.</w:t>
      </w:r>
      <w:r>
        <w:rPr>
          <w:rFonts w:ascii="宋体" w:hAnsi="宋体" w:hint="eastAsia"/>
          <w:b/>
          <w:bCs/>
          <w:szCs w:val="21"/>
        </w:rPr>
        <w:t>在资格性审查时，如发现下列情形之一的，投标文件将被视为无效：</w:t>
      </w:r>
    </w:p>
    <w:p w:rsidR="005F0C67" w:rsidRDefault="004E5C7E">
      <w:pPr>
        <w:widowControl/>
        <w:spacing w:line="400" w:lineRule="exact"/>
        <w:ind w:firstLineChars="250" w:firstLine="525"/>
        <w:rPr>
          <w:rFonts w:ascii="宋体" w:cs="Tahoma"/>
          <w:kern w:val="0"/>
          <w:szCs w:val="21"/>
        </w:rPr>
      </w:pPr>
      <w:r>
        <w:rPr>
          <w:rFonts w:ascii="宋体" w:hAnsi="宋体" w:cs="Tahoma" w:hint="eastAsia"/>
          <w:kern w:val="0"/>
          <w:szCs w:val="21"/>
        </w:rPr>
        <w:t>（</w:t>
      </w:r>
      <w:r>
        <w:rPr>
          <w:rFonts w:ascii="宋体" w:hAnsi="宋体" w:cs="Tahoma"/>
          <w:kern w:val="0"/>
          <w:szCs w:val="21"/>
        </w:rPr>
        <w:t>1</w:t>
      </w:r>
      <w:r>
        <w:rPr>
          <w:rFonts w:ascii="宋体" w:hAnsi="宋体" w:cs="Tahoma" w:hint="eastAsia"/>
          <w:kern w:val="0"/>
          <w:szCs w:val="21"/>
        </w:rPr>
        <w:t>）不符合招标公告中对投标人的资格要求的</w:t>
      </w:r>
    </w:p>
    <w:p w:rsidR="005F0C67" w:rsidRDefault="004E5C7E">
      <w:pPr>
        <w:snapToGrid w:val="0"/>
        <w:spacing w:line="400" w:lineRule="exact"/>
        <w:ind w:firstLineChars="196" w:firstLine="413"/>
        <w:rPr>
          <w:rFonts w:ascii="宋体"/>
          <w:b/>
          <w:bCs/>
          <w:szCs w:val="21"/>
        </w:rPr>
      </w:pPr>
      <w:r>
        <w:rPr>
          <w:rFonts w:ascii="宋体" w:hAnsi="宋体"/>
          <w:b/>
          <w:bCs/>
          <w:szCs w:val="21"/>
        </w:rPr>
        <w:t>2.</w:t>
      </w:r>
      <w:r>
        <w:rPr>
          <w:rFonts w:ascii="宋体" w:hAnsi="宋体" w:hint="eastAsia"/>
          <w:b/>
          <w:bCs/>
          <w:szCs w:val="21"/>
        </w:rPr>
        <w:t>在符合性审查时，如发现下列情形之一的，投标文件将被视为无效：</w:t>
      </w:r>
    </w:p>
    <w:p w:rsidR="005F0C67" w:rsidRDefault="004E5C7E" w:rsidP="004E5C7E">
      <w:pPr>
        <w:snapToGrid w:val="0"/>
        <w:spacing w:line="400" w:lineRule="exact"/>
        <w:ind w:firstLineChars="196" w:firstLine="412"/>
        <w:rPr>
          <w:rFonts w:ascii="宋体"/>
          <w:bCs/>
          <w:kern w:val="0"/>
          <w:szCs w:val="21"/>
        </w:rPr>
      </w:pPr>
      <w:r>
        <w:rPr>
          <w:rFonts w:ascii="宋体" w:hAnsi="宋体" w:hint="eastAsia"/>
          <w:szCs w:val="21"/>
        </w:rPr>
        <w:t>（</w:t>
      </w:r>
      <w:r>
        <w:rPr>
          <w:rFonts w:ascii="宋体" w:hAnsi="宋体"/>
          <w:szCs w:val="21"/>
        </w:rPr>
        <w:t>1</w:t>
      </w:r>
      <w:r>
        <w:rPr>
          <w:rFonts w:ascii="宋体" w:hAnsi="宋体" w:hint="eastAsia"/>
          <w:szCs w:val="21"/>
        </w:rPr>
        <w:t>）投标文件无法定代表人或其授权委托代理人签字</w:t>
      </w:r>
      <w:r>
        <w:rPr>
          <w:rFonts w:ascii="宋体"/>
          <w:szCs w:val="21"/>
        </w:rPr>
        <w:t>,</w:t>
      </w:r>
      <w:r>
        <w:rPr>
          <w:rFonts w:ascii="宋体" w:hAnsi="宋体" w:hint="eastAsia"/>
          <w:szCs w:val="21"/>
        </w:rPr>
        <w:t>或未</w:t>
      </w:r>
      <w:r>
        <w:rPr>
          <w:rFonts w:ascii="宋体" w:hAnsi="宋体" w:hint="eastAsia"/>
          <w:bCs/>
          <w:kern w:val="0"/>
          <w:szCs w:val="21"/>
        </w:rPr>
        <w:t>提供法定代表人授权委托书、投标声明书</w:t>
      </w:r>
      <w:r w:rsidR="00C45D44">
        <w:rPr>
          <w:rFonts w:ascii="宋体" w:hAnsi="宋体" w:hint="eastAsia"/>
          <w:bCs/>
          <w:kern w:val="0"/>
          <w:szCs w:val="21"/>
        </w:rPr>
        <w:t>、投标文件份数不齐全</w:t>
      </w:r>
      <w:r>
        <w:rPr>
          <w:rFonts w:ascii="宋体" w:hAnsi="宋体" w:hint="eastAsia"/>
          <w:bCs/>
          <w:kern w:val="0"/>
          <w:szCs w:val="21"/>
        </w:rPr>
        <w:t>或者填写项目不齐全的；</w:t>
      </w:r>
    </w:p>
    <w:p w:rsidR="00161421" w:rsidRDefault="004E5C7E" w:rsidP="00161421">
      <w:pPr>
        <w:snapToGrid w:val="0"/>
        <w:spacing w:line="400" w:lineRule="exact"/>
        <w:ind w:firstLineChars="196" w:firstLine="412"/>
        <w:rPr>
          <w:rFonts w:ascii="宋体"/>
          <w:szCs w:val="21"/>
        </w:rPr>
      </w:pPr>
      <w:r>
        <w:rPr>
          <w:rFonts w:ascii="宋体" w:hAnsi="宋体" w:hint="eastAsia"/>
          <w:szCs w:val="21"/>
        </w:rPr>
        <w:t>（</w:t>
      </w:r>
      <w:r>
        <w:rPr>
          <w:rFonts w:ascii="宋体" w:hAnsi="宋体"/>
          <w:szCs w:val="21"/>
        </w:rPr>
        <w:t>2</w:t>
      </w:r>
      <w:r>
        <w:rPr>
          <w:rFonts w:ascii="宋体" w:hAnsi="宋体" w:hint="eastAsia"/>
          <w:szCs w:val="21"/>
        </w:rPr>
        <w:t>）投标代表人未能出具身份证明或与法定代表人授权委托人身份不符的；</w:t>
      </w:r>
    </w:p>
    <w:p w:rsidR="00161421" w:rsidRDefault="004E5C7E" w:rsidP="00161421">
      <w:pPr>
        <w:pStyle w:val="aff5"/>
        <w:snapToGrid w:val="0"/>
        <w:spacing w:line="400" w:lineRule="exact"/>
        <w:ind w:firstLineChars="196" w:firstLine="412"/>
        <w:rPr>
          <w:rFonts w:ascii="宋体" w:eastAsia="宋体" w:hAnsi="宋体"/>
          <w:snapToGrid w:val="0"/>
          <w:sz w:val="21"/>
          <w:szCs w:val="21"/>
        </w:rPr>
      </w:pPr>
      <w:r>
        <w:rPr>
          <w:rFonts w:ascii="宋体" w:eastAsia="宋体" w:hAnsi="宋体" w:hint="eastAsia"/>
          <w:sz w:val="21"/>
          <w:szCs w:val="21"/>
        </w:rPr>
        <w:t>（</w:t>
      </w:r>
      <w:r>
        <w:rPr>
          <w:rFonts w:ascii="宋体" w:eastAsia="宋体" w:hAnsi="宋体"/>
          <w:snapToGrid w:val="0"/>
          <w:sz w:val="21"/>
          <w:szCs w:val="21"/>
        </w:rPr>
        <w:t>3</w:t>
      </w:r>
      <w:r>
        <w:rPr>
          <w:rFonts w:ascii="宋体" w:eastAsia="宋体" w:hAnsi="宋体" w:hint="eastAsia"/>
          <w:snapToGrid w:val="0"/>
          <w:sz w:val="21"/>
          <w:szCs w:val="21"/>
        </w:rPr>
        <w:t>）</w:t>
      </w:r>
      <w:r>
        <w:rPr>
          <w:rFonts w:ascii="宋体" w:eastAsia="宋体" w:hAnsi="宋体" w:hint="eastAsia"/>
          <w:sz w:val="21"/>
          <w:szCs w:val="21"/>
        </w:rPr>
        <w:t>项目不齐全或者内容虚假的；</w:t>
      </w:r>
    </w:p>
    <w:p w:rsidR="00161421" w:rsidRDefault="004E5C7E" w:rsidP="00161421">
      <w:pPr>
        <w:pStyle w:val="aff5"/>
        <w:snapToGrid w:val="0"/>
        <w:spacing w:line="400" w:lineRule="exact"/>
        <w:ind w:firstLineChars="196" w:firstLine="412"/>
        <w:rPr>
          <w:rFonts w:ascii="宋体" w:eastAsia="宋体" w:hAnsi="宋体"/>
          <w:snapToGrid w:val="0"/>
          <w:sz w:val="21"/>
          <w:szCs w:val="21"/>
        </w:rPr>
      </w:pPr>
      <w:r>
        <w:rPr>
          <w:rFonts w:ascii="宋体" w:eastAsia="宋体" w:hAnsi="宋体" w:hint="eastAsia"/>
          <w:sz w:val="21"/>
          <w:szCs w:val="21"/>
        </w:rPr>
        <w:t>（</w:t>
      </w:r>
      <w:r>
        <w:rPr>
          <w:rFonts w:ascii="宋体" w:eastAsia="宋体" w:hAnsi="宋体"/>
          <w:sz w:val="21"/>
          <w:szCs w:val="21"/>
        </w:rPr>
        <w:t>4</w:t>
      </w:r>
      <w:r>
        <w:rPr>
          <w:rFonts w:ascii="宋体" w:eastAsia="宋体" w:hAnsi="宋体" w:hint="eastAsia"/>
          <w:sz w:val="21"/>
          <w:szCs w:val="21"/>
        </w:rPr>
        <w:t>）投标文件的实质性内容未使用中文表述、意思表述不明确、前后矛盾或者使用计量单位不符合招标文件要求的（经评标委员会认定并允许其当场更正的笔误除外）</w:t>
      </w:r>
    </w:p>
    <w:p w:rsidR="00161421" w:rsidRDefault="004E5C7E" w:rsidP="00161421">
      <w:pPr>
        <w:pStyle w:val="aff5"/>
        <w:snapToGrid w:val="0"/>
        <w:spacing w:line="400" w:lineRule="exact"/>
        <w:ind w:firstLineChars="196" w:firstLine="412"/>
        <w:rPr>
          <w:rFonts w:ascii="宋体" w:eastAsia="宋体" w:hAnsi="宋体"/>
          <w:snapToGrid w:val="0"/>
          <w:sz w:val="21"/>
          <w:szCs w:val="21"/>
        </w:rPr>
      </w:pPr>
      <w:r>
        <w:rPr>
          <w:rFonts w:ascii="宋体" w:eastAsia="宋体" w:hAnsi="宋体" w:hint="eastAsia"/>
          <w:sz w:val="21"/>
          <w:szCs w:val="21"/>
        </w:rPr>
        <w:t>（</w:t>
      </w:r>
      <w:r>
        <w:rPr>
          <w:rFonts w:ascii="宋体" w:eastAsia="宋体" w:hAnsi="宋体"/>
          <w:snapToGrid w:val="0"/>
          <w:sz w:val="21"/>
          <w:szCs w:val="21"/>
        </w:rPr>
        <w:t>5</w:t>
      </w:r>
      <w:r>
        <w:rPr>
          <w:rFonts w:ascii="宋体" w:eastAsia="宋体" w:hAnsi="宋体" w:hint="eastAsia"/>
          <w:snapToGrid w:val="0"/>
          <w:sz w:val="21"/>
          <w:szCs w:val="21"/>
        </w:rPr>
        <w:t>）投标有效期、交货时间、质保期等商务条款不能满足招标文件要求的；</w:t>
      </w:r>
    </w:p>
    <w:p w:rsidR="00161421" w:rsidRDefault="004E5C7E" w:rsidP="00161421">
      <w:pPr>
        <w:pStyle w:val="aff5"/>
        <w:snapToGrid w:val="0"/>
        <w:spacing w:line="400" w:lineRule="exact"/>
        <w:ind w:firstLineChars="196" w:firstLine="412"/>
        <w:rPr>
          <w:rFonts w:ascii="宋体" w:eastAsia="宋体" w:hAnsi="宋体"/>
          <w:sz w:val="21"/>
          <w:szCs w:val="21"/>
        </w:rPr>
      </w:pPr>
      <w:r>
        <w:rPr>
          <w:rFonts w:ascii="宋体" w:eastAsia="宋体" w:hAnsi="宋体" w:hint="eastAsia"/>
          <w:sz w:val="21"/>
          <w:szCs w:val="21"/>
        </w:rPr>
        <w:t>（</w:t>
      </w:r>
      <w:r>
        <w:rPr>
          <w:rFonts w:ascii="宋体" w:eastAsia="宋体" w:hAnsi="宋体"/>
          <w:sz w:val="21"/>
          <w:szCs w:val="21"/>
        </w:rPr>
        <w:t>6</w:t>
      </w:r>
      <w:r>
        <w:rPr>
          <w:rFonts w:ascii="宋体" w:eastAsia="宋体" w:hAnsi="宋体" w:hint="eastAsia"/>
          <w:sz w:val="21"/>
          <w:szCs w:val="21"/>
        </w:rPr>
        <w:t>）未实质性响应招标文件要求或者投标文件有招标方不能接受的附加条件或者</w:t>
      </w:r>
      <w:r>
        <w:rPr>
          <w:rFonts w:ascii="宋体" w:eastAsia="宋体" w:hAnsi="宋体" w:cs="Tahoma" w:hint="eastAsia"/>
          <w:kern w:val="0"/>
          <w:sz w:val="21"/>
          <w:szCs w:val="21"/>
        </w:rPr>
        <w:t>投标人有相互串通行为</w:t>
      </w:r>
      <w:r>
        <w:rPr>
          <w:rFonts w:ascii="宋体" w:eastAsia="宋体" w:hAnsi="宋体" w:hint="eastAsia"/>
          <w:sz w:val="21"/>
          <w:szCs w:val="21"/>
        </w:rPr>
        <w:t>的；</w:t>
      </w:r>
    </w:p>
    <w:p w:rsidR="005F0C67" w:rsidRDefault="004E5C7E">
      <w:pPr>
        <w:pStyle w:val="aff5"/>
        <w:snapToGrid w:val="0"/>
        <w:spacing w:line="400" w:lineRule="exact"/>
        <w:ind w:firstLineChars="200" w:firstLine="420"/>
        <w:rPr>
          <w:rFonts w:ascii="宋体" w:eastAsia="宋体" w:hAnsi="宋体"/>
          <w:sz w:val="21"/>
          <w:szCs w:val="21"/>
        </w:rPr>
      </w:pPr>
      <w:r>
        <w:rPr>
          <w:rFonts w:ascii="宋体" w:eastAsia="宋体" w:hAnsi="宋体" w:hint="eastAsia"/>
          <w:bCs/>
          <w:sz w:val="21"/>
          <w:szCs w:val="21"/>
        </w:rPr>
        <w:t>（</w:t>
      </w:r>
      <w:r>
        <w:rPr>
          <w:rFonts w:ascii="宋体" w:eastAsia="宋体" w:hAnsi="宋体"/>
          <w:snapToGrid w:val="0"/>
          <w:sz w:val="21"/>
          <w:szCs w:val="21"/>
        </w:rPr>
        <w:t>7</w:t>
      </w:r>
      <w:r>
        <w:rPr>
          <w:rFonts w:ascii="宋体" w:eastAsia="宋体" w:hAnsi="宋体" w:hint="eastAsia"/>
          <w:snapToGrid w:val="0"/>
          <w:sz w:val="21"/>
          <w:szCs w:val="21"/>
        </w:rPr>
        <w:t>）应交未交投标保证金的；（说明：评标时，评标委员会将以本中心财务室出具的证明或相关接收本项目投标保证金的机构出具的证明作为评审依据）</w:t>
      </w:r>
    </w:p>
    <w:p w:rsidR="005F0C67" w:rsidRDefault="004E5C7E">
      <w:pPr>
        <w:pStyle w:val="aff5"/>
        <w:snapToGrid w:val="0"/>
        <w:spacing w:line="400" w:lineRule="exact"/>
        <w:ind w:firstLineChars="196" w:firstLine="413"/>
        <w:rPr>
          <w:rFonts w:ascii="宋体" w:eastAsia="宋体" w:hAnsi="宋体"/>
          <w:b/>
          <w:bCs/>
          <w:sz w:val="21"/>
          <w:szCs w:val="21"/>
        </w:rPr>
      </w:pPr>
      <w:r>
        <w:rPr>
          <w:rFonts w:ascii="宋体" w:eastAsia="宋体" w:hAnsi="宋体"/>
          <w:b/>
          <w:bCs/>
          <w:sz w:val="21"/>
          <w:szCs w:val="21"/>
        </w:rPr>
        <w:t>3.</w:t>
      </w:r>
      <w:r>
        <w:rPr>
          <w:rFonts w:ascii="宋体" w:eastAsia="宋体" w:hAnsi="宋体" w:hint="eastAsia"/>
          <w:b/>
          <w:bCs/>
          <w:sz w:val="21"/>
          <w:szCs w:val="21"/>
        </w:rPr>
        <w:t>在技术评审时，如发现下列情形之一的，投标文件将被视为无效：</w:t>
      </w:r>
    </w:p>
    <w:p w:rsidR="005F0C67" w:rsidRDefault="004E5C7E" w:rsidP="004E5C7E">
      <w:pPr>
        <w:pStyle w:val="aff5"/>
        <w:snapToGrid w:val="0"/>
        <w:spacing w:line="400" w:lineRule="exact"/>
        <w:ind w:firstLineChars="196" w:firstLine="412"/>
        <w:rPr>
          <w:rFonts w:ascii="宋体" w:eastAsia="宋体" w:hAnsi="宋体"/>
          <w:sz w:val="21"/>
          <w:szCs w:val="21"/>
        </w:rPr>
      </w:pPr>
      <w:r>
        <w:rPr>
          <w:rFonts w:ascii="宋体" w:eastAsia="宋体" w:hAnsi="宋体" w:hint="eastAsia"/>
          <w:sz w:val="21"/>
          <w:szCs w:val="21"/>
        </w:rPr>
        <w:t>（</w:t>
      </w:r>
      <w:r>
        <w:rPr>
          <w:rFonts w:ascii="宋体" w:eastAsia="宋体" w:hAnsi="宋体"/>
          <w:sz w:val="21"/>
          <w:szCs w:val="21"/>
        </w:rPr>
        <w:t>1</w:t>
      </w:r>
      <w:r>
        <w:rPr>
          <w:rFonts w:ascii="宋体" w:eastAsia="宋体" w:hAnsi="宋体" w:hint="eastAsia"/>
          <w:sz w:val="21"/>
          <w:szCs w:val="21"/>
        </w:rPr>
        <w:t>）未提供或未如实提供投标货物的技术参数，或者投标文件标明的响应或偏离与事实不符或虚假投标的；</w:t>
      </w:r>
    </w:p>
    <w:p w:rsidR="00161421" w:rsidRDefault="004E5C7E" w:rsidP="00161421">
      <w:pPr>
        <w:pStyle w:val="aff5"/>
        <w:snapToGrid w:val="0"/>
        <w:spacing w:line="400" w:lineRule="exact"/>
        <w:ind w:firstLineChars="196" w:firstLine="412"/>
        <w:rPr>
          <w:rFonts w:ascii="宋体" w:eastAsia="宋体" w:hAnsi="宋体"/>
          <w:sz w:val="21"/>
          <w:szCs w:val="21"/>
        </w:rPr>
      </w:pPr>
      <w:r>
        <w:rPr>
          <w:rFonts w:ascii="宋体" w:eastAsia="宋体" w:hAnsi="宋体" w:hint="eastAsia"/>
          <w:sz w:val="21"/>
          <w:szCs w:val="21"/>
        </w:rPr>
        <w:t>（</w:t>
      </w:r>
      <w:r>
        <w:rPr>
          <w:rFonts w:ascii="宋体" w:eastAsia="宋体" w:hAnsi="宋体"/>
          <w:sz w:val="21"/>
          <w:szCs w:val="21"/>
        </w:rPr>
        <w:t>2</w:t>
      </w:r>
      <w:r>
        <w:rPr>
          <w:rFonts w:ascii="宋体" w:eastAsia="宋体" w:hAnsi="宋体" w:hint="eastAsia"/>
          <w:sz w:val="21"/>
          <w:szCs w:val="21"/>
        </w:rPr>
        <w:t>）</w:t>
      </w:r>
      <w:r>
        <w:rPr>
          <w:rFonts w:ascii="宋体" w:eastAsia="宋体" w:hAnsi="宋体" w:hint="eastAsia"/>
          <w:snapToGrid w:val="0"/>
          <w:sz w:val="21"/>
          <w:szCs w:val="21"/>
        </w:rPr>
        <w:t>明显不符合招标文件要求的规格尺寸、质量标准，或者与</w:t>
      </w:r>
      <w:r>
        <w:rPr>
          <w:rFonts w:ascii="宋体" w:eastAsia="宋体" w:hAnsi="宋体" w:hint="eastAsia"/>
          <w:sz w:val="21"/>
          <w:szCs w:val="21"/>
        </w:rPr>
        <w:t>招标文件中标“</w:t>
      </w:r>
      <w:r>
        <w:rPr>
          <w:rFonts w:ascii="宋体" w:eastAsia="宋体" w:hAnsi="宋体" w:cs="宋体" w:hint="eastAsia"/>
          <w:kern w:val="0"/>
          <w:sz w:val="21"/>
          <w:szCs w:val="21"/>
        </w:rPr>
        <w:t>★</w:t>
      </w:r>
      <w:r>
        <w:rPr>
          <w:rFonts w:ascii="宋体" w:eastAsia="宋体" w:hAnsi="宋体" w:hint="eastAsia"/>
          <w:sz w:val="21"/>
          <w:szCs w:val="21"/>
        </w:rPr>
        <w:t>”的任何一项技术指标、主要功能项目或技术要求发生实质性负偏离的；</w:t>
      </w:r>
    </w:p>
    <w:p w:rsidR="00161421" w:rsidRDefault="004E5C7E" w:rsidP="00161421">
      <w:pPr>
        <w:pStyle w:val="aff5"/>
        <w:snapToGrid w:val="0"/>
        <w:spacing w:line="400" w:lineRule="exact"/>
        <w:ind w:firstLineChars="196" w:firstLine="412"/>
        <w:rPr>
          <w:rFonts w:ascii="宋体" w:eastAsia="宋体" w:hAnsi="宋体"/>
          <w:sz w:val="21"/>
          <w:szCs w:val="21"/>
        </w:rPr>
      </w:pPr>
      <w:r>
        <w:rPr>
          <w:rFonts w:ascii="宋体" w:eastAsia="宋体" w:hAnsi="宋体" w:hint="eastAsia"/>
          <w:sz w:val="21"/>
          <w:szCs w:val="21"/>
        </w:rPr>
        <w:t>（</w:t>
      </w:r>
      <w:r>
        <w:rPr>
          <w:rFonts w:ascii="宋体" w:eastAsia="宋体" w:hAnsi="宋体"/>
          <w:sz w:val="21"/>
          <w:szCs w:val="21"/>
        </w:rPr>
        <w:t>3</w:t>
      </w:r>
      <w:r>
        <w:rPr>
          <w:rFonts w:ascii="宋体" w:eastAsia="宋体" w:hAnsi="宋体" w:hint="eastAsia"/>
          <w:sz w:val="21"/>
          <w:szCs w:val="21"/>
        </w:rPr>
        <w:t>）投标技术方案不明确，存在一个或一个以上备选（替代）投标方案的；</w:t>
      </w:r>
    </w:p>
    <w:p w:rsidR="005F0C67" w:rsidRDefault="004E5C7E">
      <w:pPr>
        <w:pStyle w:val="aff5"/>
        <w:snapToGrid w:val="0"/>
        <w:spacing w:line="400" w:lineRule="exact"/>
        <w:ind w:firstLineChars="196" w:firstLine="413"/>
        <w:rPr>
          <w:rFonts w:ascii="宋体" w:eastAsia="宋体" w:hAnsi="宋体"/>
          <w:b/>
          <w:bCs/>
          <w:sz w:val="21"/>
          <w:szCs w:val="21"/>
        </w:rPr>
      </w:pPr>
      <w:r>
        <w:rPr>
          <w:rFonts w:ascii="宋体" w:eastAsia="宋体" w:hAnsi="宋体"/>
          <w:b/>
          <w:bCs/>
          <w:sz w:val="21"/>
          <w:szCs w:val="21"/>
        </w:rPr>
        <w:t>4.</w:t>
      </w:r>
      <w:r>
        <w:rPr>
          <w:rFonts w:ascii="宋体" w:eastAsia="宋体" w:hAnsi="宋体" w:hint="eastAsia"/>
          <w:b/>
          <w:bCs/>
          <w:sz w:val="21"/>
          <w:szCs w:val="21"/>
        </w:rPr>
        <w:t>在报价评审时，如发现下列情形之一的，投标文件将被视为无效：</w:t>
      </w:r>
    </w:p>
    <w:p w:rsidR="005F0C67" w:rsidRDefault="004E5C7E" w:rsidP="004E5C7E">
      <w:pPr>
        <w:pStyle w:val="aff5"/>
        <w:snapToGrid w:val="0"/>
        <w:spacing w:line="400" w:lineRule="exact"/>
        <w:ind w:firstLineChars="196" w:firstLine="412"/>
        <w:rPr>
          <w:rFonts w:ascii="宋体" w:eastAsia="宋体" w:hAnsi="宋体"/>
          <w:sz w:val="21"/>
          <w:szCs w:val="21"/>
        </w:rPr>
      </w:pPr>
      <w:r>
        <w:rPr>
          <w:rFonts w:ascii="宋体" w:eastAsia="宋体" w:hAnsi="宋体" w:hint="eastAsia"/>
          <w:sz w:val="21"/>
          <w:szCs w:val="21"/>
        </w:rPr>
        <w:t>（</w:t>
      </w:r>
      <w:r>
        <w:rPr>
          <w:rFonts w:ascii="宋体" w:eastAsia="宋体" w:hAnsi="宋体"/>
          <w:sz w:val="21"/>
          <w:szCs w:val="21"/>
        </w:rPr>
        <w:t>1</w:t>
      </w:r>
      <w:r>
        <w:rPr>
          <w:rFonts w:ascii="宋体" w:eastAsia="宋体" w:hAnsi="宋体" w:hint="eastAsia"/>
          <w:sz w:val="21"/>
          <w:szCs w:val="21"/>
        </w:rPr>
        <w:t>）未采用人民币报价或者未按照招标文件标明的币种报价的；</w:t>
      </w:r>
    </w:p>
    <w:p w:rsidR="00161421" w:rsidRDefault="004E5C7E" w:rsidP="00161421">
      <w:pPr>
        <w:pStyle w:val="aff5"/>
        <w:snapToGrid w:val="0"/>
        <w:spacing w:line="400" w:lineRule="exact"/>
        <w:ind w:firstLineChars="196" w:firstLine="412"/>
        <w:rPr>
          <w:rFonts w:ascii="宋体" w:eastAsia="宋体" w:hAnsi="宋体"/>
          <w:sz w:val="21"/>
          <w:szCs w:val="21"/>
        </w:rPr>
      </w:pPr>
      <w:r>
        <w:rPr>
          <w:rFonts w:ascii="宋体" w:eastAsia="宋体" w:hAnsi="宋体" w:hint="eastAsia"/>
          <w:sz w:val="21"/>
          <w:szCs w:val="21"/>
        </w:rPr>
        <w:t>（</w:t>
      </w:r>
      <w:r>
        <w:rPr>
          <w:rFonts w:ascii="宋体" w:eastAsia="宋体" w:hAnsi="宋体"/>
          <w:sz w:val="21"/>
          <w:szCs w:val="21"/>
        </w:rPr>
        <w:t>2</w:t>
      </w:r>
      <w:r>
        <w:rPr>
          <w:rFonts w:ascii="宋体" w:eastAsia="宋体" w:hAnsi="宋体" w:hint="eastAsia"/>
          <w:sz w:val="21"/>
          <w:szCs w:val="21"/>
        </w:rPr>
        <w:t>）报价超出最高限价，或者超出采购预算金额，采购人不能支付的；</w:t>
      </w:r>
    </w:p>
    <w:p w:rsidR="005F0C67" w:rsidRDefault="004E5C7E">
      <w:pPr>
        <w:pStyle w:val="aff5"/>
        <w:snapToGrid w:val="0"/>
        <w:spacing w:line="400" w:lineRule="exact"/>
        <w:ind w:firstLineChars="200" w:firstLine="420"/>
        <w:rPr>
          <w:rFonts w:ascii="宋体" w:eastAsia="宋体" w:hAnsi="宋体"/>
          <w:sz w:val="21"/>
          <w:szCs w:val="21"/>
        </w:rPr>
      </w:pPr>
      <w:r>
        <w:rPr>
          <w:rFonts w:ascii="宋体" w:eastAsia="宋体" w:hAnsi="宋体" w:hint="eastAsia"/>
          <w:sz w:val="21"/>
          <w:szCs w:val="21"/>
        </w:rPr>
        <w:t>（</w:t>
      </w:r>
      <w:r>
        <w:rPr>
          <w:rFonts w:ascii="宋体" w:eastAsia="宋体" w:hAnsi="宋体"/>
          <w:sz w:val="21"/>
          <w:szCs w:val="21"/>
        </w:rPr>
        <w:t>3</w:t>
      </w:r>
      <w:r>
        <w:rPr>
          <w:rFonts w:ascii="宋体" w:eastAsia="宋体" w:hAnsi="宋体" w:hint="eastAsia"/>
          <w:sz w:val="21"/>
          <w:szCs w:val="21"/>
        </w:rPr>
        <w:t>）投标报价具有选择性，或者开标价格与投标文件承诺的优惠（折扣）价格不一致的；</w:t>
      </w:r>
    </w:p>
    <w:p w:rsidR="005F0C67" w:rsidRDefault="004E5C7E">
      <w:pPr>
        <w:pStyle w:val="aff5"/>
        <w:snapToGrid w:val="0"/>
        <w:spacing w:line="400" w:lineRule="exact"/>
        <w:ind w:firstLineChars="200" w:firstLine="420"/>
        <w:rPr>
          <w:rFonts w:ascii="宋体" w:eastAsia="宋体" w:hAnsi="宋体"/>
          <w:sz w:val="21"/>
          <w:szCs w:val="21"/>
        </w:rPr>
      </w:pPr>
      <w:r>
        <w:rPr>
          <w:rFonts w:ascii="宋体" w:eastAsia="宋体" w:hAnsi="宋体" w:hint="eastAsia"/>
          <w:sz w:val="21"/>
          <w:szCs w:val="21"/>
        </w:rPr>
        <w:t>（</w:t>
      </w:r>
      <w:r>
        <w:rPr>
          <w:rFonts w:ascii="宋体" w:eastAsia="宋体" w:hAnsi="宋体"/>
          <w:sz w:val="21"/>
          <w:szCs w:val="21"/>
        </w:rPr>
        <w:t>4</w:t>
      </w:r>
      <w:r>
        <w:rPr>
          <w:rFonts w:ascii="宋体" w:eastAsia="宋体" w:hAnsi="宋体" w:hint="eastAsia"/>
          <w:sz w:val="21"/>
          <w:szCs w:val="21"/>
        </w:rPr>
        <w:t>）</w:t>
      </w:r>
      <w:r>
        <w:rPr>
          <w:rFonts w:ascii="宋体" w:eastAsia="宋体" w:hAnsi="宋体" w:cs="宋体" w:hint="eastAsia"/>
          <w:kern w:val="0"/>
          <w:sz w:val="21"/>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F0C67" w:rsidRDefault="004E5C7E">
      <w:pPr>
        <w:pStyle w:val="aff5"/>
        <w:snapToGrid w:val="0"/>
        <w:spacing w:line="400" w:lineRule="exact"/>
        <w:ind w:firstLineChars="199" w:firstLine="420"/>
        <w:rPr>
          <w:rFonts w:ascii="宋体" w:eastAsia="宋体" w:hAnsi="宋体"/>
          <w:b/>
          <w:sz w:val="21"/>
          <w:szCs w:val="21"/>
        </w:rPr>
      </w:pPr>
      <w:r>
        <w:rPr>
          <w:rFonts w:ascii="宋体" w:eastAsia="宋体" w:hAnsi="宋体"/>
          <w:b/>
          <w:sz w:val="21"/>
          <w:szCs w:val="21"/>
        </w:rPr>
        <w:t>5.</w:t>
      </w:r>
      <w:r>
        <w:rPr>
          <w:rFonts w:ascii="宋体" w:eastAsia="宋体" w:hAnsi="宋体" w:hint="eastAsia"/>
          <w:b/>
          <w:sz w:val="21"/>
          <w:szCs w:val="21"/>
        </w:rPr>
        <w:t>有下列情形之一的视为关联供应商参加同一合同项下政府采购活动，投标文件将被视为无效</w:t>
      </w:r>
      <w:r>
        <w:rPr>
          <w:rFonts w:ascii="宋体" w:eastAsia="宋体" w:hAnsi="宋体"/>
          <w:b/>
          <w:sz w:val="21"/>
          <w:szCs w:val="21"/>
        </w:rPr>
        <w:t>:</w:t>
      </w:r>
    </w:p>
    <w:p w:rsidR="005F0C67" w:rsidRDefault="004E5C7E">
      <w:pPr>
        <w:pStyle w:val="aff5"/>
        <w:snapToGrid w:val="0"/>
        <w:spacing w:line="400" w:lineRule="exact"/>
        <w:ind w:firstLineChars="200" w:firstLine="420"/>
        <w:rPr>
          <w:rFonts w:ascii="宋体" w:eastAsia="宋体" w:hAnsi="宋体"/>
          <w:sz w:val="21"/>
          <w:szCs w:val="21"/>
        </w:rPr>
      </w:pPr>
      <w:r>
        <w:rPr>
          <w:rFonts w:ascii="宋体" w:eastAsia="宋体" w:hAnsi="宋体" w:hint="eastAsia"/>
          <w:sz w:val="21"/>
          <w:szCs w:val="21"/>
        </w:rPr>
        <w:t>单位负责人为同一人或者存在直接控股、管理关系的不同供应商，参加同一合同项下的政府采购活动。</w:t>
      </w:r>
    </w:p>
    <w:p w:rsidR="005F0C67" w:rsidRDefault="004E5C7E">
      <w:pPr>
        <w:widowControl/>
        <w:spacing w:line="380" w:lineRule="exact"/>
        <w:ind w:firstLineChars="200" w:firstLine="422"/>
        <w:jc w:val="left"/>
        <w:rPr>
          <w:b/>
        </w:rPr>
      </w:pPr>
      <w:r>
        <w:rPr>
          <w:rFonts w:hint="eastAsia"/>
          <w:b/>
        </w:rPr>
        <w:t>6.</w:t>
      </w:r>
      <w:r>
        <w:rPr>
          <w:rFonts w:hint="eastAsia"/>
          <w:b/>
        </w:rPr>
        <w:t>投标人有下列情形之一的视为投标人相互串通投标，投标文件将被视为无效：</w:t>
      </w:r>
    </w:p>
    <w:p w:rsidR="005F0C67" w:rsidRDefault="004E5C7E">
      <w:pPr>
        <w:widowControl/>
        <w:spacing w:line="380" w:lineRule="exact"/>
        <w:ind w:leftChars="200" w:left="420" w:firstLineChars="2" w:firstLine="4"/>
        <w:jc w:val="left"/>
      </w:pPr>
      <w:r>
        <w:rPr>
          <w:rFonts w:hAnsi="宋体" w:hint="eastAsia"/>
        </w:rPr>
        <w:t>⑴</w:t>
      </w:r>
      <w:r>
        <w:rPr>
          <w:rFonts w:hint="eastAsia"/>
        </w:rPr>
        <w:t>不同投标人的投标文件由同一单位或者个人编制；</w:t>
      </w:r>
    </w:p>
    <w:p w:rsidR="005F0C67" w:rsidRDefault="004E5C7E">
      <w:pPr>
        <w:widowControl/>
        <w:spacing w:line="380" w:lineRule="exact"/>
        <w:ind w:leftChars="200" w:left="420" w:firstLineChars="2" w:firstLine="4"/>
        <w:jc w:val="left"/>
      </w:pPr>
      <w:r>
        <w:rPr>
          <w:rFonts w:hAnsi="宋体" w:hint="eastAsia"/>
        </w:rPr>
        <w:t>⑵</w:t>
      </w:r>
      <w:r>
        <w:rPr>
          <w:rFonts w:hint="eastAsia"/>
        </w:rPr>
        <w:t>不同投标人委托同一单位或者个人办理投标事宜；</w:t>
      </w:r>
    </w:p>
    <w:p w:rsidR="005F0C67" w:rsidRDefault="004E5C7E">
      <w:pPr>
        <w:widowControl/>
        <w:spacing w:line="380" w:lineRule="exact"/>
        <w:ind w:leftChars="200" w:left="420" w:firstLineChars="2" w:firstLine="4"/>
        <w:jc w:val="left"/>
      </w:pPr>
      <w:r>
        <w:rPr>
          <w:rFonts w:hint="eastAsia"/>
          <w:bCs/>
        </w:rPr>
        <w:lastRenderedPageBreak/>
        <w:t>⑶</w:t>
      </w:r>
      <w:r>
        <w:rPr>
          <w:rFonts w:hint="eastAsia"/>
        </w:rPr>
        <w:t>不同的投标人的投标文件载明的项目管理员为同一个人；</w:t>
      </w:r>
    </w:p>
    <w:p w:rsidR="005F0C67" w:rsidRDefault="004E5C7E">
      <w:pPr>
        <w:widowControl/>
        <w:spacing w:line="380" w:lineRule="exact"/>
        <w:ind w:leftChars="200" w:left="420" w:firstLineChars="2" w:firstLine="4"/>
        <w:jc w:val="left"/>
      </w:pPr>
      <w:r>
        <w:rPr>
          <w:rFonts w:hint="eastAsia"/>
          <w:bCs/>
        </w:rPr>
        <w:t>⑷</w:t>
      </w:r>
      <w:r>
        <w:rPr>
          <w:rFonts w:hint="eastAsia"/>
        </w:rPr>
        <w:t>不同投标人的投标文件异常一致或投标报价呈规律性差异；</w:t>
      </w:r>
    </w:p>
    <w:p w:rsidR="005F0C67" w:rsidRDefault="004E5C7E">
      <w:pPr>
        <w:widowControl/>
        <w:spacing w:line="380" w:lineRule="exact"/>
        <w:ind w:leftChars="200" w:left="420" w:firstLineChars="2" w:firstLine="4"/>
        <w:jc w:val="left"/>
      </w:pPr>
      <w:r>
        <w:rPr>
          <w:rFonts w:hint="eastAsia"/>
          <w:bCs/>
        </w:rPr>
        <w:t>⑸</w:t>
      </w:r>
      <w:r>
        <w:rPr>
          <w:rFonts w:hint="eastAsia"/>
        </w:rPr>
        <w:t>不同投标人的投标文件相互混装；</w:t>
      </w:r>
    </w:p>
    <w:p w:rsidR="005F0C67" w:rsidRDefault="004E5C7E">
      <w:pPr>
        <w:widowControl/>
        <w:spacing w:line="380" w:lineRule="exact"/>
        <w:ind w:leftChars="200" w:left="420" w:firstLineChars="2" w:firstLine="4"/>
        <w:jc w:val="left"/>
      </w:pPr>
      <w:r>
        <w:rPr>
          <w:rFonts w:hint="eastAsia"/>
        </w:rPr>
        <w:t>⑹不同投标人的投标保证金从同一单位或者个人账户转出。</w:t>
      </w:r>
    </w:p>
    <w:p w:rsidR="005F0C67" w:rsidRDefault="004E5C7E">
      <w:pPr>
        <w:pStyle w:val="aff5"/>
        <w:snapToGrid w:val="0"/>
        <w:spacing w:line="400" w:lineRule="exact"/>
        <w:ind w:firstLineChars="199" w:firstLine="420"/>
        <w:rPr>
          <w:rFonts w:ascii="宋体" w:eastAsia="宋体" w:hAnsi="宋体"/>
          <w:b/>
          <w:sz w:val="21"/>
          <w:szCs w:val="21"/>
        </w:rPr>
      </w:pPr>
      <w:r>
        <w:rPr>
          <w:rFonts w:ascii="宋体" w:eastAsia="宋体" w:hAnsi="宋体" w:hint="eastAsia"/>
          <w:b/>
          <w:sz w:val="21"/>
          <w:szCs w:val="21"/>
        </w:rPr>
        <w:t>7</w:t>
      </w:r>
      <w:r>
        <w:rPr>
          <w:rFonts w:ascii="宋体" w:eastAsia="宋体" w:hAnsi="宋体"/>
          <w:b/>
          <w:sz w:val="21"/>
          <w:szCs w:val="21"/>
        </w:rPr>
        <w:t>.</w:t>
      </w:r>
      <w:r>
        <w:rPr>
          <w:rFonts w:ascii="宋体" w:eastAsia="宋体" w:hAnsi="宋体" w:hint="eastAsia"/>
          <w:b/>
          <w:sz w:val="21"/>
          <w:szCs w:val="21"/>
        </w:rPr>
        <w:t>被拒绝的投标文件为无效。</w:t>
      </w:r>
    </w:p>
    <w:p w:rsidR="005F0C67" w:rsidRDefault="004E5C7E">
      <w:pPr>
        <w:pStyle w:val="aff5"/>
        <w:snapToGrid w:val="0"/>
        <w:spacing w:line="460" w:lineRule="exact"/>
        <w:ind w:firstLineChars="196" w:firstLine="472"/>
        <w:jc w:val="center"/>
        <w:rPr>
          <w:rFonts w:ascii="宋体" w:eastAsia="宋体" w:hAnsi="宋体"/>
          <w:b/>
          <w:snapToGrid w:val="0"/>
          <w:sz w:val="24"/>
          <w:szCs w:val="24"/>
        </w:rPr>
      </w:pPr>
      <w:r>
        <w:rPr>
          <w:rFonts w:ascii="宋体" w:eastAsia="宋体" w:hAnsi="宋体" w:hint="eastAsia"/>
          <w:b/>
          <w:sz w:val="24"/>
          <w:szCs w:val="24"/>
        </w:rPr>
        <w:t>四、开标</w:t>
      </w:r>
      <w:bookmarkEnd w:id="141"/>
      <w:bookmarkEnd w:id="142"/>
    </w:p>
    <w:p w:rsidR="005F0C67" w:rsidRDefault="004E5C7E">
      <w:pPr>
        <w:pStyle w:val="aff6"/>
        <w:snapToGrid w:val="0"/>
        <w:spacing w:line="400" w:lineRule="exact"/>
        <w:ind w:firstLineChars="196" w:firstLine="413"/>
        <w:rPr>
          <w:rFonts w:hAnsi="宋体"/>
          <w:b/>
        </w:rPr>
      </w:pPr>
      <w:r>
        <w:rPr>
          <w:rFonts w:hAnsi="宋体" w:hint="eastAsia"/>
          <w:b/>
        </w:rPr>
        <w:t>（一）开标准备</w:t>
      </w:r>
    </w:p>
    <w:p w:rsidR="005F0C67" w:rsidRDefault="004E5C7E">
      <w:pPr>
        <w:snapToGrid w:val="0"/>
        <w:spacing w:line="400" w:lineRule="exact"/>
        <w:ind w:firstLineChars="200" w:firstLine="420"/>
        <w:rPr>
          <w:rFonts w:ascii="宋体"/>
          <w:szCs w:val="21"/>
        </w:rPr>
      </w:pPr>
      <w:r>
        <w:rPr>
          <w:rFonts w:ascii="宋体" w:hAnsi="宋体" w:hint="eastAsia"/>
          <w:szCs w:val="21"/>
        </w:rPr>
        <w:t>采购代理机构将在规定的时间和地点进行开标，投标人的法定代表人或其授权代表</w:t>
      </w:r>
      <w:r>
        <w:rPr>
          <w:rFonts w:ascii="宋体" w:hAnsi="宋体" w:cs="Arial"/>
          <w:b/>
          <w:szCs w:val="21"/>
        </w:rPr>
        <w:t xml:space="preserve"> [</w:t>
      </w:r>
      <w:r>
        <w:rPr>
          <w:rFonts w:ascii="宋体" w:hAnsi="宋体" w:cs="Arial" w:hint="eastAsia"/>
          <w:b/>
          <w:szCs w:val="21"/>
        </w:rPr>
        <w:t>法定代表人参加开标会时须提供本人身份证原件、有效的营业执照副本复印件（加盖公章）、</w:t>
      </w:r>
      <w:r>
        <w:rPr>
          <w:rFonts w:hAnsi="宋体" w:hint="eastAsia"/>
          <w:b/>
          <w:szCs w:val="21"/>
        </w:rPr>
        <w:t>投标保证金收款收据原件</w:t>
      </w:r>
      <w:r>
        <w:rPr>
          <w:rFonts w:ascii="宋体" w:hAnsi="宋体" w:cs="Arial" w:hint="eastAsia"/>
          <w:b/>
          <w:szCs w:val="21"/>
        </w:rPr>
        <w:t>或授权委托代理人参加开标会时须提供本人身份证原件、授权委托书原件、有效的营业执照副本复印件（加盖公章）、</w:t>
      </w:r>
      <w:r>
        <w:rPr>
          <w:rFonts w:hAnsi="宋体" w:hint="eastAsia"/>
          <w:b/>
          <w:szCs w:val="21"/>
        </w:rPr>
        <w:t>投标保证金收款收据原件</w:t>
      </w:r>
      <w:r>
        <w:rPr>
          <w:rFonts w:ascii="宋体" w:hAnsi="宋体" w:cs="Arial"/>
          <w:b/>
          <w:szCs w:val="21"/>
        </w:rPr>
        <w:t>]</w:t>
      </w:r>
      <w:r>
        <w:rPr>
          <w:rFonts w:ascii="宋体" w:hAnsi="宋体" w:hint="eastAsia"/>
          <w:szCs w:val="21"/>
        </w:rPr>
        <w:t>应参加开标会并在投标截止时间前签到。</w:t>
      </w:r>
    </w:p>
    <w:p w:rsidR="005F0C67" w:rsidRDefault="004E5C7E">
      <w:pPr>
        <w:pStyle w:val="aff6"/>
        <w:snapToGrid w:val="0"/>
        <w:spacing w:line="400" w:lineRule="exact"/>
        <w:ind w:firstLineChars="196" w:firstLine="413"/>
        <w:rPr>
          <w:rFonts w:hAnsi="宋体"/>
          <w:b/>
        </w:rPr>
      </w:pPr>
      <w:r>
        <w:rPr>
          <w:rFonts w:hAnsi="宋体" w:hint="eastAsia"/>
          <w:b/>
        </w:rPr>
        <w:t>（二）开标程序：</w:t>
      </w:r>
    </w:p>
    <w:p w:rsidR="005F0C67" w:rsidRDefault="004E5C7E">
      <w:pPr>
        <w:pStyle w:val="aff6"/>
        <w:snapToGrid w:val="0"/>
        <w:spacing w:line="400" w:lineRule="exact"/>
        <w:ind w:firstLineChars="200" w:firstLine="420"/>
        <w:rPr>
          <w:rFonts w:hAnsi="宋体"/>
        </w:rPr>
      </w:pPr>
      <w:r>
        <w:rPr>
          <w:rFonts w:hAnsi="宋体"/>
        </w:rPr>
        <w:t>1.</w:t>
      </w:r>
      <w:r>
        <w:rPr>
          <w:rFonts w:hAnsi="宋体" w:hint="eastAsia"/>
        </w:rPr>
        <w:t>开标会由采购代理机构主持，主持人宣布开标会议开始；</w:t>
      </w:r>
    </w:p>
    <w:p w:rsidR="005F0C67" w:rsidRDefault="004E5C7E">
      <w:pPr>
        <w:pStyle w:val="aff6"/>
        <w:snapToGrid w:val="0"/>
        <w:spacing w:line="400" w:lineRule="exact"/>
        <w:ind w:firstLineChars="200" w:firstLine="420"/>
        <w:rPr>
          <w:rFonts w:hAnsi="宋体"/>
        </w:rPr>
      </w:pPr>
      <w:r>
        <w:rPr>
          <w:rFonts w:hAnsi="宋体"/>
        </w:rPr>
        <w:t>2.</w:t>
      </w:r>
      <w:r>
        <w:rPr>
          <w:rFonts w:hAnsi="宋体" w:hint="eastAsia"/>
        </w:rPr>
        <w:t>主持人介绍参加开标会的人员名单；</w:t>
      </w:r>
    </w:p>
    <w:p w:rsidR="005F0C67" w:rsidRDefault="004E5C7E">
      <w:pPr>
        <w:pStyle w:val="aff6"/>
        <w:snapToGrid w:val="0"/>
        <w:spacing w:line="400" w:lineRule="exact"/>
        <w:ind w:firstLineChars="200" w:firstLine="420"/>
        <w:rPr>
          <w:rFonts w:hAnsi="宋体"/>
        </w:rPr>
      </w:pPr>
      <w:r>
        <w:rPr>
          <w:rFonts w:hAnsi="宋体"/>
        </w:rPr>
        <w:t>3.</w:t>
      </w:r>
      <w:r>
        <w:rPr>
          <w:rFonts w:hAnsi="宋体" w:hint="eastAsia"/>
        </w:rPr>
        <w:t>主持人宣布评标期间的有关事项；告知应当回避的情形</w:t>
      </w:r>
      <w:r>
        <w:rPr>
          <w:rFonts w:hAnsi="宋体"/>
        </w:rPr>
        <w:t>,</w:t>
      </w:r>
      <w:r>
        <w:rPr>
          <w:rFonts w:hAnsi="宋体" w:hint="eastAsia"/>
        </w:rPr>
        <w:t>提请有关人员回避；</w:t>
      </w:r>
    </w:p>
    <w:p w:rsidR="005F0C67" w:rsidRDefault="004E5C7E">
      <w:pPr>
        <w:pStyle w:val="aff6"/>
        <w:snapToGrid w:val="0"/>
        <w:spacing w:line="400" w:lineRule="exact"/>
        <w:ind w:firstLineChars="200" w:firstLine="420"/>
        <w:rPr>
          <w:rFonts w:hAnsi="宋体"/>
        </w:rPr>
      </w:pPr>
      <w:r>
        <w:rPr>
          <w:rFonts w:hAnsi="宋体"/>
        </w:rPr>
        <w:t>4.</w:t>
      </w:r>
      <w:r>
        <w:rPr>
          <w:rFonts w:hAnsi="宋体" w:hint="eastAsia"/>
        </w:rPr>
        <w:t>投标人或其当场推荐的代表检查投标文件密封的完整性并签字确认；</w:t>
      </w:r>
    </w:p>
    <w:p w:rsidR="005F0C67" w:rsidRDefault="004E5C7E">
      <w:pPr>
        <w:pStyle w:val="aff6"/>
        <w:snapToGrid w:val="0"/>
        <w:spacing w:line="400" w:lineRule="exact"/>
        <w:ind w:firstLineChars="200" w:firstLine="420"/>
        <w:rPr>
          <w:rFonts w:hAnsi="宋体"/>
        </w:rPr>
      </w:pPr>
      <w:r>
        <w:rPr>
          <w:rFonts w:hAnsi="宋体"/>
        </w:rPr>
        <w:t>5.</w:t>
      </w:r>
      <w:r>
        <w:rPr>
          <w:rFonts w:hAnsi="宋体" w:hint="eastAsia"/>
        </w:rPr>
        <w:t>由采购代理机构工作人员当众拆封投标文件，宣布投标人名称、投标价格和其他需要宣布的其他内容；</w:t>
      </w:r>
    </w:p>
    <w:p w:rsidR="005F0C67" w:rsidRDefault="004E5C7E">
      <w:pPr>
        <w:pStyle w:val="aff6"/>
        <w:snapToGrid w:val="0"/>
        <w:spacing w:line="400" w:lineRule="exact"/>
        <w:ind w:firstLineChars="200" w:firstLine="420"/>
        <w:rPr>
          <w:rFonts w:hAnsi="宋体"/>
        </w:rPr>
      </w:pPr>
      <w:r>
        <w:rPr>
          <w:rFonts w:hAnsi="宋体"/>
        </w:rPr>
        <w:t>6.</w:t>
      </w:r>
      <w:r>
        <w:rPr>
          <w:rFonts w:hAnsi="宋体" w:hint="eastAsia"/>
        </w:rPr>
        <w:t>采购代理机构做开标记录</w:t>
      </w:r>
      <w:r>
        <w:rPr>
          <w:rFonts w:hAnsi="宋体"/>
        </w:rPr>
        <w:t xml:space="preserve">, </w:t>
      </w:r>
      <w:r>
        <w:rPr>
          <w:rFonts w:hAnsi="宋体" w:hint="eastAsia"/>
        </w:rPr>
        <w:t>投标人代表对开标记录进行当场校核及勘误，并签字确认；同时由记录人、监督人当场签字确认。投标人代表未到场签字确认或者拒绝签字确认的，不影响开标程序的有效性及下一程序的继续进行，视同认可开标结果。</w:t>
      </w:r>
    </w:p>
    <w:p w:rsidR="005F0C67" w:rsidRDefault="004E5C7E">
      <w:pPr>
        <w:pStyle w:val="aff6"/>
        <w:snapToGrid w:val="0"/>
        <w:spacing w:line="400" w:lineRule="exact"/>
        <w:ind w:leftChars="114" w:left="239" w:firstLineChars="100" w:firstLine="210"/>
        <w:rPr>
          <w:rFonts w:hAnsi="宋体"/>
        </w:rPr>
      </w:pPr>
      <w:r>
        <w:rPr>
          <w:rFonts w:hAnsi="宋体"/>
        </w:rPr>
        <w:t>7.</w:t>
      </w:r>
      <w:r>
        <w:rPr>
          <w:rFonts w:hAnsi="宋体" w:hint="eastAsia"/>
        </w:rPr>
        <w:t>开标会议结束。</w:t>
      </w:r>
    </w:p>
    <w:p w:rsidR="005F0C67" w:rsidRDefault="004E5C7E">
      <w:pPr>
        <w:pStyle w:val="aff6"/>
        <w:snapToGrid w:val="0"/>
        <w:spacing w:line="460" w:lineRule="exact"/>
        <w:ind w:left="241" w:hangingChars="100" w:hanging="241"/>
        <w:jc w:val="center"/>
        <w:rPr>
          <w:rFonts w:hAnsi="宋体"/>
          <w:b/>
          <w:sz w:val="24"/>
          <w:szCs w:val="24"/>
        </w:rPr>
      </w:pPr>
      <w:bookmarkStart w:id="143" w:name="_Toc254970686"/>
      <w:bookmarkStart w:id="144" w:name="_Toc254970545"/>
      <w:r>
        <w:rPr>
          <w:rFonts w:hAnsi="宋体" w:hint="eastAsia"/>
          <w:b/>
          <w:sz w:val="24"/>
          <w:szCs w:val="24"/>
        </w:rPr>
        <w:t>五、评标</w:t>
      </w:r>
      <w:bookmarkEnd w:id="143"/>
      <w:bookmarkEnd w:id="144"/>
    </w:p>
    <w:p w:rsidR="005F0C67" w:rsidRDefault="004E5C7E">
      <w:pPr>
        <w:pStyle w:val="aff6"/>
        <w:snapToGrid w:val="0"/>
        <w:spacing w:line="400" w:lineRule="exact"/>
        <w:ind w:left="211" w:hangingChars="100" w:hanging="211"/>
        <w:rPr>
          <w:rFonts w:hAnsi="宋体"/>
          <w:b/>
        </w:rPr>
      </w:pPr>
      <w:r>
        <w:rPr>
          <w:rFonts w:hAnsi="宋体" w:hint="eastAsia"/>
          <w:b/>
        </w:rPr>
        <w:t>（一）组建评标委员会</w:t>
      </w:r>
    </w:p>
    <w:p w:rsidR="005F0C67" w:rsidRDefault="004E5C7E">
      <w:pPr>
        <w:pStyle w:val="aff6"/>
        <w:snapToGrid w:val="0"/>
        <w:spacing w:line="400" w:lineRule="exact"/>
        <w:ind w:firstLineChars="200" w:firstLine="420"/>
        <w:rPr>
          <w:rFonts w:hAnsi="宋体"/>
        </w:rPr>
      </w:pPr>
      <w:r>
        <w:rPr>
          <w:rFonts w:hAnsi="宋体" w:hint="eastAsia"/>
        </w:rPr>
        <w:t>本项目评标委员会由政府采购评审专家人和采购人代表人</w:t>
      </w:r>
      <w:r>
        <w:rPr>
          <w:rFonts w:hAnsi="宋体"/>
        </w:rPr>
        <w:t>,</w:t>
      </w:r>
      <w:r>
        <w:rPr>
          <w:rFonts w:hAnsi="宋体" w:hint="eastAsia"/>
        </w:rPr>
        <w:t>共</w:t>
      </w:r>
      <w:r>
        <w:rPr>
          <w:rFonts w:hAnsi="宋体"/>
        </w:rPr>
        <w:t>5</w:t>
      </w:r>
      <w:r>
        <w:rPr>
          <w:rFonts w:hAnsi="宋体" w:hint="eastAsia"/>
        </w:rPr>
        <w:t>人组成。</w:t>
      </w:r>
    </w:p>
    <w:p w:rsidR="005F0C67" w:rsidRDefault="004E5C7E">
      <w:pPr>
        <w:pStyle w:val="aff6"/>
        <w:snapToGrid w:val="0"/>
        <w:spacing w:line="400" w:lineRule="exact"/>
        <w:ind w:left="211" w:hangingChars="100" w:hanging="211"/>
        <w:rPr>
          <w:rFonts w:hAnsi="宋体"/>
          <w:b/>
        </w:rPr>
      </w:pPr>
      <w:r>
        <w:rPr>
          <w:rFonts w:hAnsi="宋体" w:hint="eastAsia"/>
          <w:b/>
        </w:rPr>
        <w:t>（二）评标的方式</w:t>
      </w:r>
    </w:p>
    <w:p w:rsidR="005F0C67" w:rsidRDefault="004E5C7E">
      <w:pPr>
        <w:pStyle w:val="aff6"/>
        <w:snapToGrid w:val="0"/>
        <w:spacing w:line="400" w:lineRule="exact"/>
        <w:ind w:leftChars="114" w:left="239" w:firstLineChars="100" w:firstLine="210"/>
        <w:rPr>
          <w:rFonts w:hAnsi="宋体"/>
        </w:rPr>
      </w:pPr>
      <w:r>
        <w:rPr>
          <w:rFonts w:hAnsi="宋体" w:hint="eastAsia"/>
        </w:rPr>
        <w:t>本项目采用不公开方式评标，评标的依据为招标文件和投标文件。</w:t>
      </w:r>
    </w:p>
    <w:p w:rsidR="005F0C67" w:rsidRDefault="004E5C7E">
      <w:pPr>
        <w:snapToGrid w:val="0"/>
        <w:spacing w:line="400" w:lineRule="exact"/>
        <w:rPr>
          <w:rFonts w:ascii="宋体"/>
          <w:b/>
          <w:bCs/>
          <w:szCs w:val="21"/>
        </w:rPr>
      </w:pPr>
      <w:r>
        <w:rPr>
          <w:rFonts w:ascii="宋体" w:hAnsi="宋体" w:hint="eastAsia"/>
          <w:b/>
          <w:bCs/>
          <w:szCs w:val="21"/>
        </w:rPr>
        <w:t>（三）资格审查</w:t>
      </w:r>
    </w:p>
    <w:p w:rsidR="005F0C67" w:rsidRDefault="004E5C7E">
      <w:pPr>
        <w:pStyle w:val="aff6"/>
        <w:snapToGrid w:val="0"/>
        <w:spacing w:line="400" w:lineRule="exact"/>
        <w:ind w:firstLineChars="200" w:firstLine="420"/>
        <w:rPr>
          <w:rFonts w:hAnsi="宋体"/>
        </w:rPr>
      </w:pPr>
      <w:r>
        <w:rPr>
          <w:rFonts w:hAnsi="宋体" w:hint="eastAsia"/>
        </w:rPr>
        <w:t>采购人代表对投标人的资格进行审查。合格投标人不足</w:t>
      </w:r>
      <w:r>
        <w:rPr>
          <w:rFonts w:hAnsi="宋体"/>
        </w:rPr>
        <w:t>3</w:t>
      </w:r>
      <w:r>
        <w:rPr>
          <w:rFonts w:hAnsi="宋体" w:hint="eastAsia"/>
        </w:rPr>
        <w:t>家的，不得评标。</w:t>
      </w:r>
    </w:p>
    <w:p w:rsidR="005F0C67" w:rsidRDefault="004E5C7E">
      <w:pPr>
        <w:pStyle w:val="aff6"/>
        <w:snapToGrid w:val="0"/>
        <w:spacing w:line="400" w:lineRule="exact"/>
        <w:ind w:firstLineChars="200" w:firstLine="420"/>
        <w:rPr>
          <w:rFonts w:hAnsi="宋体"/>
        </w:rPr>
      </w:pPr>
      <w:r>
        <w:rPr>
          <w:rFonts w:hAnsi="宋体" w:hint="eastAsia"/>
        </w:rPr>
        <w:t>评标委员会仅对通过资格审查的投标人进行评审。</w:t>
      </w:r>
    </w:p>
    <w:p w:rsidR="005F0C67" w:rsidRDefault="004E5C7E">
      <w:pPr>
        <w:pStyle w:val="aff6"/>
        <w:snapToGrid w:val="0"/>
        <w:spacing w:line="400" w:lineRule="exact"/>
        <w:ind w:left="211" w:hangingChars="100" w:hanging="211"/>
        <w:rPr>
          <w:rFonts w:hAnsi="宋体"/>
          <w:b/>
        </w:rPr>
      </w:pPr>
      <w:r>
        <w:rPr>
          <w:rFonts w:hAnsi="宋体" w:hint="eastAsia"/>
          <w:b/>
        </w:rPr>
        <w:t>（四）</w:t>
      </w:r>
      <w:r>
        <w:rPr>
          <w:rFonts w:hAnsi="宋体" w:hint="eastAsia"/>
          <w:b/>
          <w:bCs/>
        </w:rPr>
        <w:t>评标程序</w:t>
      </w:r>
    </w:p>
    <w:p w:rsidR="005F0C67" w:rsidRDefault="004E5C7E">
      <w:pPr>
        <w:snapToGrid w:val="0"/>
        <w:spacing w:line="400" w:lineRule="exact"/>
        <w:ind w:firstLineChars="196" w:firstLine="413"/>
        <w:rPr>
          <w:rFonts w:ascii="宋体"/>
          <w:b/>
          <w:bCs/>
          <w:szCs w:val="21"/>
        </w:rPr>
      </w:pPr>
      <w:r>
        <w:rPr>
          <w:rFonts w:ascii="宋体" w:hAnsi="宋体"/>
          <w:b/>
          <w:bCs/>
          <w:szCs w:val="21"/>
        </w:rPr>
        <w:t>1.</w:t>
      </w:r>
      <w:r>
        <w:rPr>
          <w:rFonts w:ascii="宋体" w:hAnsi="宋体" w:hint="eastAsia"/>
          <w:b/>
          <w:bCs/>
          <w:szCs w:val="21"/>
        </w:rPr>
        <w:t>实质审查与比较</w:t>
      </w:r>
    </w:p>
    <w:p w:rsidR="005F0C67" w:rsidRDefault="004E5C7E">
      <w:pPr>
        <w:snapToGrid w:val="0"/>
        <w:spacing w:line="400" w:lineRule="exact"/>
        <w:ind w:firstLineChars="200" w:firstLine="420"/>
        <w:rPr>
          <w:rFonts w:ascii="宋体" w:cs="Courier New"/>
          <w:szCs w:val="21"/>
        </w:rPr>
      </w:pPr>
      <w:r>
        <w:rPr>
          <w:rFonts w:ascii="宋体" w:hAnsi="宋体" w:cs="Courier New" w:hint="eastAsia"/>
          <w:szCs w:val="21"/>
        </w:rPr>
        <w:t>（</w:t>
      </w:r>
      <w:r>
        <w:rPr>
          <w:rFonts w:ascii="宋体" w:hAnsi="宋体" w:cs="Courier New"/>
          <w:szCs w:val="21"/>
        </w:rPr>
        <w:t>1</w:t>
      </w:r>
      <w:r>
        <w:rPr>
          <w:rFonts w:ascii="宋体" w:hAnsi="宋体" w:cs="Courier New" w:hint="eastAsia"/>
          <w:szCs w:val="21"/>
        </w:rPr>
        <w:t>）评标委员会对通过资格审查的投标文件进行符合性审查及商务和技术性审查。</w:t>
      </w:r>
    </w:p>
    <w:p w:rsidR="005F0C67" w:rsidRDefault="004E5C7E">
      <w:pPr>
        <w:snapToGrid w:val="0"/>
        <w:spacing w:line="400" w:lineRule="exact"/>
        <w:ind w:firstLineChars="200" w:firstLine="420"/>
        <w:rPr>
          <w:rFonts w:ascii="宋体"/>
          <w:szCs w:val="21"/>
        </w:rPr>
      </w:pPr>
      <w:r>
        <w:rPr>
          <w:rFonts w:ascii="宋体" w:hAnsi="宋体" w:hint="eastAsia"/>
          <w:szCs w:val="21"/>
        </w:rPr>
        <w:t>（</w:t>
      </w:r>
      <w:r>
        <w:rPr>
          <w:rFonts w:ascii="宋体" w:hAnsi="宋体"/>
          <w:szCs w:val="21"/>
        </w:rPr>
        <w:t>2</w:t>
      </w:r>
      <w:r>
        <w:rPr>
          <w:rFonts w:ascii="宋体" w:hAnsi="宋体" w:hint="eastAsia"/>
          <w:szCs w:val="21"/>
        </w:rPr>
        <w:t>）评标委员会审查投标文件的实质性内容是否符合招标文件的实质性要求。</w:t>
      </w:r>
    </w:p>
    <w:p w:rsidR="005F0C67" w:rsidRDefault="004E5C7E">
      <w:pPr>
        <w:snapToGrid w:val="0"/>
        <w:spacing w:line="400" w:lineRule="exact"/>
        <w:ind w:firstLineChars="200" w:firstLine="420"/>
        <w:rPr>
          <w:rFonts w:ascii="宋体"/>
          <w:szCs w:val="21"/>
        </w:rPr>
      </w:pPr>
      <w:r>
        <w:rPr>
          <w:rFonts w:ascii="宋体" w:hAnsi="宋体" w:hint="eastAsia"/>
          <w:szCs w:val="21"/>
        </w:rPr>
        <w:t>（</w:t>
      </w:r>
      <w:r>
        <w:rPr>
          <w:rFonts w:ascii="宋体" w:hAnsi="宋体"/>
          <w:szCs w:val="21"/>
        </w:rPr>
        <w:t>3</w:t>
      </w:r>
      <w:r>
        <w:rPr>
          <w:rFonts w:ascii="宋体" w:hAnsi="宋体" w:hint="eastAsia"/>
          <w:szCs w:val="21"/>
        </w:rPr>
        <w:t>）评标委员会将根据投标人的投标文件进行审查、核对</w:t>
      </w:r>
      <w:r>
        <w:rPr>
          <w:rFonts w:ascii="宋体"/>
          <w:szCs w:val="21"/>
        </w:rPr>
        <w:t>,</w:t>
      </w:r>
      <w:r>
        <w:rPr>
          <w:rFonts w:ascii="宋体" w:hAnsi="宋体" w:hint="eastAsia"/>
          <w:szCs w:val="21"/>
        </w:rPr>
        <w:t>如有疑问</w:t>
      </w:r>
      <w:r>
        <w:rPr>
          <w:rFonts w:ascii="宋体"/>
          <w:szCs w:val="21"/>
        </w:rPr>
        <w:t>,</w:t>
      </w:r>
      <w:r>
        <w:rPr>
          <w:rFonts w:ascii="宋体" w:hAnsi="宋体" w:hint="eastAsia"/>
          <w:szCs w:val="21"/>
        </w:rPr>
        <w:t>将对投标人进行询标</w:t>
      </w:r>
      <w:r>
        <w:rPr>
          <w:rFonts w:ascii="宋体"/>
          <w:szCs w:val="21"/>
        </w:rPr>
        <w:t>,</w:t>
      </w:r>
      <w:r>
        <w:rPr>
          <w:rFonts w:ascii="宋体" w:hAnsi="宋体" w:hint="eastAsia"/>
          <w:szCs w:val="21"/>
        </w:rPr>
        <w:t>投标人要向评标委员会澄清有关问题</w:t>
      </w:r>
      <w:r>
        <w:rPr>
          <w:rFonts w:ascii="宋体"/>
          <w:szCs w:val="21"/>
        </w:rPr>
        <w:t>,</w:t>
      </w:r>
      <w:r>
        <w:rPr>
          <w:rFonts w:ascii="宋体" w:hAnsi="宋体" w:hint="eastAsia"/>
          <w:szCs w:val="21"/>
        </w:rPr>
        <w:t>并最终以书面形式进行答复。</w:t>
      </w:r>
    </w:p>
    <w:p w:rsidR="005F0C67" w:rsidRDefault="004E5C7E">
      <w:pPr>
        <w:snapToGrid w:val="0"/>
        <w:spacing w:line="400" w:lineRule="exact"/>
        <w:ind w:firstLineChars="250" w:firstLine="525"/>
        <w:rPr>
          <w:rFonts w:ascii="宋体"/>
          <w:szCs w:val="21"/>
        </w:rPr>
      </w:pPr>
      <w:r>
        <w:rPr>
          <w:rFonts w:ascii="宋体" w:hAnsi="宋体" w:hint="eastAsia"/>
          <w:szCs w:val="21"/>
        </w:rPr>
        <w:lastRenderedPageBreak/>
        <w:t>投标人代表未到场或者拒绝澄清或者澄清的内容改变了投标文件的实质性内容的，评标委员会有权视该投标文件无效。</w:t>
      </w:r>
    </w:p>
    <w:p w:rsidR="005F0C67" w:rsidRDefault="004E5C7E">
      <w:pPr>
        <w:snapToGrid w:val="0"/>
        <w:spacing w:line="400" w:lineRule="exact"/>
        <w:ind w:firstLineChars="200" w:firstLine="420"/>
        <w:rPr>
          <w:rFonts w:ascii="宋体"/>
          <w:szCs w:val="21"/>
        </w:rPr>
      </w:pPr>
      <w:r>
        <w:rPr>
          <w:rFonts w:ascii="宋体" w:hAnsi="宋体" w:hint="eastAsia"/>
          <w:szCs w:val="21"/>
        </w:rPr>
        <w:t>（</w:t>
      </w:r>
      <w:r>
        <w:rPr>
          <w:rFonts w:ascii="宋体" w:hAnsi="宋体"/>
          <w:szCs w:val="21"/>
        </w:rPr>
        <w:t>4</w:t>
      </w:r>
      <w:r>
        <w:rPr>
          <w:rFonts w:ascii="宋体" w:hAnsi="宋体" w:hint="eastAsia"/>
          <w:szCs w:val="21"/>
        </w:rPr>
        <w:t>）各投标人的技术得分为所有评委的有效评分的算术平均数，由指定专人进行计算复核。</w:t>
      </w:r>
    </w:p>
    <w:p w:rsidR="005F0C67" w:rsidRDefault="004E5C7E">
      <w:pPr>
        <w:snapToGrid w:val="0"/>
        <w:spacing w:line="400" w:lineRule="exact"/>
        <w:ind w:firstLineChars="200" w:firstLine="420"/>
        <w:rPr>
          <w:rFonts w:ascii="宋体"/>
          <w:szCs w:val="21"/>
        </w:rPr>
      </w:pPr>
      <w:r>
        <w:rPr>
          <w:rFonts w:ascii="宋体" w:hAnsi="宋体" w:hint="eastAsia"/>
          <w:szCs w:val="21"/>
        </w:rPr>
        <w:t>（</w:t>
      </w:r>
      <w:r>
        <w:rPr>
          <w:rFonts w:ascii="宋体" w:hAnsi="宋体"/>
          <w:szCs w:val="21"/>
        </w:rPr>
        <w:t>5</w:t>
      </w:r>
      <w:r>
        <w:rPr>
          <w:rFonts w:ascii="宋体" w:hAnsi="宋体" w:hint="eastAsia"/>
          <w:szCs w:val="21"/>
        </w:rPr>
        <w:t>）代理机构工作人员协助评标委员会根据本项目的评分标准计算各投标人的商务报价得分。</w:t>
      </w:r>
    </w:p>
    <w:p w:rsidR="005F0C67" w:rsidRDefault="004E5C7E">
      <w:pPr>
        <w:snapToGrid w:val="0"/>
        <w:spacing w:line="400" w:lineRule="exact"/>
        <w:ind w:firstLineChars="200" w:firstLine="420"/>
        <w:rPr>
          <w:rFonts w:ascii="宋体"/>
          <w:szCs w:val="21"/>
        </w:rPr>
      </w:pPr>
      <w:r>
        <w:rPr>
          <w:rFonts w:ascii="宋体" w:hAnsi="宋体" w:hint="eastAsia"/>
          <w:szCs w:val="21"/>
        </w:rPr>
        <w:t>（</w:t>
      </w:r>
      <w:r>
        <w:rPr>
          <w:rFonts w:ascii="宋体" w:hAnsi="宋体"/>
          <w:szCs w:val="21"/>
        </w:rPr>
        <w:t>6</w:t>
      </w:r>
      <w:r>
        <w:rPr>
          <w:rFonts w:ascii="宋体" w:hAnsi="宋体" w:hint="eastAsia"/>
          <w:szCs w:val="21"/>
        </w:rPr>
        <w:t>）评标委员会完成评标后</w:t>
      </w:r>
      <w:r>
        <w:rPr>
          <w:rFonts w:ascii="宋体"/>
          <w:szCs w:val="21"/>
        </w:rPr>
        <w:t>,</w:t>
      </w:r>
      <w:r>
        <w:rPr>
          <w:rFonts w:ascii="宋体" w:hAnsi="宋体" w:hint="eastAsia"/>
          <w:szCs w:val="21"/>
        </w:rPr>
        <w:t>评委对各部分得分汇总</w:t>
      </w:r>
      <w:r>
        <w:rPr>
          <w:rFonts w:ascii="宋体"/>
          <w:szCs w:val="21"/>
        </w:rPr>
        <w:t>,</w:t>
      </w:r>
      <w:r>
        <w:rPr>
          <w:rFonts w:ascii="宋体" w:hAnsi="宋体" w:hint="eastAsia"/>
          <w:szCs w:val="21"/>
        </w:rPr>
        <w:t>计算出本项目最终得分。评标委员会按评标原则推荐中标候选人同时起草评标报告。</w:t>
      </w:r>
    </w:p>
    <w:p w:rsidR="005F0C67" w:rsidRDefault="004E5C7E">
      <w:pPr>
        <w:snapToGrid w:val="0"/>
        <w:spacing w:line="400" w:lineRule="exact"/>
        <w:rPr>
          <w:rFonts w:ascii="宋体"/>
          <w:b/>
          <w:szCs w:val="21"/>
        </w:rPr>
      </w:pPr>
      <w:r>
        <w:rPr>
          <w:rFonts w:ascii="宋体" w:hAnsi="宋体" w:hint="eastAsia"/>
          <w:b/>
          <w:szCs w:val="21"/>
        </w:rPr>
        <w:t>（五）澄清问题的形式</w:t>
      </w:r>
    </w:p>
    <w:p w:rsidR="005F0C67" w:rsidRDefault="004E5C7E">
      <w:pPr>
        <w:snapToGrid w:val="0"/>
        <w:spacing w:line="400" w:lineRule="exact"/>
        <w:ind w:firstLineChars="200" w:firstLine="420"/>
        <w:rPr>
          <w:rFonts w:ascii="宋体"/>
          <w:szCs w:val="21"/>
        </w:rPr>
      </w:pPr>
      <w:r>
        <w:rPr>
          <w:rFonts w:ascii="宋体" w:hAnsi="宋体" w:hint="eastAsia"/>
          <w:szCs w:val="21"/>
        </w:rPr>
        <w:t>对投标文件中含义不明确、同类问题表述不一致或者有明显文字和计算错误的内容，评标委员会可要求投标人做出必要的澄清、说明或者纠正。投标人的澄清、说明或者补正应当采用书面形式，由其授权代表签字或盖章确认，并不得超出投标文件的范围或者改变投标文件的实质性内容。</w:t>
      </w:r>
    </w:p>
    <w:p w:rsidR="005F0C67" w:rsidRDefault="004E5C7E">
      <w:pPr>
        <w:pStyle w:val="aff6"/>
        <w:snapToGrid w:val="0"/>
        <w:spacing w:line="400" w:lineRule="exact"/>
        <w:rPr>
          <w:rFonts w:hAnsi="宋体"/>
          <w:b/>
        </w:rPr>
      </w:pPr>
      <w:r>
        <w:rPr>
          <w:rFonts w:hAnsi="宋体" w:hint="eastAsia"/>
        </w:rPr>
        <w:t>（六）</w:t>
      </w:r>
      <w:r>
        <w:rPr>
          <w:rFonts w:hAnsi="宋体" w:hint="eastAsia"/>
          <w:b/>
        </w:rPr>
        <w:t>错误修正</w:t>
      </w:r>
    </w:p>
    <w:p w:rsidR="005F0C67" w:rsidRDefault="004E5C7E">
      <w:pPr>
        <w:pStyle w:val="aff6"/>
        <w:snapToGrid w:val="0"/>
        <w:spacing w:line="400" w:lineRule="exact"/>
        <w:ind w:leftChars="100" w:left="210" w:firstLineChars="150" w:firstLine="315"/>
        <w:rPr>
          <w:rFonts w:hAnsi="宋体"/>
        </w:rPr>
      </w:pPr>
      <w:r>
        <w:rPr>
          <w:rFonts w:hAnsi="宋体" w:hint="eastAsia"/>
        </w:rPr>
        <w:t>投标文件如果出现计算或表达上的错误，修正错误的原则如下：</w:t>
      </w:r>
    </w:p>
    <w:p w:rsidR="005F0C67" w:rsidRDefault="004E5C7E">
      <w:pPr>
        <w:pStyle w:val="afff1"/>
        <w:spacing w:before="0" w:beforeAutospacing="0" w:after="0" w:afterAutospacing="0" w:line="400" w:lineRule="exact"/>
        <w:ind w:firstLineChars="200" w:firstLine="420"/>
        <w:rPr>
          <w:rFonts w:cs="Courier New"/>
          <w:kern w:val="2"/>
          <w:sz w:val="21"/>
          <w:szCs w:val="21"/>
        </w:rPr>
      </w:pPr>
      <w:r>
        <w:rPr>
          <w:rFonts w:cs="Courier New"/>
          <w:kern w:val="2"/>
          <w:sz w:val="21"/>
          <w:szCs w:val="21"/>
        </w:rPr>
        <w:t>1</w:t>
      </w:r>
      <w:r>
        <w:rPr>
          <w:rFonts w:cs="Courier New" w:hint="eastAsia"/>
          <w:kern w:val="2"/>
          <w:sz w:val="21"/>
          <w:szCs w:val="21"/>
        </w:rPr>
        <w:t>、投标文件中开标一览表（报价表）内容与投标文件中相应内容不一致的，以开标一览表（报价表）为准；</w:t>
      </w:r>
    </w:p>
    <w:p w:rsidR="005F0C67" w:rsidRDefault="004E5C7E">
      <w:pPr>
        <w:pStyle w:val="afff1"/>
        <w:spacing w:before="0" w:beforeAutospacing="0" w:after="0" w:afterAutospacing="0" w:line="400" w:lineRule="exact"/>
        <w:rPr>
          <w:rFonts w:cs="Courier New"/>
          <w:kern w:val="2"/>
          <w:sz w:val="21"/>
          <w:szCs w:val="21"/>
        </w:rPr>
      </w:pPr>
      <w:r>
        <w:rPr>
          <w:rFonts w:cs="Courier New" w:hint="eastAsia"/>
          <w:kern w:val="2"/>
          <w:sz w:val="21"/>
          <w:szCs w:val="21"/>
        </w:rPr>
        <w:t xml:space="preserve">　　</w:t>
      </w:r>
      <w:r>
        <w:rPr>
          <w:rFonts w:cs="Courier New"/>
          <w:kern w:val="2"/>
          <w:sz w:val="21"/>
          <w:szCs w:val="21"/>
        </w:rPr>
        <w:t>2</w:t>
      </w:r>
      <w:r>
        <w:rPr>
          <w:rFonts w:cs="Courier New" w:hint="eastAsia"/>
          <w:kern w:val="2"/>
          <w:sz w:val="21"/>
          <w:szCs w:val="21"/>
        </w:rPr>
        <w:t>、大写金额和小写金额不一致的，以大写金额为准；</w:t>
      </w:r>
    </w:p>
    <w:p w:rsidR="005F0C67" w:rsidRDefault="004E5C7E">
      <w:pPr>
        <w:pStyle w:val="afff1"/>
        <w:spacing w:before="0" w:beforeAutospacing="0" w:after="0" w:afterAutospacing="0" w:line="400" w:lineRule="exact"/>
        <w:rPr>
          <w:rFonts w:cs="Courier New"/>
          <w:kern w:val="2"/>
          <w:sz w:val="21"/>
          <w:szCs w:val="21"/>
        </w:rPr>
      </w:pPr>
      <w:r>
        <w:rPr>
          <w:rFonts w:cs="Courier New" w:hint="eastAsia"/>
          <w:kern w:val="2"/>
          <w:sz w:val="21"/>
          <w:szCs w:val="21"/>
        </w:rPr>
        <w:t xml:space="preserve">　　</w:t>
      </w:r>
      <w:r>
        <w:rPr>
          <w:rFonts w:cs="Courier New"/>
          <w:kern w:val="2"/>
          <w:sz w:val="21"/>
          <w:szCs w:val="21"/>
        </w:rPr>
        <w:t>3</w:t>
      </w:r>
      <w:r>
        <w:rPr>
          <w:rFonts w:cs="Courier New" w:hint="eastAsia"/>
          <w:kern w:val="2"/>
          <w:sz w:val="21"/>
          <w:szCs w:val="21"/>
        </w:rPr>
        <w:t>、单价金额小数点或者百分比有明显错位的，以开标一览表的总价为准，并修改单价；</w:t>
      </w:r>
    </w:p>
    <w:p w:rsidR="005F0C67" w:rsidRDefault="004E5C7E">
      <w:pPr>
        <w:pStyle w:val="afff1"/>
        <w:spacing w:before="0" w:beforeAutospacing="0" w:after="0" w:afterAutospacing="0" w:line="400" w:lineRule="exact"/>
        <w:rPr>
          <w:rFonts w:cs="Courier New"/>
          <w:kern w:val="2"/>
          <w:sz w:val="21"/>
          <w:szCs w:val="21"/>
        </w:rPr>
      </w:pPr>
      <w:r>
        <w:rPr>
          <w:rFonts w:cs="Courier New" w:hint="eastAsia"/>
          <w:kern w:val="2"/>
          <w:sz w:val="21"/>
          <w:szCs w:val="21"/>
        </w:rPr>
        <w:t xml:space="preserve">　　</w:t>
      </w:r>
      <w:r>
        <w:rPr>
          <w:rFonts w:cs="Courier New"/>
          <w:kern w:val="2"/>
          <w:sz w:val="21"/>
          <w:szCs w:val="21"/>
        </w:rPr>
        <w:t>4</w:t>
      </w:r>
      <w:r>
        <w:rPr>
          <w:rFonts w:cs="Courier New" w:hint="eastAsia"/>
          <w:kern w:val="2"/>
          <w:sz w:val="21"/>
          <w:szCs w:val="21"/>
        </w:rPr>
        <w:t>、总价金额与按单价汇总金额不一致的，以单价金额计算结果为准。</w:t>
      </w:r>
    </w:p>
    <w:p w:rsidR="005F0C67" w:rsidRDefault="004E5C7E">
      <w:pPr>
        <w:pStyle w:val="aff6"/>
        <w:snapToGrid w:val="0"/>
        <w:spacing w:line="400" w:lineRule="exact"/>
        <w:ind w:firstLineChars="200" w:firstLine="422"/>
        <w:rPr>
          <w:rFonts w:hAnsi="宋体"/>
          <w:b/>
          <w:bCs/>
        </w:rPr>
      </w:pPr>
      <w:r>
        <w:rPr>
          <w:rFonts w:hAnsi="宋体" w:hint="eastAsia"/>
          <w:b/>
          <w:bCs/>
        </w:rPr>
        <w:t>同时出现两种以上不一致的，按照前款规定的顺序修正。按上述修正错误的原则及方法调整或修正投标文件的投标报价，投标人同意并签字确认后，调整后的投标报价对投标人具有约束作用。如果投标人不接受修正后的报价，则其投标将作为无效投标处理。</w:t>
      </w:r>
    </w:p>
    <w:p w:rsidR="005F0C67" w:rsidRDefault="005F0C67">
      <w:pPr>
        <w:pStyle w:val="aff6"/>
        <w:snapToGrid w:val="0"/>
        <w:spacing w:line="400" w:lineRule="exact"/>
        <w:ind w:firstLineChars="200" w:firstLine="422"/>
        <w:rPr>
          <w:rFonts w:hAnsi="宋体"/>
          <w:b/>
          <w:bCs/>
        </w:rPr>
      </w:pPr>
    </w:p>
    <w:p w:rsidR="005F0C67" w:rsidRDefault="004E5C7E">
      <w:pPr>
        <w:pStyle w:val="aff6"/>
        <w:snapToGrid w:val="0"/>
        <w:spacing w:line="460" w:lineRule="exact"/>
        <w:ind w:left="241" w:hangingChars="100" w:hanging="241"/>
        <w:jc w:val="center"/>
        <w:rPr>
          <w:rFonts w:hAnsi="宋体"/>
          <w:b/>
          <w:sz w:val="24"/>
          <w:szCs w:val="24"/>
        </w:rPr>
      </w:pPr>
      <w:r>
        <w:rPr>
          <w:rFonts w:hAnsi="宋体" w:hint="eastAsia"/>
          <w:b/>
          <w:sz w:val="24"/>
          <w:szCs w:val="24"/>
        </w:rPr>
        <w:t>六、评标原则和评标办法</w:t>
      </w:r>
    </w:p>
    <w:p w:rsidR="005F0C67" w:rsidRDefault="004E5C7E">
      <w:pPr>
        <w:pStyle w:val="aff6"/>
        <w:snapToGrid w:val="0"/>
        <w:spacing w:line="400" w:lineRule="exact"/>
        <w:ind w:firstLineChars="200" w:firstLine="420"/>
        <w:rPr>
          <w:rFonts w:hAnsi="宋体"/>
        </w:rPr>
      </w:pPr>
      <w:r>
        <w:rPr>
          <w:rFonts w:hAnsi="宋体"/>
        </w:rPr>
        <w:t>1.</w:t>
      </w:r>
      <w:r>
        <w:rPr>
          <w:rFonts w:hAnsi="宋体" w:hint="eastAsia"/>
        </w:rPr>
        <w:t>评标原则。评标委员会必须公平、公正、客观，不带任何倾向性和启发性；不得向外界透露任何与评标有关的内容；任何单位和个人不得干扰、影响评标的正常进行；评标委员会及有关工作人员不得私下与投标人接触。</w:t>
      </w:r>
    </w:p>
    <w:p w:rsidR="005F0C67" w:rsidRDefault="004E5C7E">
      <w:pPr>
        <w:pStyle w:val="aff6"/>
        <w:snapToGrid w:val="0"/>
        <w:spacing w:line="400" w:lineRule="exact"/>
        <w:ind w:firstLineChars="200" w:firstLine="420"/>
        <w:rPr>
          <w:rFonts w:hAnsi="宋体"/>
        </w:rPr>
      </w:pPr>
      <w:r>
        <w:rPr>
          <w:rFonts w:hAnsi="宋体"/>
        </w:rPr>
        <w:t>2.</w:t>
      </w:r>
      <w:r>
        <w:rPr>
          <w:rFonts w:hAnsi="宋体" w:hint="eastAsia"/>
        </w:rPr>
        <w:t>评标办法。本项目评标办法是</w:t>
      </w:r>
      <w:r>
        <w:rPr>
          <w:rFonts w:hAnsi="宋体" w:hint="eastAsia"/>
          <w:u w:val="single"/>
        </w:rPr>
        <w:t>综合评分法</w:t>
      </w:r>
      <w:r>
        <w:rPr>
          <w:rFonts w:hAnsi="宋体" w:hint="eastAsia"/>
        </w:rPr>
        <w:t>，具体评标内容及评分标准等详见《第四章：评标办法及评分标准》。</w:t>
      </w:r>
    </w:p>
    <w:p w:rsidR="005F0C67" w:rsidRDefault="004E5C7E">
      <w:pPr>
        <w:pStyle w:val="aff6"/>
        <w:snapToGrid w:val="0"/>
        <w:spacing w:line="400" w:lineRule="exact"/>
        <w:ind w:firstLineChars="196" w:firstLine="413"/>
        <w:rPr>
          <w:rFonts w:hAnsi="宋体"/>
          <w:b/>
        </w:rPr>
      </w:pPr>
      <w:r>
        <w:rPr>
          <w:rFonts w:hAnsi="宋体" w:hint="eastAsia"/>
          <w:b/>
        </w:rPr>
        <w:t>（七）评标过程的监控</w:t>
      </w:r>
    </w:p>
    <w:p w:rsidR="005F0C67" w:rsidRDefault="004E5C7E">
      <w:pPr>
        <w:pStyle w:val="aff6"/>
        <w:snapToGrid w:val="0"/>
        <w:spacing w:line="400" w:lineRule="exact"/>
        <w:ind w:firstLineChars="200" w:firstLine="420"/>
        <w:rPr>
          <w:rFonts w:hAnsi="宋体"/>
        </w:rPr>
      </w:pPr>
      <w:r>
        <w:rPr>
          <w:rFonts w:hAnsi="宋体" w:hint="eastAsia"/>
        </w:rPr>
        <w:t>本项目评标过程实行全程录音、录像监控，投标人在评标过程中所进行的试图影响评标结果的不公正活动，可能导致其投标被拒绝。</w:t>
      </w:r>
    </w:p>
    <w:p w:rsidR="005F0C67" w:rsidRDefault="005F0C67">
      <w:pPr>
        <w:pStyle w:val="aff6"/>
        <w:snapToGrid w:val="0"/>
        <w:spacing w:line="400" w:lineRule="exact"/>
        <w:ind w:firstLineChars="196" w:firstLine="413"/>
        <w:rPr>
          <w:rFonts w:hAnsi="宋体"/>
          <w:b/>
        </w:rPr>
      </w:pPr>
      <w:bookmarkStart w:id="145" w:name="_Toc254970546"/>
      <w:bookmarkStart w:id="146" w:name="_Toc254970687"/>
    </w:p>
    <w:p w:rsidR="005F0C67" w:rsidRDefault="004E5C7E">
      <w:pPr>
        <w:pStyle w:val="aff6"/>
        <w:snapToGrid w:val="0"/>
        <w:spacing w:line="400" w:lineRule="exact"/>
        <w:ind w:firstLineChars="196" w:firstLine="413"/>
        <w:rPr>
          <w:rFonts w:hAnsi="宋体"/>
          <w:b/>
        </w:rPr>
      </w:pPr>
      <w:r>
        <w:rPr>
          <w:rFonts w:hAnsi="宋体" w:hint="eastAsia"/>
          <w:b/>
        </w:rPr>
        <w:t>六、评标结果</w:t>
      </w:r>
    </w:p>
    <w:bookmarkEnd w:id="145"/>
    <w:bookmarkEnd w:id="146"/>
    <w:p w:rsidR="005F0C67" w:rsidRDefault="004E5C7E">
      <w:pPr>
        <w:snapToGrid w:val="0"/>
        <w:spacing w:line="400" w:lineRule="exact"/>
        <w:ind w:firstLineChars="200" w:firstLine="422"/>
        <w:rPr>
          <w:rFonts w:ascii="宋体"/>
          <w:szCs w:val="21"/>
        </w:rPr>
      </w:pPr>
      <w:r>
        <w:rPr>
          <w:rFonts w:ascii="宋体" w:hAnsi="宋体" w:hint="eastAsia"/>
          <w:b/>
          <w:bCs/>
          <w:szCs w:val="21"/>
        </w:rPr>
        <w:t>（一）</w:t>
      </w:r>
      <w:r>
        <w:rPr>
          <w:rFonts w:ascii="宋体" w:hAnsi="宋体" w:hint="eastAsia"/>
          <w:szCs w:val="21"/>
        </w:rPr>
        <w:t>采购代理机构在评标结束后二个工作日内将评标报告送采购人，采购人在五个工作日内按照评标报告中推荐的中标候选供应商顺序确定中标供应商。采购人也可以事先授权评标委员会直接确定中标供应商。</w:t>
      </w:r>
    </w:p>
    <w:p w:rsidR="005F0C67" w:rsidRDefault="004E5C7E">
      <w:pPr>
        <w:snapToGrid w:val="0"/>
        <w:spacing w:line="400" w:lineRule="exact"/>
        <w:ind w:firstLineChars="200" w:firstLine="420"/>
        <w:rPr>
          <w:rFonts w:ascii="宋体"/>
          <w:bCs/>
          <w:szCs w:val="21"/>
        </w:rPr>
      </w:pPr>
      <w:r>
        <w:rPr>
          <w:rFonts w:ascii="宋体" w:hAnsi="宋体" w:hint="eastAsia"/>
          <w:szCs w:val="21"/>
        </w:rPr>
        <w:t>（二）中标供应商确定后，采购代理机构二个工作日内在中国政府采购网、</w:t>
      </w:r>
      <w:r>
        <w:rPr>
          <w:rFonts w:ascii="宋体" w:hAnsi="宋体" w:cs="Arial" w:hint="eastAsia"/>
          <w:szCs w:val="21"/>
        </w:rPr>
        <w:t>广西壮族自治区政府采购</w:t>
      </w:r>
      <w:r>
        <w:rPr>
          <w:rFonts w:ascii="宋体" w:hAnsi="宋体" w:cs="Arial" w:hint="eastAsia"/>
          <w:szCs w:val="21"/>
        </w:rPr>
        <w:lastRenderedPageBreak/>
        <w:t>网、</w:t>
      </w:r>
      <w:r>
        <w:rPr>
          <w:rFonts w:hint="eastAsia"/>
          <w:spacing w:val="-4"/>
          <w:szCs w:val="21"/>
        </w:rPr>
        <w:t>广西壮族自治区公共资源交易中心网</w:t>
      </w:r>
      <w:r>
        <w:rPr>
          <w:rFonts w:ascii="宋体" w:hAnsi="宋体" w:hint="eastAsia"/>
          <w:bCs/>
          <w:szCs w:val="21"/>
        </w:rPr>
        <w:t>上发布中标公告。</w:t>
      </w:r>
    </w:p>
    <w:p w:rsidR="005F0C67" w:rsidRDefault="004E5C7E">
      <w:pPr>
        <w:snapToGrid w:val="0"/>
        <w:spacing w:line="400" w:lineRule="exact"/>
        <w:ind w:firstLineChars="200" w:firstLine="420"/>
        <w:rPr>
          <w:rFonts w:ascii="宋体"/>
          <w:szCs w:val="21"/>
        </w:rPr>
      </w:pPr>
      <w:r>
        <w:rPr>
          <w:rFonts w:ascii="宋体" w:hAnsi="宋体" w:hint="eastAsia"/>
          <w:szCs w:val="21"/>
        </w:rPr>
        <w:t>（三）发布中标公告的同时，采购代理机构向中标供应商发出中标通知书。</w:t>
      </w:r>
    </w:p>
    <w:p w:rsidR="005F0C67" w:rsidRDefault="004E5C7E" w:rsidP="004E5C7E">
      <w:pPr>
        <w:pStyle w:val="aff6"/>
        <w:snapToGrid w:val="0"/>
        <w:spacing w:line="400" w:lineRule="exact"/>
        <w:ind w:firstLineChars="196" w:firstLine="412"/>
        <w:rPr>
          <w:rFonts w:hAnsi="宋体"/>
        </w:rPr>
      </w:pPr>
      <w:r>
        <w:rPr>
          <w:rFonts w:hAnsi="宋体" w:hint="eastAsia"/>
        </w:rPr>
        <w:t>（四）投标人认为招标文件、招标过程或中标结果使自己的权益受到损害的，可以在规定的期限内，以书面形式向采购代理机构提出质疑。并及时索要书面回执。</w:t>
      </w:r>
    </w:p>
    <w:p w:rsidR="005F0C67" w:rsidRDefault="004E5C7E">
      <w:pPr>
        <w:pStyle w:val="aff6"/>
        <w:spacing w:line="400" w:lineRule="exact"/>
        <w:ind w:firstLineChars="200" w:firstLine="420"/>
        <w:rPr>
          <w:rFonts w:hAnsi="宋体"/>
        </w:rPr>
      </w:pPr>
      <w:r>
        <w:rPr>
          <w:rFonts w:hAnsi="宋体" w:hint="eastAsia"/>
        </w:rPr>
        <w:t>（五）采购代理机构应当按照有关规定就采购人委托授权范围内的事项</w:t>
      </w:r>
      <w:r>
        <w:rPr>
          <w:rFonts w:hAnsi="宋体" w:hint="eastAsia"/>
          <w:bCs/>
        </w:rPr>
        <w:t>在收到投标人的书面质疑后七个工作日内做出答复，但答复的内容不得涉及商业秘密。</w:t>
      </w:r>
    </w:p>
    <w:p w:rsidR="005F0C67" w:rsidRDefault="004E5C7E">
      <w:pPr>
        <w:pStyle w:val="afff1"/>
        <w:shd w:val="clear" w:color="auto" w:fill="FFFFFF"/>
        <w:spacing w:before="0" w:beforeAutospacing="0" w:after="0" w:afterAutospacing="0" w:line="400" w:lineRule="exact"/>
        <w:ind w:firstLineChars="182" w:firstLine="382"/>
        <w:rPr>
          <w:sz w:val="21"/>
          <w:szCs w:val="21"/>
        </w:rPr>
      </w:pPr>
      <w:r>
        <w:rPr>
          <w:rFonts w:hint="eastAsia"/>
          <w:sz w:val="21"/>
          <w:szCs w:val="21"/>
        </w:rPr>
        <w:t>（六）未中标人应当于中标公告发出后到采购代理机构领取自己未通过资格审查的原因或本人的评审得分与排序情况的告知函。如非法定代表人或投标授权代表领取的，须出示授权利委托书原件。</w:t>
      </w:r>
    </w:p>
    <w:p w:rsidR="005F0C67" w:rsidRDefault="004E5C7E" w:rsidP="004E5C7E">
      <w:pPr>
        <w:snapToGrid w:val="0"/>
        <w:spacing w:line="400" w:lineRule="exact"/>
        <w:ind w:firstLineChars="196" w:firstLine="412"/>
        <w:rPr>
          <w:rFonts w:hAnsi="宋体"/>
          <w:szCs w:val="21"/>
        </w:rPr>
      </w:pPr>
      <w:r>
        <w:rPr>
          <w:rFonts w:hint="eastAsia"/>
          <w:szCs w:val="21"/>
        </w:rPr>
        <w:t>（七）</w:t>
      </w:r>
      <w:r>
        <w:rPr>
          <w:rFonts w:hAnsi="宋体" w:hint="eastAsia"/>
          <w:szCs w:val="21"/>
        </w:rPr>
        <w:t>采购代理机构无义务向</w:t>
      </w:r>
      <w:r>
        <w:rPr>
          <w:rFonts w:ascii="宋体" w:hAnsi="宋体" w:hint="eastAsia"/>
          <w:szCs w:val="21"/>
        </w:rPr>
        <w:t>未中标人</w:t>
      </w:r>
      <w:r>
        <w:rPr>
          <w:rFonts w:hAnsi="宋体" w:hint="eastAsia"/>
          <w:szCs w:val="21"/>
        </w:rPr>
        <w:t>退还其投标文件。</w:t>
      </w:r>
    </w:p>
    <w:p w:rsidR="00161421" w:rsidRDefault="00161421" w:rsidP="00161421">
      <w:pPr>
        <w:snapToGrid w:val="0"/>
        <w:spacing w:line="400" w:lineRule="exact"/>
        <w:ind w:firstLineChars="196" w:firstLine="412"/>
        <w:rPr>
          <w:rFonts w:hAnsi="宋体"/>
          <w:szCs w:val="21"/>
        </w:rPr>
      </w:pPr>
    </w:p>
    <w:p w:rsidR="005F0C67" w:rsidRDefault="004E5C7E">
      <w:pPr>
        <w:pStyle w:val="aff6"/>
        <w:snapToGrid w:val="0"/>
        <w:spacing w:line="460" w:lineRule="exact"/>
        <w:ind w:left="241" w:hangingChars="100" w:hanging="241"/>
        <w:jc w:val="center"/>
        <w:rPr>
          <w:rFonts w:hAnsi="宋体"/>
          <w:b/>
          <w:sz w:val="24"/>
          <w:szCs w:val="24"/>
        </w:rPr>
      </w:pPr>
      <w:r>
        <w:rPr>
          <w:rFonts w:hAnsi="宋体" w:hint="eastAsia"/>
          <w:b/>
          <w:sz w:val="24"/>
          <w:szCs w:val="24"/>
        </w:rPr>
        <w:t>七、签订合同</w:t>
      </w:r>
    </w:p>
    <w:p w:rsidR="005F0C67" w:rsidRDefault="004E5C7E">
      <w:pPr>
        <w:snapToGrid w:val="0"/>
        <w:spacing w:line="400" w:lineRule="exact"/>
        <w:ind w:firstLineChars="196" w:firstLine="413"/>
        <w:rPr>
          <w:rFonts w:ascii="宋体"/>
          <w:b/>
          <w:bCs/>
          <w:szCs w:val="21"/>
        </w:rPr>
      </w:pPr>
      <w:r>
        <w:rPr>
          <w:rFonts w:ascii="宋体" w:hAnsi="宋体" w:hint="eastAsia"/>
          <w:b/>
          <w:bCs/>
          <w:szCs w:val="21"/>
        </w:rPr>
        <w:t>（一）</w:t>
      </w:r>
      <w:r>
        <w:rPr>
          <w:rFonts w:ascii="宋体" w:hAnsi="宋体" w:hint="eastAsia"/>
          <w:b/>
          <w:szCs w:val="21"/>
        </w:rPr>
        <w:t>合同授予标准</w:t>
      </w:r>
    </w:p>
    <w:p w:rsidR="005F0C67" w:rsidRDefault="004E5C7E">
      <w:pPr>
        <w:pStyle w:val="aff6"/>
        <w:spacing w:line="400" w:lineRule="exact"/>
        <w:ind w:firstLineChars="200" w:firstLine="420"/>
        <w:rPr>
          <w:rFonts w:hAnsi="宋体"/>
        </w:rPr>
      </w:pPr>
      <w:r>
        <w:rPr>
          <w:rFonts w:hAnsi="宋体" w:hint="eastAsia"/>
        </w:rPr>
        <w:t>合同将授予被确定为实质上响应招标文件要求，具备履行合同能力，综合评分排名第一的投标人。</w:t>
      </w:r>
    </w:p>
    <w:p w:rsidR="005F0C67" w:rsidRDefault="004E5C7E">
      <w:pPr>
        <w:pStyle w:val="aff6"/>
        <w:snapToGrid w:val="0"/>
        <w:spacing w:line="400" w:lineRule="exact"/>
        <w:ind w:firstLineChars="196" w:firstLine="413"/>
        <w:rPr>
          <w:rFonts w:hAnsi="宋体"/>
          <w:b/>
          <w:bCs/>
        </w:rPr>
      </w:pPr>
      <w:r>
        <w:rPr>
          <w:rFonts w:hAnsi="宋体" w:hint="eastAsia"/>
          <w:b/>
        </w:rPr>
        <w:t>（二）</w:t>
      </w:r>
      <w:r>
        <w:rPr>
          <w:rFonts w:hAnsi="宋体" w:hint="eastAsia"/>
          <w:b/>
          <w:bCs/>
        </w:rPr>
        <w:t>签订合同</w:t>
      </w:r>
    </w:p>
    <w:p w:rsidR="005F0C67" w:rsidRDefault="004E5C7E">
      <w:pPr>
        <w:pStyle w:val="aff6"/>
        <w:spacing w:line="400" w:lineRule="exact"/>
        <w:ind w:firstLine="420"/>
        <w:rPr>
          <w:rFonts w:hAnsi="宋体"/>
        </w:rPr>
      </w:pPr>
      <w:r>
        <w:rPr>
          <w:rFonts w:hAnsi="宋体" w:hint="eastAsia"/>
        </w:rPr>
        <w:t>（</w:t>
      </w:r>
      <w:r>
        <w:rPr>
          <w:rFonts w:hAnsi="宋体"/>
        </w:rPr>
        <w:t>1</w:t>
      </w:r>
      <w:r>
        <w:rPr>
          <w:rFonts w:hAnsi="宋体" w:hint="eastAsia"/>
        </w:rPr>
        <w:t>）投标人收到中标通知书后，应按中标通知书中规定的时间、地点与采购人签订合同。</w:t>
      </w:r>
    </w:p>
    <w:p w:rsidR="005F0C67" w:rsidRDefault="004E5C7E">
      <w:pPr>
        <w:pStyle w:val="aff6"/>
        <w:spacing w:line="400" w:lineRule="exact"/>
        <w:ind w:firstLine="425"/>
        <w:rPr>
          <w:rFonts w:hAnsi="宋体"/>
        </w:rPr>
      </w:pPr>
      <w:r>
        <w:rPr>
          <w:rFonts w:hAnsi="宋体" w:hint="eastAsia"/>
        </w:rPr>
        <w:t>（</w:t>
      </w:r>
      <w:r>
        <w:rPr>
          <w:rFonts w:hAnsi="宋体"/>
        </w:rPr>
        <w:t>2</w:t>
      </w:r>
      <w:r>
        <w:rPr>
          <w:rFonts w:hAnsi="宋体" w:hint="eastAsia"/>
        </w:rPr>
        <w:t>）如果中标供应商不按中标通知书中规定签订合同，则按中标供应商违约处理。采购代理机构将没收中标供应商投标的全部投标保证金并上缴同级财政国库。</w:t>
      </w:r>
    </w:p>
    <w:p w:rsidR="005F0C67" w:rsidRDefault="004E5C7E">
      <w:pPr>
        <w:pStyle w:val="aff6"/>
        <w:spacing w:line="400" w:lineRule="exact"/>
        <w:ind w:firstLine="420"/>
        <w:rPr>
          <w:rFonts w:hAnsi="宋体"/>
        </w:rPr>
      </w:pPr>
      <w:r>
        <w:rPr>
          <w:rFonts w:hAnsi="宋体" w:hint="eastAsia"/>
        </w:rPr>
        <w:t>（</w:t>
      </w:r>
      <w:r>
        <w:rPr>
          <w:rFonts w:hAnsi="宋体"/>
        </w:rPr>
        <w:t>3</w:t>
      </w:r>
      <w:r>
        <w:rPr>
          <w:rFonts w:hAnsi="宋体" w:hint="eastAsia"/>
        </w:rPr>
        <w:t>）中标供应商因不可抗力或者自身原因不能履行政府采购合同的，采购人可以与中标供应商之后排名第一的中标候选供应商签订采购合同，以此类推。</w:t>
      </w:r>
      <w:r>
        <w:rPr>
          <w:rFonts w:hAnsi="宋体" w:hint="eastAsia"/>
          <w:bCs/>
        </w:rPr>
        <w:t>采购人也可以重新开展采购活动。</w:t>
      </w:r>
    </w:p>
    <w:p w:rsidR="005F0C67" w:rsidRDefault="005F0C67">
      <w:pPr>
        <w:pStyle w:val="aff6"/>
        <w:snapToGrid w:val="0"/>
        <w:spacing w:line="460" w:lineRule="exact"/>
        <w:ind w:firstLineChars="98" w:firstLine="236"/>
        <w:jc w:val="center"/>
        <w:rPr>
          <w:rFonts w:hAnsi="宋体"/>
          <w:b/>
          <w:sz w:val="24"/>
          <w:szCs w:val="24"/>
        </w:rPr>
      </w:pPr>
    </w:p>
    <w:p w:rsidR="005F0C67" w:rsidRDefault="004E5C7E">
      <w:pPr>
        <w:pStyle w:val="aff6"/>
        <w:snapToGrid w:val="0"/>
        <w:spacing w:line="460" w:lineRule="exact"/>
        <w:ind w:firstLineChars="98" w:firstLine="236"/>
        <w:jc w:val="center"/>
        <w:rPr>
          <w:rFonts w:hAnsi="宋体"/>
          <w:b/>
          <w:sz w:val="24"/>
          <w:szCs w:val="24"/>
        </w:rPr>
      </w:pPr>
      <w:r>
        <w:rPr>
          <w:rFonts w:hAnsi="宋体" w:hint="eastAsia"/>
          <w:b/>
          <w:sz w:val="24"/>
          <w:szCs w:val="24"/>
        </w:rPr>
        <w:t>八、其他事项</w:t>
      </w:r>
    </w:p>
    <w:p w:rsidR="005F0C67" w:rsidRDefault="004E5C7E">
      <w:pPr>
        <w:pStyle w:val="aff6"/>
        <w:spacing w:line="460" w:lineRule="exact"/>
        <w:ind w:firstLine="420"/>
        <w:rPr>
          <w:rFonts w:hAnsi="宋体"/>
          <w:b/>
          <w:u w:val="single"/>
        </w:rPr>
      </w:pPr>
      <w:r>
        <w:rPr>
          <w:rFonts w:hAnsi="宋体" w:hint="eastAsia"/>
          <w:sz w:val="24"/>
          <w:szCs w:val="24"/>
        </w:rPr>
        <w:t>（</w:t>
      </w:r>
      <w:r>
        <w:rPr>
          <w:rFonts w:hAnsi="宋体"/>
        </w:rPr>
        <w:t>1</w:t>
      </w:r>
      <w:r>
        <w:rPr>
          <w:rFonts w:hAnsi="宋体" w:hint="eastAsia"/>
        </w:rPr>
        <w:t>）招标代理服务费</w:t>
      </w:r>
      <w:bookmarkStart w:id="147" w:name="_Toc254970548"/>
      <w:bookmarkStart w:id="148" w:name="_Toc254970689"/>
      <w:r>
        <w:rPr>
          <w:rFonts w:hAnsi="宋体"/>
        </w:rPr>
        <w:t>:</w:t>
      </w:r>
      <w:r>
        <w:rPr>
          <w:rFonts w:hAnsi="宋体" w:hint="eastAsia"/>
          <w:b/>
          <w:u w:val="single"/>
        </w:rPr>
        <w:t>由中标人支付，按国家发展改革委调整招标代理服务收费</w:t>
      </w:r>
      <w:r>
        <w:rPr>
          <w:rFonts w:hAnsi="宋体"/>
          <w:b/>
          <w:u w:val="single"/>
        </w:rPr>
        <w:t>(</w:t>
      </w:r>
      <w:r>
        <w:rPr>
          <w:rFonts w:hAnsi="宋体" w:hint="eastAsia"/>
          <w:b/>
          <w:u w:val="single"/>
        </w:rPr>
        <w:t>发改价格</w:t>
      </w:r>
      <w:r>
        <w:rPr>
          <w:rFonts w:hAnsi="宋体"/>
          <w:b/>
          <w:u w:val="single"/>
        </w:rPr>
        <w:t>[2011]534</w:t>
      </w:r>
      <w:r>
        <w:rPr>
          <w:rFonts w:hAnsi="宋体" w:hint="eastAsia"/>
          <w:b/>
          <w:u w:val="single"/>
        </w:rPr>
        <w:t>号</w:t>
      </w:r>
      <w:r>
        <w:rPr>
          <w:rFonts w:hAnsi="宋体"/>
          <w:b/>
          <w:u w:val="single"/>
        </w:rPr>
        <w:t>)</w:t>
      </w:r>
      <w:r>
        <w:rPr>
          <w:rFonts w:hAnsi="宋体" w:hint="eastAsia"/>
          <w:b/>
          <w:u w:val="single"/>
        </w:rPr>
        <w:t>规定标准计取，一次性向招标代理机构支付。</w:t>
      </w:r>
    </w:p>
    <w:p w:rsidR="005F0C67" w:rsidRDefault="005F0C67">
      <w:pPr>
        <w:pStyle w:val="aff6"/>
        <w:spacing w:line="460" w:lineRule="exact"/>
        <w:ind w:firstLine="420"/>
        <w:rPr>
          <w:rFonts w:hAnsi="宋体"/>
        </w:rPr>
      </w:pPr>
    </w:p>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bookmarkStart w:id="149" w:name="_Toc496718679"/>
    </w:p>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172931">
      <w:r>
        <w:rPr>
          <w:rFonts w:hint="eastAsia"/>
        </w:rPr>
        <w:br/>
      </w:r>
    </w:p>
    <w:p w:rsidR="00172931" w:rsidRDefault="00172931"/>
    <w:p w:rsidR="00172931" w:rsidRDefault="00172931"/>
    <w:p w:rsidR="00172931" w:rsidRDefault="00172931"/>
    <w:p w:rsidR="00172931" w:rsidRDefault="00172931"/>
    <w:p w:rsidR="00172931" w:rsidRDefault="00172931"/>
    <w:p w:rsidR="005F0C67" w:rsidRDefault="005F0C67"/>
    <w:p w:rsidR="005F0C67" w:rsidRDefault="005F0C67"/>
    <w:p w:rsidR="005F0C67" w:rsidRDefault="005F0C67"/>
    <w:p w:rsidR="005F0C67" w:rsidRDefault="004E5C7E">
      <w:pPr>
        <w:pStyle w:val="aff6"/>
        <w:snapToGrid w:val="0"/>
        <w:jc w:val="center"/>
        <w:outlineLvl w:val="0"/>
        <w:rPr>
          <w:rFonts w:hAnsi="宋体"/>
          <w:b/>
          <w:sz w:val="44"/>
          <w:szCs w:val="44"/>
        </w:rPr>
      </w:pPr>
      <w:r>
        <w:rPr>
          <w:rFonts w:hAnsi="宋体" w:hint="eastAsia"/>
          <w:b/>
          <w:sz w:val="44"/>
          <w:szCs w:val="44"/>
        </w:rPr>
        <w:t>第四章 评标办法及评分标准</w:t>
      </w:r>
      <w:bookmarkEnd w:id="147"/>
      <w:bookmarkEnd w:id="148"/>
      <w:bookmarkEnd w:id="149"/>
    </w:p>
    <w:p w:rsidR="005F0C67" w:rsidRDefault="005F0C67">
      <w:bookmarkStart w:id="150" w:name="_Toc254970549"/>
      <w:bookmarkStart w:id="151" w:name="_Toc254970690"/>
    </w:p>
    <w:p w:rsidR="005F0C67" w:rsidRDefault="004E5C7E">
      <w:pPr>
        <w:spacing w:line="460" w:lineRule="exact"/>
        <w:ind w:firstLineChars="200" w:firstLine="420"/>
        <w:jc w:val="center"/>
        <w:rPr>
          <w:rFonts w:ascii="宋体"/>
          <w:b/>
          <w:sz w:val="32"/>
        </w:rPr>
      </w:pPr>
      <w:r>
        <w:rPr>
          <w:rFonts w:ascii="宋体"/>
        </w:rPr>
        <w:br w:type="page"/>
      </w:r>
      <w:bookmarkEnd w:id="150"/>
      <w:bookmarkEnd w:id="151"/>
      <w:r>
        <w:rPr>
          <w:rFonts w:ascii="宋体" w:hAnsi="宋体" w:hint="eastAsia"/>
          <w:b/>
          <w:sz w:val="32"/>
        </w:rPr>
        <w:lastRenderedPageBreak/>
        <w:t>评标方法和评标标准（综合评分法）</w:t>
      </w:r>
    </w:p>
    <w:p w:rsidR="005F0C67" w:rsidRDefault="004E5C7E">
      <w:pPr>
        <w:pStyle w:val="aff6"/>
        <w:spacing w:line="360" w:lineRule="auto"/>
        <w:ind w:firstLine="420"/>
        <w:outlineLvl w:val="0"/>
        <w:rPr>
          <w:rFonts w:hAnsi="宋体"/>
          <w:bCs/>
        </w:rPr>
      </w:pPr>
      <w:r>
        <w:rPr>
          <w:rFonts w:hAnsi="宋体" w:hint="eastAsia"/>
          <w:b/>
          <w:bCs/>
        </w:rPr>
        <w:t>一、</w:t>
      </w:r>
      <w:r>
        <w:rPr>
          <w:rFonts w:hAnsi="宋体" w:hint="eastAsia"/>
          <w:b/>
        </w:rPr>
        <w:t>评委</w:t>
      </w:r>
      <w:r>
        <w:rPr>
          <w:rFonts w:hAnsi="宋体" w:hint="eastAsia"/>
          <w:b/>
          <w:bCs/>
        </w:rPr>
        <w:t>构成</w:t>
      </w:r>
    </w:p>
    <w:p w:rsidR="005F0C67" w:rsidRDefault="004E5C7E">
      <w:pPr>
        <w:pStyle w:val="aff6"/>
        <w:spacing w:line="360" w:lineRule="auto"/>
        <w:ind w:firstLine="420"/>
        <w:outlineLvl w:val="0"/>
        <w:rPr>
          <w:rFonts w:hAnsi="宋体"/>
          <w:bCs/>
          <w:spacing w:val="-6"/>
        </w:rPr>
      </w:pPr>
      <w:r>
        <w:rPr>
          <w:rFonts w:hAnsi="宋体" w:hint="eastAsia"/>
          <w:bCs/>
          <w:spacing w:val="-6"/>
        </w:rPr>
        <w:t>（一）评标委员会依法由</w:t>
      </w:r>
      <w:r>
        <w:rPr>
          <w:rFonts w:hAnsi="宋体"/>
          <w:bCs/>
          <w:spacing w:val="-6"/>
        </w:rPr>
        <w:t>5</w:t>
      </w:r>
      <w:r>
        <w:rPr>
          <w:rFonts w:hAnsi="宋体" w:hint="eastAsia"/>
          <w:bCs/>
          <w:spacing w:val="-6"/>
        </w:rPr>
        <w:t>人以上单数相关的专家、采购单位代表等构成。</w:t>
      </w:r>
      <w:r>
        <w:rPr>
          <w:rFonts w:hAnsi="宋体" w:hint="eastAsia"/>
          <w:spacing w:val="-6"/>
        </w:rPr>
        <w:t>其中专家评委不少于总数的三分之二。</w:t>
      </w:r>
    </w:p>
    <w:p w:rsidR="005F0C67" w:rsidRDefault="004E5C7E">
      <w:pPr>
        <w:pStyle w:val="aff6"/>
        <w:spacing w:beforeLines="50" w:before="120" w:line="360" w:lineRule="auto"/>
        <w:ind w:firstLine="420"/>
        <w:outlineLvl w:val="0"/>
        <w:rPr>
          <w:rFonts w:hAnsi="宋体"/>
          <w:b/>
          <w:bCs/>
        </w:rPr>
      </w:pPr>
      <w:r>
        <w:rPr>
          <w:rFonts w:hAnsi="宋体" w:hint="eastAsia"/>
          <w:b/>
          <w:bCs/>
        </w:rPr>
        <w:t>二、评标原则</w:t>
      </w:r>
    </w:p>
    <w:p w:rsidR="005F0C67" w:rsidRDefault="004E5C7E">
      <w:pPr>
        <w:pStyle w:val="aff6"/>
        <w:spacing w:line="360" w:lineRule="auto"/>
        <w:ind w:firstLine="420"/>
        <w:outlineLvl w:val="0"/>
        <w:rPr>
          <w:rFonts w:hAnsi="宋体"/>
          <w:b/>
          <w:bCs/>
        </w:rPr>
      </w:pPr>
      <w:r>
        <w:rPr>
          <w:rFonts w:hAnsi="宋体" w:hint="eastAsia"/>
        </w:rPr>
        <w:t>（一）以不公开方式进行评标；</w:t>
      </w:r>
      <w:r>
        <w:rPr>
          <w:rFonts w:hAnsi="宋体" w:hint="eastAsia"/>
          <w:bCs/>
        </w:rPr>
        <w:t>评委必须公平、公正、客观，不带任何倾向性；不得向外界透露任何与评标有关的内容；任何单位和个人不得干扰、影响评标的正常进行；评委及有关工作人员不得私下与投标人接触。</w:t>
      </w:r>
    </w:p>
    <w:p w:rsidR="005F0C67" w:rsidRDefault="004E5C7E">
      <w:pPr>
        <w:pStyle w:val="aff6"/>
        <w:spacing w:beforeLines="50" w:before="120" w:line="360" w:lineRule="auto"/>
        <w:ind w:firstLine="420"/>
        <w:outlineLvl w:val="0"/>
        <w:rPr>
          <w:rFonts w:hAnsi="宋体"/>
          <w:b/>
          <w:bCs/>
        </w:rPr>
      </w:pPr>
      <w:r>
        <w:rPr>
          <w:rFonts w:hAnsi="宋体" w:hint="eastAsia"/>
          <w:b/>
          <w:bCs/>
        </w:rPr>
        <w:t>三、评标依据</w:t>
      </w:r>
    </w:p>
    <w:p w:rsidR="00161421" w:rsidRDefault="004E5C7E">
      <w:pPr>
        <w:pStyle w:val="aff6"/>
        <w:spacing w:beforeLines="50" w:before="120" w:line="360" w:lineRule="auto"/>
        <w:ind w:firstLine="420"/>
        <w:outlineLvl w:val="0"/>
        <w:rPr>
          <w:rFonts w:hAnsi="宋体"/>
          <w:bCs/>
        </w:rPr>
      </w:pPr>
      <w:r>
        <w:rPr>
          <w:rFonts w:hAnsi="宋体" w:hint="eastAsia"/>
          <w:bCs/>
        </w:rPr>
        <w:t>（一）评标委员会认为，某投标人的有效评标价明显不合理或是低于成本，有可能影响商品质量和不能诚信履约的，评标委员会可以认定其以低于成本投标，其投标文件做废标处理。</w:t>
      </w:r>
    </w:p>
    <w:p w:rsidR="00161421" w:rsidRDefault="004E5C7E">
      <w:pPr>
        <w:pStyle w:val="aff6"/>
        <w:spacing w:beforeLines="50" w:before="120" w:line="360" w:lineRule="auto"/>
        <w:ind w:firstLineChars="200" w:firstLine="420"/>
        <w:rPr>
          <w:rFonts w:hAnsi="宋体"/>
          <w:bCs/>
        </w:rPr>
      </w:pPr>
      <w:r>
        <w:rPr>
          <w:rFonts w:hAnsi="宋体" w:hint="eastAsia"/>
          <w:bCs/>
        </w:rPr>
        <w:t>（二）评标委员会将以招投标文件为评标依据，对投标人的</w:t>
      </w:r>
      <w:r>
        <w:rPr>
          <w:rFonts w:hint="eastAsia"/>
        </w:rPr>
        <w:t>投标报价、设备性能及配置、售后服务、信誉及业绩、政策功能等</w:t>
      </w:r>
      <w:r>
        <w:rPr>
          <w:rFonts w:hAnsi="宋体" w:hint="eastAsia"/>
          <w:bCs/>
        </w:rPr>
        <w:t>方面内容按百分制（保留两位小数）评分。由评委在打分前集体讨论确定各档次评定标准，按此标准确定各投标人所属档次，然后评委在各档次内独立打分。</w:t>
      </w:r>
    </w:p>
    <w:p w:rsidR="00161421" w:rsidRDefault="004E5C7E">
      <w:pPr>
        <w:pStyle w:val="aff6"/>
        <w:spacing w:beforeLines="50" w:before="120" w:line="360" w:lineRule="auto"/>
        <w:ind w:firstLine="420"/>
        <w:outlineLvl w:val="0"/>
        <w:rPr>
          <w:rFonts w:hAnsi="宋体"/>
          <w:b/>
          <w:bCs/>
        </w:rPr>
      </w:pPr>
      <w:r>
        <w:rPr>
          <w:rFonts w:hAnsi="宋体" w:hint="eastAsia"/>
          <w:b/>
          <w:bCs/>
        </w:rPr>
        <w:t>四、中标标准</w:t>
      </w:r>
    </w:p>
    <w:p w:rsidR="005F0C67" w:rsidRDefault="004E5C7E">
      <w:pPr>
        <w:pStyle w:val="aff6"/>
        <w:spacing w:line="360" w:lineRule="auto"/>
        <w:ind w:firstLine="420"/>
        <w:outlineLvl w:val="0"/>
        <w:rPr>
          <w:rFonts w:hAnsi="宋体"/>
          <w:bCs/>
        </w:rPr>
      </w:pPr>
      <w:r>
        <w:rPr>
          <w:rFonts w:hAnsi="宋体" w:hint="eastAsia"/>
          <w:bCs/>
        </w:rPr>
        <w:t>（一）评标委员会根据评标办法进行综合评分，作出评标报告并推荐合格的中标候选人。</w:t>
      </w:r>
    </w:p>
    <w:p w:rsidR="005F0C67" w:rsidRDefault="004E5C7E">
      <w:pPr>
        <w:pStyle w:val="aff6"/>
        <w:spacing w:line="360" w:lineRule="auto"/>
        <w:ind w:firstLine="420"/>
        <w:outlineLvl w:val="0"/>
        <w:rPr>
          <w:rFonts w:hAnsi="宋体"/>
          <w:bCs/>
        </w:rPr>
      </w:pPr>
      <w:r>
        <w:rPr>
          <w:rFonts w:hAnsi="宋体" w:hint="eastAsia"/>
          <w:bCs/>
        </w:rPr>
        <w:t>（二）评标委员会按总得分高低顺序推荐前</w:t>
      </w:r>
      <w:r>
        <w:rPr>
          <w:rFonts w:hAnsi="宋体"/>
          <w:bCs/>
        </w:rPr>
        <w:t>3</w:t>
      </w:r>
      <w:r>
        <w:rPr>
          <w:rFonts w:hAnsi="宋体" w:hint="eastAsia"/>
          <w:bCs/>
        </w:rPr>
        <w:t>名，依次为第一、二、三中标候选人，经审查后定标。</w:t>
      </w:r>
    </w:p>
    <w:p w:rsidR="005F0C67" w:rsidRDefault="004E5C7E">
      <w:pPr>
        <w:pStyle w:val="aff6"/>
        <w:spacing w:beforeLines="50" w:before="120" w:line="360" w:lineRule="auto"/>
        <w:ind w:firstLine="420"/>
        <w:outlineLvl w:val="0"/>
        <w:rPr>
          <w:rFonts w:hAnsi="宋体"/>
          <w:b/>
          <w:bCs/>
        </w:rPr>
      </w:pPr>
      <w:r>
        <w:rPr>
          <w:rFonts w:hAnsi="宋体" w:hint="eastAsia"/>
          <w:b/>
          <w:bCs/>
        </w:rPr>
        <w:t>五、评标程序</w:t>
      </w:r>
    </w:p>
    <w:p w:rsidR="005F0C67" w:rsidRDefault="004E5C7E">
      <w:pPr>
        <w:pStyle w:val="aff6"/>
        <w:spacing w:line="360" w:lineRule="auto"/>
        <w:ind w:firstLine="420"/>
        <w:outlineLvl w:val="0"/>
        <w:rPr>
          <w:rFonts w:hAnsi="宋体"/>
          <w:bCs/>
        </w:rPr>
      </w:pPr>
      <w:r>
        <w:rPr>
          <w:rFonts w:hAnsi="宋体" w:hint="eastAsia"/>
          <w:bCs/>
        </w:rPr>
        <w:t>（一）对投标文件的商务性和技术性文件进行初步审查评议。</w:t>
      </w:r>
    </w:p>
    <w:p w:rsidR="005F0C67" w:rsidRDefault="004E5C7E">
      <w:pPr>
        <w:pStyle w:val="aff6"/>
        <w:spacing w:line="360" w:lineRule="auto"/>
        <w:ind w:firstLine="420"/>
        <w:outlineLvl w:val="0"/>
        <w:rPr>
          <w:rFonts w:hAnsi="宋体"/>
          <w:bCs/>
        </w:rPr>
      </w:pPr>
      <w:r>
        <w:rPr>
          <w:rFonts w:hAnsi="宋体" w:hint="eastAsia"/>
          <w:bCs/>
        </w:rPr>
        <w:t>（二）根据评分办法，对满足招标文件要求的投标文件进行综合评分。</w:t>
      </w:r>
    </w:p>
    <w:p w:rsidR="005F0C67" w:rsidRDefault="004E5C7E">
      <w:pPr>
        <w:pStyle w:val="aff6"/>
        <w:spacing w:line="360" w:lineRule="auto"/>
        <w:ind w:firstLine="420"/>
        <w:outlineLvl w:val="0"/>
        <w:rPr>
          <w:rFonts w:hAnsi="宋体"/>
          <w:bCs/>
        </w:rPr>
      </w:pPr>
      <w:r>
        <w:rPr>
          <w:rFonts w:hAnsi="宋体" w:hint="eastAsia"/>
          <w:bCs/>
        </w:rPr>
        <w:t>（三）复核、计算并汇总。</w:t>
      </w:r>
    </w:p>
    <w:p w:rsidR="005F0C67" w:rsidRDefault="004E5C7E">
      <w:pPr>
        <w:pStyle w:val="aff6"/>
        <w:spacing w:line="360" w:lineRule="auto"/>
        <w:ind w:firstLine="420"/>
        <w:outlineLvl w:val="0"/>
        <w:rPr>
          <w:rFonts w:hAnsi="宋体"/>
          <w:bCs/>
        </w:rPr>
      </w:pPr>
      <w:r>
        <w:rPr>
          <w:rFonts w:hAnsi="宋体" w:hint="eastAsia"/>
          <w:bCs/>
        </w:rPr>
        <w:t>（四）撰写评标报告和推荐中标候选人。</w:t>
      </w:r>
    </w:p>
    <w:p w:rsidR="005F0C67" w:rsidRDefault="004E5C7E">
      <w:pPr>
        <w:pStyle w:val="aff6"/>
        <w:spacing w:beforeLines="50" w:before="120" w:line="360" w:lineRule="auto"/>
        <w:ind w:firstLine="422"/>
        <w:outlineLvl w:val="0"/>
        <w:rPr>
          <w:b/>
          <w:bCs/>
        </w:rPr>
      </w:pPr>
      <w:r>
        <w:rPr>
          <w:rFonts w:hint="eastAsia"/>
          <w:b/>
          <w:bCs/>
        </w:rPr>
        <w:t>六、评分办法</w:t>
      </w:r>
    </w:p>
    <w:p w:rsidR="005F0C67" w:rsidRDefault="004E5C7E">
      <w:pPr>
        <w:spacing w:line="400" w:lineRule="exact"/>
        <w:ind w:firstLine="420"/>
        <w:rPr>
          <w:rFonts w:ascii="宋体" w:hAnsi="宋体"/>
          <w:bCs/>
          <w:color w:val="000000"/>
          <w:kern w:val="0"/>
          <w:szCs w:val="21"/>
        </w:rPr>
      </w:pPr>
      <w:r>
        <w:rPr>
          <w:rFonts w:ascii="宋体" w:hAnsi="宋体" w:hint="eastAsia"/>
          <w:b/>
          <w:bCs/>
          <w:color w:val="000000"/>
          <w:kern w:val="0"/>
          <w:szCs w:val="21"/>
        </w:rPr>
        <w:t>1、价格分…………………………………………………………………………15分</w:t>
      </w:r>
    </w:p>
    <w:p w:rsidR="005F0C67" w:rsidRDefault="004E5C7E">
      <w:pPr>
        <w:spacing w:line="400" w:lineRule="exact"/>
        <w:ind w:firstLineChars="200" w:firstLine="420"/>
        <w:rPr>
          <w:rFonts w:ascii="宋体" w:hAnsi="宋体"/>
          <w:bCs/>
          <w:color w:val="000000"/>
          <w:kern w:val="0"/>
          <w:szCs w:val="21"/>
        </w:rPr>
      </w:pPr>
      <w:r>
        <w:rPr>
          <w:rFonts w:ascii="宋体" w:hAnsi="宋体" w:hint="eastAsia"/>
          <w:bCs/>
          <w:color w:val="000000"/>
          <w:kern w:val="0"/>
          <w:szCs w:val="21"/>
        </w:rPr>
        <w:t>（</w:t>
      </w:r>
      <w:r>
        <w:rPr>
          <w:rFonts w:ascii="宋体" w:hAnsi="宋体"/>
          <w:bCs/>
          <w:color w:val="000000"/>
          <w:kern w:val="0"/>
          <w:szCs w:val="21"/>
        </w:rPr>
        <w:t>1</w:t>
      </w:r>
      <w:r>
        <w:rPr>
          <w:rFonts w:ascii="宋体" w:hAnsi="宋体" w:hint="eastAsia"/>
          <w:bCs/>
          <w:color w:val="000000"/>
          <w:kern w:val="0"/>
          <w:szCs w:val="21"/>
        </w:rPr>
        <w:t>）评标价为投标人的投标报价进行政策性扣除后的价格，评标价只是作为评标时使用。最终中标人的中标金额＝投标报价。</w:t>
      </w:r>
    </w:p>
    <w:p w:rsidR="005F0C67" w:rsidRDefault="004E5C7E">
      <w:pPr>
        <w:spacing w:line="400" w:lineRule="exact"/>
        <w:ind w:firstLineChars="200" w:firstLine="420"/>
        <w:rPr>
          <w:rFonts w:ascii="宋体" w:hAnsi="宋体"/>
          <w:bCs/>
          <w:color w:val="000000"/>
          <w:kern w:val="0"/>
          <w:szCs w:val="21"/>
        </w:rPr>
      </w:pPr>
      <w:r>
        <w:rPr>
          <w:rFonts w:ascii="宋体" w:hAnsi="宋体" w:hint="eastAsia"/>
          <w:bCs/>
          <w:color w:val="000000"/>
          <w:kern w:val="0"/>
          <w:szCs w:val="21"/>
        </w:rPr>
        <w:t>（</w:t>
      </w:r>
      <w:r>
        <w:rPr>
          <w:rFonts w:ascii="宋体" w:hAnsi="宋体"/>
          <w:bCs/>
          <w:color w:val="000000"/>
          <w:kern w:val="0"/>
          <w:szCs w:val="21"/>
        </w:rPr>
        <w:t>2</w:t>
      </w:r>
      <w:r>
        <w:rPr>
          <w:rFonts w:ascii="宋体" w:hAnsi="宋体" w:hint="eastAsia"/>
          <w:bCs/>
          <w:color w:val="000000"/>
          <w:kern w:val="0"/>
          <w:szCs w:val="21"/>
        </w:rPr>
        <w:t>）按照《政府采购促进中小企业发展暂行办法》（财库[2011]181号），谈判供应商认定为小型和微型企业的（以投标文件提供的符合规定的有关证明材料为准），对竞标价给予6%的扣除，扣除后的价格为评标报价，即评标报价=最终竞标报价×（1-6%）；</w:t>
      </w:r>
    </w:p>
    <w:p w:rsidR="005F0C67" w:rsidRDefault="004E5C7E">
      <w:pPr>
        <w:spacing w:line="400" w:lineRule="exact"/>
        <w:ind w:firstLineChars="200" w:firstLine="420"/>
        <w:rPr>
          <w:rFonts w:ascii="宋体" w:hAnsi="宋体"/>
          <w:bCs/>
          <w:color w:val="000000"/>
          <w:kern w:val="0"/>
          <w:szCs w:val="21"/>
        </w:rPr>
      </w:pPr>
      <w:r>
        <w:rPr>
          <w:rFonts w:ascii="宋体" w:hAnsi="宋体" w:hint="eastAsia"/>
          <w:bCs/>
          <w:color w:val="000000"/>
          <w:kern w:val="0"/>
          <w:szCs w:val="21"/>
        </w:rPr>
        <w:t>（</w:t>
      </w:r>
      <w:r>
        <w:rPr>
          <w:rFonts w:ascii="宋体" w:hAnsi="宋体"/>
          <w:bCs/>
          <w:color w:val="000000"/>
          <w:kern w:val="0"/>
          <w:szCs w:val="21"/>
        </w:rPr>
        <w:t>3</w:t>
      </w:r>
      <w:r>
        <w:rPr>
          <w:rFonts w:ascii="宋体" w:hAnsi="宋体" w:hint="eastAsia"/>
          <w:bCs/>
          <w:color w:val="000000"/>
          <w:kern w:val="0"/>
          <w:szCs w:val="21"/>
        </w:rPr>
        <w:t>）按照《财政部、司法部关于政府采购支持监狱企业发展有关问题的通知》（财库〔</w:t>
      </w:r>
      <w:r>
        <w:rPr>
          <w:rFonts w:ascii="宋体" w:hAnsi="宋体"/>
          <w:bCs/>
          <w:color w:val="000000"/>
          <w:kern w:val="0"/>
          <w:szCs w:val="21"/>
        </w:rPr>
        <w:t>2014</w:t>
      </w:r>
      <w:r>
        <w:rPr>
          <w:rFonts w:ascii="宋体" w:hAnsi="宋体" w:hint="eastAsia"/>
          <w:bCs/>
          <w:color w:val="000000"/>
          <w:kern w:val="0"/>
          <w:szCs w:val="21"/>
        </w:rPr>
        <w:t>〕</w:t>
      </w:r>
      <w:r>
        <w:rPr>
          <w:rFonts w:ascii="宋体" w:hAnsi="宋体"/>
          <w:bCs/>
          <w:color w:val="000000"/>
          <w:kern w:val="0"/>
          <w:szCs w:val="21"/>
        </w:rPr>
        <w:t>68</w:t>
      </w:r>
      <w:r>
        <w:rPr>
          <w:rFonts w:ascii="宋体" w:hAnsi="宋体" w:hint="eastAsia"/>
          <w:bCs/>
          <w:color w:val="000000"/>
          <w:kern w:val="0"/>
          <w:szCs w:val="21"/>
        </w:rPr>
        <w:t>号）的规定，监狱企业视同小型、微型企业，享受预留份额、评审中价格扣除等促进中小企业发展的政府采购政策。监狱企业参加政府采购活动时，应当提供由省级以上监狱管理局、戒毒管理局</w:t>
      </w:r>
      <w:r>
        <w:rPr>
          <w:rFonts w:ascii="宋体" w:hAnsi="宋体"/>
          <w:bCs/>
          <w:color w:val="000000"/>
          <w:kern w:val="0"/>
          <w:szCs w:val="21"/>
        </w:rPr>
        <w:t>(</w:t>
      </w:r>
      <w:r>
        <w:rPr>
          <w:rFonts w:ascii="宋体" w:hAnsi="宋体" w:hint="eastAsia"/>
          <w:bCs/>
          <w:color w:val="000000"/>
          <w:kern w:val="0"/>
          <w:szCs w:val="21"/>
        </w:rPr>
        <w:t>含新疆生产建设兵团</w:t>
      </w:r>
      <w:r>
        <w:rPr>
          <w:rFonts w:ascii="宋体" w:hAnsi="宋体"/>
          <w:bCs/>
          <w:color w:val="000000"/>
          <w:kern w:val="0"/>
          <w:szCs w:val="21"/>
        </w:rPr>
        <w:t>)</w:t>
      </w:r>
      <w:r>
        <w:rPr>
          <w:rFonts w:ascii="宋体" w:hAnsi="宋体" w:hint="eastAsia"/>
          <w:bCs/>
          <w:color w:val="000000"/>
          <w:kern w:val="0"/>
          <w:szCs w:val="21"/>
        </w:rPr>
        <w:t>出具的属于监狱企业的证明文件。</w:t>
      </w:r>
    </w:p>
    <w:p w:rsidR="005F0C67" w:rsidRDefault="004E5C7E">
      <w:pPr>
        <w:spacing w:line="400" w:lineRule="exact"/>
        <w:ind w:firstLineChars="250" w:firstLine="525"/>
        <w:rPr>
          <w:rFonts w:ascii="宋体" w:hAnsi="宋体"/>
          <w:bCs/>
          <w:color w:val="000000"/>
          <w:kern w:val="0"/>
          <w:szCs w:val="21"/>
        </w:rPr>
      </w:pPr>
      <w:r>
        <w:rPr>
          <w:rFonts w:ascii="宋体" w:hAnsi="宋体" w:hint="eastAsia"/>
          <w:bCs/>
          <w:color w:val="000000"/>
          <w:kern w:val="0"/>
          <w:szCs w:val="21"/>
        </w:rPr>
        <w:lastRenderedPageBreak/>
        <w:t>(</w:t>
      </w:r>
      <w:r>
        <w:rPr>
          <w:rFonts w:ascii="宋体" w:hAnsi="宋体"/>
          <w:bCs/>
          <w:color w:val="000000"/>
          <w:kern w:val="0"/>
          <w:szCs w:val="21"/>
        </w:rPr>
        <w:t>4</w:t>
      </w:r>
      <w:r>
        <w:rPr>
          <w:rFonts w:ascii="宋体" w:hAnsi="宋体" w:hint="eastAsia"/>
          <w:bCs/>
          <w:color w:val="000000"/>
          <w:kern w:val="0"/>
          <w:szCs w:val="21"/>
        </w:rPr>
        <w:t>）按照《关于促进残疾人就业政府采购政策的通知》（财库〔</w:t>
      </w:r>
      <w:r>
        <w:rPr>
          <w:rFonts w:ascii="宋体" w:hAnsi="宋体"/>
          <w:bCs/>
          <w:color w:val="000000"/>
          <w:kern w:val="0"/>
          <w:szCs w:val="21"/>
        </w:rPr>
        <w:t>2017</w:t>
      </w:r>
      <w:r>
        <w:rPr>
          <w:rFonts w:ascii="宋体" w:hAnsi="宋体" w:hint="eastAsia"/>
          <w:bCs/>
          <w:color w:val="000000"/>
          <w:kern w:val="0"/>
          <w:szCs w:val="21"/>
        </w:rPr>
        <w:t>〕</w:t>
      </w:r>
      <w:r>
        <w:rPr>
          <w:rFonts w:ascii="宋体" w:hAnsi="宋体"/>
          <w:bCs/>
          <w:color w:val="000000"/>
          <w:kern w:val="0"/>
          <w:szCs w:val="21"/>
        </w:rPr>
        <w:t>141</w:t>
      </w:r>
      <w:r>
        <w:rPr>
          <w:rFonts w:ascii="宋体" w:hAnsi="宋体" w:hint="eastAsia"/>
          <w:bCs/>
          <w:color w:val="000000"/>
          <w:kern w:val="0"/>
          <w:szCs w:val="21"/>
        </w:rPr>
        <w:t>号）的规定，残疾人福利性单位视同小型、微型企业，享受预留份额、评审中价格扣除等促进中小企业发展的政府采购政策。残疾人福利性单位参加政府采购活动时，应当提供该通知规定的《残疾人福利性单位声明函》，并对声明的真实性负责。残疾人福利性单位属于小型、微型企业的，不重复享受政策。</w:t>
      </w:r>
    </w:p>
    <w:p w:rsidR="005F0C67" w:rsidRDefault="004E5C7E">
      <w:pPr>
        <w:spacing w:line="400" w:lineRule="exact"/>
        <w:ind w:firstLineChars="200" w:firstLine="420"/>
        <w:rPr>
          <w:rFonts w:ascii="宋体" w:hAnsi="宋体"/>
          <w:bCs/>
          <w:color w:val="000000"/>
          <w:kern w:val="0"/>
          <w:szCs w:val="21"/>
        </w:rPr>
      </w:pPr>
      <w:r>
        <w:rPr>
          <w:rFonts w:ascii="宋体" w:hAnsi="宋体" w:hint="eastAsia"/>
          <w:bCs/>
          <w:color w:val="000000"/>
          <w:kern w:val="0"/>
          <w:szCs w:val="21"/>
        </w:rPr>
        <w:t>（</w:t>
      </w:r>
      <w:r>
        <w:rPr>
          <w:rFonts w:ascii="宋体" w:hAnsi="宋体"/>
          <w:bCs/>
          <w:color w:val="000000"/>
          <w:kern w:val="0"/>
          <w:szCs w:val="21"/>
        </w:rPr>
        <w:t>5</w:t>
      </w:r>
      <w:r>
        <w:rPr>
          <w:rFonts w:ascii="宋体" w:hAnsi="宋体" w:hint="eastAsia"/>
          <w:bCs/>
          <w:color w:val="000000"/>
          <w:kern w:val="0"/>
          <w:szCs w:val="21"/>
        </w:rPr>
        <w:t>）政策性扣除计算方法。</w:t>
      </w:r>
    </w:p>
    <w:p w:rsidR="005F0C67" w:rsidRDefault="004E5C7E">
      <w:pPr>
        <w:spacing w:line="400" w:lineRule="exact"/>
        <w:ind w:firstLineChars="200" w:firstLine="420"/>
        <w:rPr>
          <w:rFonts w:ascii="宋体" w:hAnsi="宋体"/>
          <w:bCs/>
          <w:color w:val="000000"/>
          <w:kern w:val="0"/>
          <w:szCs w:val="21"/>
        </w:rPr>
      </w:pPr>
      <w:r>
        <w:rPr>
          <w:rFonts w:ascii="宋体" w:hAnsi="宋体" w:hint="eastAsia"/>
          <w:bCs/>
          <w:color w:val="000000"/>
          <w:kern w:val="0"/>
          <w:szCs w:val="21"/>
        </w:rPr>
        <w:t>投标人被认定为监狱企业或残疾人福利性单位或小型和微型企业且其所投标产品为小型和微型企业产品的，该投标人的投标报价给予</w:t>
      </w:r>
      <w:r>
        <w:rPr>
          <w:rFonts w:ascii="宋体" w:hAnsi="宋体"/>
          <w:bCs/>
          <w:color w:val="000000"/>
          <w:kern w:val="0"/>
          <w:szCs w:val="21"/>
        </w:rPr>
        <w:t>6%</w:t>
      </w:r>
      <w:r>
        <w:rPr>
          <w:rFonts w:ascii="宋体" w:hAnsi="宋体" w:hint="eastAsia"/>
          <w:bCs/>
          <w:color w:val="000000"/>
          <w:kern w:val="0"/>
          <w:szCs w:val="21"/>
        </w:rPr>
        <w:t>的扣除，扣除后的价格为评标报价，即评标报价</w:t>
      </w:r>
      <w:r>
        <w:rPr>
          <w:rFonts w:ascii="宋体" w:hAnsi="宋体"/>
          <w:bCs/>
          <w:color w:val="000000"/>
          <w:kern w:val="0"/>
          <w:szCs w:val="21"/>
        </w:rPr>
        <w:t>=</w:t>
      </w:r>
      <w:r>
        <w:rPr>
          <w:rFonts w:ascii="宋体" w:hAnsi="宋体" w:hint="eastAsia"/>
          <w:bCs/>
          <w:color w:val="000000"/>
          <w:kern w:val="0"/>
          <w:szCs w:val="21"/>
        </w:rPr>
        <w:t>投标报价×（</w:t>
      </w:r>
      <w:r>
        <w:rPr>
          <w:rFonts w:ascii="宋体" w:hAnsi="宋体"/>
          <w:bCs/>
          <w:color w:val="000000"/>
          <w:kern w:val="0"/>
          <w:szCs w:val="21"/>
        </w:rPr>
        <w:t>1-6%</w:t>
      </w:r>
      <w:r>
        <w:rPr>
          <w:rFonts w:ascii="宋体" w:hAnsi="宋体" w:hint="eastAsia"/>
          <w:bCs/>
          <w:color w:val="000000"/>
          <w:kern w:val="0"/>
          <w:szCs w:val="21"/>
        </w:rPr>
        <w:t xml:space="preserve">）；大中型企业和其他自然人、法人或者其他组织与小型、微型企业组成联合体投标，且联合体协议中约定小型、微型企业的协议合同金额占到联合体协议合同总金额 </w:t>
      </w:r>
      <w:r>
        <w:rPr>
          <w:rFonts w:ascii="宋体" w:hAnsi="宋体"/>
          <w:bCs/>
          <w:color w:val="000000"/>
          <w:kern w:val="0"/>
          <w:szCs w:val="21"/>
        </w:rPr>
        <w:t>30%</w:t>
      </w:r>
      <w:r>
        <w:rPr>
          <w:rFonts w:ascii="宋体" w:hAnsi="宋体" w:hint="eastAsia"/>
          <w:bCs/>
          <w:color w:val="000000"/>
          <w:kern w:val="0"/>
          <w:szCs w:val="21"/>
        </w:rPr>
        <w:t>以上的，联合体投标价给予</w:t>
      </w:r>
      <w:r>
        <w:rPr>
          <w:rFonts w:ascii="宋体" w:hAnsi="宋体"/>
          <w:bCs/>
          <w:color w:val="000000"/>
          <w:kern w:val="0"/>
          <w:szCs w:val="21"/>
        </w:rPr>
        <w:t>2%</w:t>
      </w:r>
      <w:r>
        <w:rPr>
          <w:rFonts w:ascii="宋体" w:hAnsi="宋体" w:hint="eastAsia"/>
          <w:bCs/>
          <w:color w:val="000000"/>
          <w:kern w:val="0"/>
          <w:szCs w:val="21"/>
        </w:rPr>
        <w:t>的扣除，扣除后的价格为评标价，即评标报价</w:t>
      </w:r>
      <w:r>
        <w:rPr>
          <w:rFonts w:ascii="宋体" w:hAnsi="宋体"/>
          <w:bCs/>
          <w:color w:val="000000"/>
          <w:kern w:val="0"/>
          <w:szCs w:val="21"/>
        </w:rPr>
        <w:t>=</w:t>
      </w:r>
      <w:r>
        <w:rPr>
          <w:rFonts w:ascii="宋体" w:hAnsi="宋体" w:hint="eastAsia"/>
          <w:bCs/>
          <w:color w:val="000000"/>
          <w:kern w:val="0"/>
          <w:szCs w:val="21"/>
        </w:rPr>
        <w:t>投标报价×（</w:t>
      </w:r>
      <w:r>
        <w:rPr>
          <w:rFonts w:ascii="宋体" w:hAnsi="宋体"/>
          <w:bCs/>
          <w:color w:val="000000"/>
          <w:kern w:val="0"/>
          <w:szCs w:val="21"/>
        </w:rPr>
        <w:t>1-2%</w:t>
      </w:r>
      <w:r>
        <w:rPr>
          <w:rFonts w:ascii="宋体" w:hAnsi="宋体" w:hint="eastAsia"/>
          <w:bCs/>
          <w:color w:val="000000"/>
          <w:kern w:val="0"/>
          <w:szCs w:val="21"/>
        </w:rPr>
        <w:t>）；除上述情况外，评标报价</w:t>
      </w:r>
      <w:r>
        <w:rPr>
          <w:rFonts w:ascii="宋体" w:hAnsi="宋体"/>
          <w:bCs/>
          <w:color w:val="000000"/>
          <w:kern w:val="0"/>
          <w:szCs w:val="21"/>
        </w:rPr>
        <w:t>=</w:t>
      </w:r>
      <w:r>
        <w:rPr>
          <w:rFonts w:ascii="宋体" w:hAnsi="宋体" w:hint="eastAsia"/>
          <w:bCs/>
          <w:color w:val="000000"/>
          <w:kern w:val="0"/>
          <w:szCs w:val="21"/>
        </w:rPr>
        <w:t>投标报价。</w:t>
      </w:r>
    </w:p>
    <w:p w:rsidR="005F0C67" w:rsidRDefault="004E5C7E">
      <w:pPr>
        <w:spacing w:line="400" w:lineRule="exact"/>
        <w:ind w:firstLineChars="200" w:firstLine="420"/>
        <w:rPr>
          <w:rFonts w:ascii="宋体" w:hAnsi="宋体"/>
          <w:bCs/>
          <w:color w:val="000000"/>
          <w:kern w:val="0"/>
          <w:szCs w:val="21"/>
        </w:rPr>
      </w:pPr>
      <w:r>
        <w:rPr>
          <w:rFonts w:ascii="宋体" w:hAnsi="宋体" w:hint="eastAsia"/>
          <w:bCs/>
          <w:color w:val="000000"/>
          <w:kern w:val="0"/>
          <w:szCs w:val="21"/>
        </w:rPr>
        <w:t>（6）以进入综合评分环节的最低的评标报价为基准价，基准价报价得分为15分。</w:t>
      </w:r>
    </w:p>
    <w:p w:rsidR="005F0C67" w:rsidRDefault="004E5C7E">
      <w:pPr>
        <w:spacing w:line="440" w:lineRule="exact"/>
        <w:ind w:firstLineChars="200" w:firstLine="420"/>
        <w:rPr>
          <w:rFonts w:hAnsi="宋体"/>
          <w:bCs/>
          <w:color w:val="000000"/>
        </w:rPr>
      </w:pPr>
      <w:r>
        <w:rPr>
          <w:rFonts w:ascii="宋体" w:hAnsi="宋体" w:hint="eastAsia"/>
          <w:bCs/>
          <w:color w:val="000000"/>
          <w:kern w:val="0"/>
          <w:szCs w:val="21"/>
        </w:rPr>
        <w:t>（7）</w:t>
      </w:r>
      <w:r>
        <w:rPr>
          <w:rFonts w:hAnsi="宋体" w:hint="eastAsia"/>
          <w:bCs/>
          <w:color w:val="000000"/>
        </w:rPr>
        <w:t>特别说明：评标委员会认为竞标人的竞标报价明显低于其他通过符合性审查竞标人的竞标报价，有可能影响产品质量或者不能诚信履约的，应当要求其在评标现场合理的时间内提供书面说明，必要时提交相关证明材料（相关证明材料为：①行政机构税务部门开具的拟派项目人员的《依法缴纳个人所得税或依法免缴个人所得税的凭证</w:t>
      </w:r>
      <w:r>
        <w:rPr>
          <w:rFonts w:hAnsi="宋体" w:hint="eastAsia"/>
          <w:bCs/>
          <w:color w:val="000000"/>
        </w:rPr>
        <w:t>(</w:t>
      </w:r>
      <w:r>
        <w:rPr>
          <w:rFonts w:hAnsi="宋体" w:hint="eastAsia"/>
          <w:bCs/>
          <w:color w:val="000000"/>
        </w:rPr>
        <w:t>与本次竞标拟派项目人员所提供社保同月份</w:t>
      </w:r>
      <w:r>
        <w:rPr>
          <w:rFonts w:hAnsi="宋体" w:hint="eastAsia"/>
          <w:bCs/>
          <w:color w:val="000000"/>
        </w:rPr>
        <w:t>)</w:t>
      </w:r>
      <w:r>
        <w:rPr>
          <w:rFonts w:hAnsi="宋体" w:hint="eastAsia"/>
          <w:bCs/>
          <w:color w:val="000000"/>
        </w:rPr>
        <w:t>》；②</w:t>
      </w:r>
      <w:r>
        <w:rPr>
          <w:rFonts w:hAnsi="宋体" w:hint="eastAsia"/>
          <w:bCs/>
          <w:color w:val="000000"/>
        </w:rPr>
        <w:t>2015</w:t>
      </w:r>
      <w:r>
        <w:rPr>
          <w:rFonts w:hAnsi="宋体" w:hint="eastAsia"/>
          <w:bCs/>
          <w:color w:val="000000"/>
        </w:rPr>
        <w:t>年度</w:t>
      </w:r>
      <w:r>
        <w:rPr>
          <w:rFonts w:hAnsi="宋体" w:hint="eastAsia"/>
          <w:bCs/>
          <w:color w:val="000000"/>
        </w:rPr>
        <w:t>-2017</w:t>
      </w:r>
      <w:r>
        <w:rPr>
          <w:rFonts w:hAnsi="宋体" w:hint="eastAsia"/>
          <w:bCs/>
          <w:color w:val="000000"/>
        </w:rPr>
        <w:t>年度经第三方具备审计资质的机构出具的审计报告（包括其固定资产成本及折旧、管理成本、人工费成本（如人员工资、奖金、福利及差旅等费用）、税收等所有成本及利润）复印件（原件现场核查）；③竞标人在</w:t>
      </w:r>
      <w:r>
        <w:rPr>
          <w:rFonts w:hAnsi="宋体" w:hint="eastAsia"/>
          <w:bCs/>
          <w:color w:val="000000"/>
        </w:rPr>
        <w:t>2018</w:t>
      </w:r>
      <w:r>
        <w:rPr>
          <w:rFonts w:hAnsi="宋体" w:hint="eastAsia"/>
          <w:bCs/>
          <w:color w:val="000000"/>
        </w:rPr>
        <w:t>年</w:t>
      </w:r>
      <w:r>
        <w:rPr>
          <w:rFonts w:hAnsi="宋体" w:hint="eastAsia"/>
          <w:bCs/>
          <w:color w:val="000000"/>
        </w:rPr>
        <w:t>1</w:t>
      </w:r>
      <w:r>
        <w:rPr>
          <w:rFonts w:hAnsi="宋体" w:hint="eastAsia"/>
          <w:bCs/>
          <w:color w:val="000000"/>
        </w:rPr>
        <w:t>月</w:t>
      </w:r>
      <w:r>
        <w:rPr>
          <w:rFonts w:hAnsi="宋体" w:hint="eastAsia"/>
          <w:bCs/>
          <w:color w:val="000000"/>
        </w:rPr>
        <w:t>1</w:t>
      </w:r>
      <w:r>
        <w:rPr>
          <w:rFonts w:hAnsi="宋体" w:hint="eastAsia"/>
          <w:bCs/>
          <w:color w:val="000000"/>
        </w:rPr>
        <w:t>日至本项目招标公告发布之日至少承接过三个类似服务业绩</w:t>
      </w:r>
      <w:r>
        <w:rPr>
          <w:rFonts w:hAnsi="宋体" w:hint="eastAsia"/>
          <w:bCs/>
          <w:color w:val="000000"/>
        </w:rPr>
        <w:t>(</w:t>
      </w:r>
      <w:r>
        <w:rPr>
          <w:rFonts w:hAnsi="宋体" w:hint="eastAsia"/>
          <w:bCs/>
          <w:color w:val="000000"/>
        </w:rPr>
        <w:t>已通过合格验收的项目</w:t>
      </w:r>
      <w:r>
        <w:rPr>
          <w:rFonts w:hAnsi="宋体" w:hint="eastAsia"/>
          <w:bCs/>
          <w:color w:val="000000"/>
        </w:rPr>
        <w:t>)</w:t>
      </w:r>
      <w:r>
        <w:rPr>
          <w:rFonts w:hAnsi="宋体" w:hint="eastAsia"/>
          <w:bCs/>
          <w:color w:val="000000"/>
        </w:rPr>
        <w:t>的费用成本组成明细（并提供该中标通知书原件及合同原件进行现场核查）；竞标人不能证明其竞标报价合理性的，评标委员会应当将其作为无效投标处理。</w:t>
      </w:r>
    </w:p>
    <w:p w:rsidR="005F0C67" w:rsidRDefault="004E5C7E">
      <w:pPr>
        <w:spacing w:line="400" w:lineRule="exact"/>
        <w:ind w:firstLineChars="200" w:firstLine="420"/>
        <w:rPr>
          <w:rFonts w:ascii="宋体" w:hAnsi="宋体"/>
          <w:bCs/>
          <w:color w:val="000000"/>
          <w:kern w:val="0"/>
          <w:szCs w:val="21"/>
        </w:rPr>
      </w:pPr>
      <w:r>
        <w:rPr>
          <w:rFonts w:ascii="宋体" w:hAnsi="宋体" w:hint="eastAsia"/>
          <w:bCs/>
          <w:color w:val="000000"/>
          <w:kern w:val="0"/>
          <w:szCs w:val="21"/>
        </w:rPr>
        <w:t xml:space="preserve">（8）价格分计算公式：        </w:t>
      </w:r>
    </w:p>
    <w:p w:rsidR="005F0C67" w:rsidRDefault="004E5C7E">
      <w:pPr>
        <w:spacing w:line="400" w:lineRule="exact"/>
        <w:ind w:firstLineChars="200" w:firstLine="420"/>
        <w:rPr>
          <w:rFonts w:ascii="宋体" w:hAnsi="宋体" w:cs="Courier New"/>
          <w:bCs/>
          <w:color w:val="000000"/>
          <w:szCs w:val="21"/>
        </w:rPr>
      </w:pPr>
      <w:r>
        <w:rPr>
          <w:rFonts w:ascii="宋体" w:hAnsi="宋体" w:hint="eastAsia"/>
          <w:bCs/>
          <w:color w:val="000000"/>
          <w:kern w:val="0"/>
          <w:szCs w:val="21"/>
        </w:rPr>
        <w:t xml:space="preserve">某投标人价格分=基准价/某投标人评标报价金额×15分 </w:t>
      </w:r>
    </w:p>
    <w:p w:rsidR="005F0C67" w:rsidRDefault="005F0C67">
      <w:pPr>
        <w:adjustRightInd w:val="0"/>
        <w:snapToGrid w:val="0"/>
        <w:spacing w:line="360" w:lineRule="auto"/>
        <w:ind w:firstLine="420"/>
        <w:rPr>
          <w:rFonts w:ascii="宋体" w:hAnsi="宋体"/>
          <w:b/>
          <w:bCs/>
          <w:color w:val="000000"/>
          <w:kern w:val="0"/>
          <w:szCs w:val="21"/>
        </w:rPr>
      </w:pPr>
    </w:p>
    <w:p w:rsidR="005F0C67" w:rsidRDefault="004E5C7E">
      <w:pPr>
        <w:adjustRightInd w:val="0"/>
        <w:snapToGrid w:val="0"/>
        <w:spacing w:line="360" w:lineRule="auto"/>
        <w:ind w:firstLine="420"/>
        <w:rPr>
          <w:rFonts w:ascii="宋体" w:hAnsi="宋体"/>
          <w:b/>
          <w:bCs/>
          <w:color w:val="000000"/>
          <w:kern w:val="0"/>
          <w:szCs w:val="21"/>
        </w:rPr>
      </w:pPr>
      <w:r>
        <w:rPr>
          <w:rFonts w:ascii="宋体" w:hAnsi="宋体" w:hint="eastAsia"/>
          <w:b/>
          <w:bCs/>
          <w:color w:val="000000"/>
          <w:kern w:val="0"/>
          <w:szCs w:val="21"/>
        </w:rPr>
        <w:t>2、技术分………………………………………………………………………76分</w:t>
      </w:r>
    </w:p>
    <w:p w:rsidR="005F0C67" w:rsidRPr="00172931" w:rsidRDefault="007C7A3A">
      <w:pPr>
        <w:spacing w:line="360" w:lineRule="exact"/>
        <w:ind w:firstLine="420"/>
        <w:rPr>
          <w:rFonts w:ascii="宋体" w:hAnsi="宋体"/>
          <w:bCs/>
          <w:kern w:val="0"/>
          <w:sz w:val="20"/>
          <w:szCs w:val="21"/>
        </w:rPr>
      </w:pPr>
      <w:r w:rsidRPr="007C7A3A">
        <w:rPr>
          <w:rFonts w:ascii="宋体" w:hAnsi="宋体" w:hint="eastAsia"/>
          <w:b/>
          <w:bCs/>
          <w:kern w:val="0"/>
          <w:sz w:val="20"/>
          <w:szCs w:val="21"/>
        </w:rPr>
        <w:t>（</w:t>
      </w:r>
      <w:r w:rsidRPr="007C7A3A">
        <w:rPr>
          <w:rFonts w:ascii="宋体" w:hAnsi="宋体"/>
          <w:b/>
          <w:bCs/>
          <w:kern w:val="0"/>
          <w:sz w:val="20"/>
          <w:szCs w:val="21"/>
        </w:rPr>
        <w:t>1）技术性能：</w:t>
      </w:r>
      <w:r w:rsidRPr="007C7A3A">
        <w:rPr>
          <w:rFonts w:ascii="宋体" w:hAnsi="宋体" w:hint="eastAsia"/>
          <w:bCs/>
          <w:kern w:val="0"/>
          <w:sz w:val="20"/>
          <w:szCs w:val="21"/>
        </w:rPr>
        <w:t>完全满足招标文件要求的得</w:t>
      </w:r>
      <w:r w:rsidRPr="007C7A3A">
        <w:rPr>
          <w:rFonts w:ascii="宋体" w:hAnsi="宋体"/>
          <w:bCs/>
          <w:kern w:val="0"/>
          <w:sz w:val="20"/>
          <w:szCs w:val="21"/>
        </w:rPr>
        <w:t>10分，否则非★号参数每有1</w:t>
      </w:r>
      <w:r w:rsidRPr="007C7A3A">
        <w:rPr>
          <w:rFonts w:ascii="宋体" w:hAnsi="宋体" w:hint="eastAsia"/>
          <w:bCs/>
          <w:kern w:val="0"/>
          <w:sz w:val="20"/>
          <w:szCs w:val="21"/>
        </w:rPr>
        <w:t>项经评审后认为是负偏离的扣</w:t>
      </w:r>
      <w:r w:rsidRPr="007C7A3A">
        <w:rPr>
          <w:rFonts w:ascii="宋体" w:hAnsi="宋体"/>
          <w:bCs/>
          <w:kern w:val="0"/>
          <w:sz w:val="20"/>
          <w:szCs w:val="21"/>
        </w:rPr>
        <w:t>2.5</w:t>
      </w:r>
      <w:r w:rsidRPr="007C7A3A">
        <w:rPr>
          <w:rFonts w:ascii="宋体" w:hAnsi="宋体" w:hint="eastAsia"/>
          <w:bCs/>
          <w:kern w:val="0"/>
          <w:sz w:val="20"/>
          <w:szCs w:val="21"/>
        </w:rPr>
        <w:t>分，最多扣</w:t>
      </w:r>
      <w:r w:rsidRPr="007C7A3A">
        <w:rPr>
          <w:rFonts w:ascii="宋体" w:hAnsi="宋体"/>
          <w:bCs/>
          <w:kern w:val="0"/>
          <w:sz w:val="20"/>
          <w:szCs w:val="21"/>
        </w:rPr>
        <w:t>10分。</w:t>
      </w:r>
    </w:p>
    <w:p w:rsidR="005F0C67" w:rsidRDefault="004E5C7E">
      <w:pPr>
        <w:spacing w:line="360" w:lineRule="exact"/>
        <w:ind w:firstLine="420"/>
        <w:rPr>
          <w:rFonts w:ascii="宋体" w:hAnsi="宋体"/>
          <w:b/>
          <w:bCs/>
          <w:kern w:val="0"/>
          <w:sz w:val="20"/>
          <w:szCs w:val="21"/>
        </w:rPr>
      </w:pPr>
      <w:r>
        <w:rPr>
          <w:rFonts w:ascii="宋体" w:hAnsi="宋体" w:hint="eastAsia"/>
          <w:b/>
          <w:bCs/>
          <w:kern w:val="0"/>
          <w:sz w:val="20"/>
          <w:szCs w:val="21"/>
        </w:rPr>
        <w:t>（2）专用系统开发方案……………………………………………………………………24分</w:t>
      </w:r>
    </w:p>
    <w:p w:rsidR="005F0C67" w:rsidRDefault="004E5C7E">
      <w:pPr>
        <w:spacing w:line="360" w:lineRule="exact"/>
        <w:ind w:firstLine="420"/>
        <w:rPr>
          <w:rFonts w:ascii="宋体" w:hAnsi="宋体"/>
          <w:bCs/>
          <w:kern w:val="0"/>
          <w:sz w:val="20"/>
          <w:szCs w:val="21"/>
        </w:rPr>
      </w:pPr>
      <w:r>
        <w:rPr>
          <w:rFonts w:ascii="宋体" w:hAnsi="宋体" w:hint="eastAsia"/>
          <w:bCs/>
          <w:kern w:val="0"/>
          <w:sz w:val="20"/>
          <w:szCs w:val="21"/>
        </w:rPr>
        <w:t>一档(0～8分)：对总体需求理解不全，专用系统开发方案简单，基本满足项目功能需求。</w:t>
      </w:r>
    </w:p>
    <w:p w:rsidR="005F0C67" w:rsidRDefault="004E5C7E">
      <w:pPr>
        <w:spacing w:line="360" w:lineRule="exact"/>
        <w:ind w:firstLine="420"/>
        <w:rPr>
          <w:rFonts w:ascii="宋体" w:hAnsi="宋体"/>
          <w:bCs/>
          <w:kern w:val="0"/>
          <w:sz w:val="20"/>
          <w:szCs w:val="21"/>
        </w:rPr>
      </w:pPr>
      <w:r>
        <w:rPr>
          <w:rFonts w:ascii="宋体" w:hAnsi="宋体" w:hint="eastAsia"/>
          <w:bCs/>
          <w:kern w:val="0"/>
          <w:sz w:val="20"/>
          <w:szCs w:val="21"/>
        </w:rPr>
        <w:t>二档(8.1～16分)：对总体需求理解全面，专用系统开发方案较详细、可行，满足项目功能需求，具有一定的灵活性、易用性和安全性，能保障系统正常使用。</w:t>
      </w:r>
    </w:p>
    <w:p w:rsidR="005F0C67" w:rsidRDefault="004E5C7E">
      <w:pPr>
        <w:spacing w:line="360" w:lineRule="exact"/>
        <w:ind w:firstLine="420"/>
        <w:rPr>
          <w:rFonts w:ascii="宋体" w:hAnsi="宋体"/>
          <w:bCs/>
          <w:kern w:val="0"/>
          <w:sz w:val="20"/>
          <w:szCs w:val="21"/>
        </w:rPr>
      </w:pPr>
      <w:r>
        <w:rPr>
          <w:rFonts w:ascii="宋体" w:hAnsi="宋体" w:hint="eastAsia"/>
          <w:bCs/>
          <w:kern w:val="0"/>
          <w:sz w:val="20"/>
          <w:szCs w:val="21"/>
        </w:rPr>
        <w:t>三档（16.1～24分）：对总体需求理解透彻，专用系统开发详细、先进，对关键配置、安全、功能和技术点描述清晰、到位，完全满足项目功能需求，具有很高的灵活性、易用性和安全性，能保障软件正常、稳定使用。</w:t>
      </w:r>
    </w:p>
    <w:p w:rsidR="005F0C67" w:rsidRDefault="004E5C7E">
      <w:pPr>
        <w:spacing w:line="360" w:lineRule="exact"/>
        <w:ind w:firstLine="420"/>
        <w:rPr>
          <w:rFonts w:ascii="宋体" w:hAnsi="宋体"/>
          <w:b/>
          <w:bCs/>
          <w:kern w:val="0"/>
          <w:sz w:val="20"/>
          <w:szCs w:val="21"/>
        </w:rPr>
      </w:pPr>
      <w:r>
        <w:rPr>
          <w:rFonts w:ascii="宋体" w:hAnsi="宋体" w:hint="eastAsia"/>
          <w:b/>
          <w:bCs/>
          <w:kern w:val="0"/>
          <w:sz w:val="20"/>
          <w:szCs w:val="21"/>
        </w:rPr>
        <w:t>（2）实施方案………………………………………………………………………………12分</w:t>
      </w:r>
    </w:p>
    <w:p w:rsidR="005F0C67" w:rsidRDefault="004E5C7E">
      <w:pPr>
        <w:spacing w:line="360" w:lineRule="exact"/>
        <w:ind w:firstLine="420"/>
        <w:rPr>
          <w:rFonts w:ascii="宋体" w:hAnsi="宋体"/>
          <w:bCs/>
          <w:kern w:val="0"/>
          <w:sz w:val="20"/>
          <w:szCs w:val="21"/>
        </w:rPr>
      </w:pPr>
      <w:r>
        <w:rPr>
          <w:rFonts w:ascii="宋体" w:hAnsi="宋体" w:hint="eastAsia"/>
          <w:bCs/>
          <w:kern w:val="0"/>
          <w:sz w:val="20"/>
          <w:szCs w:val="21"/>
        </w:rPr>
        <w:t>一档（0.1-4）：实施方案较简单粗略，有质量保证措施，但不详细，人员和设备投入基本满足项目要求</w:t>
      </w:r>
    </w:p>
    <w:p w:rsidR="005F0C67" w:rsidRDefault="004E5C7E">
      <w:pPr>
        <w:spacing w:line="360" w:lineRule="exact"/>
        <w:ind w:firstLine="420"/>
        <w:rPr>
          <w:rFonts w:ascii="宋体" w:hAnsi="宋体"/>
          <w:bCs/>
          <w:kern w:val="0"/>
          <w:sz w:val="20"/>
          <w:szCs w:val="21"/>
        </w:rPr>
      </w:pPr>
      <w:r>
        <w:rPr>
          <w:rFonts w:ascii="宋体" w:hAnsi="宋体" w:hint="eastAsia"/>
          <w:bCs/>
          <w:kern w:val="0"/>
          <w:sz w:val="20"/>
          <w:szCs w:val="21"/>
        </w:rPr>
        <w:t>二档（4.1-8）：实施方案较具体，有较详细的质量保证措施，人员和设备投入较到位，项目进度有保证</w:t>
      </w:r>
    </w:p>
    <w:p w:rsidR="005F0C67" w:rsidRDefault="004E5C7E">
      <w:pPr>
        <w:spacing w:line="360" w:lineRule="exact"/>
        <w:ind w:firstLine="420"/>
        <w:rPr>
          <w:rFonts w:ascii="宋体" w:hAnsi="宋体"/>
          <w:bCs/>
          <w:kern w:val="0"/>
          <w:sz w:val="20"/>
          <w:szCs w:val="21"/>
        </w:rPr>
      </w:pPr>
      <w:r>
        <w:rPr>
          <w:rFonts w:ascii="宋体" w:hAnsi="宋体" w:hint="eastAsia"/>
          <w:bCs/>
          <w:kern w:val="0"/>
          <w:sz w:val="20"/>
          <w:szCs w:val="21"/>
        </w:rPr>
        <w:lastRenderedPageBreak/>
        <w:t>三档（8.1-12）：实施方案详细具体，整体规划针对性强，项目组织和管理有序，人员和设备投入到位有保证，有备件保障和支持体系，项目实施风险控制方法可行。</w:t>
      </w:r>
    </w:p>
    <w:p w:rsidR="005F0C67" w:rsidRDefault="004E5C7E">
      <w:pPr>
        <w:spacing w:line="360" w:lineRule="exact"/>
        <w:ind w:firstLine="420"/>
        <w:rPr>
          <w:rFonts w:ascii="宋体" w:hAnsi="宋体"/>
          <w:b/>
          <w:bCs/>
          <w:kern w:val="0"/>
          <w:sz w:val="20"/>
          <w:szCs w:val="21"/>
        </w:rPr>
      </w:pPr>
      <w:r>
        <w:rPr>
          <w:rFonts w:ascii="宋体" w:hAnsi="宋体" w:hint="eastAsia"/>
          <w:b/>
          <w:bCs/>
          <w:kern w:val="0"/>
          <w:sz w:val="20"/>
          <w:szCs w:val="21"/>
        </w:rPr>
        <w:t>（3）培训方案………………………………………………………………………………6分</w:t>
      </w:r>
    </w:p>
    <w:p w:rsidR="005F0C67" w:rsidRDefault="004E5C7E">
      <w:pPr>
        <w:spacing w:line="360" w:lineRule="exact"/>
        <w:ind w:firstLine="420"/>
        <w:rPr>
          <w:rFonts w:ascii="宋体" w:hAnsi="宋体"/>
          <w:bCs/>
          <w:kern w:val="0"/>
          <w:sz w:val="20"/>
          <w:szCs w:val="21"/>
        </w:rPr>
      </w:pPr>
      <w:r>
        <w:rPr>
          <w:rFonts w:ascii="宋体" w:hAnsi="宋体" w:hint="eastAsia"/>
          <w:bCs/>
          <w:kern w:val="0"/>
          <w:sz w:val="20"/>
          <w:szCs w:val="21"/>
        </w:rPr>
        <w:t>一档（0.1-2）：培训内容基本齐全，基本满足项目需求</w:t>
      </w:r>
    </w:p>
    <w:p w:rsidR="005F0C67" w:rsidRDefault="004E5C7E">
      <w:pPr>
        <w:spacing w:line="360" w:lineRule="exact"/>
        <w:ind w:firstLine="420"/>
        <w:rPr>
          <w:rFonts w:ascii="宋体" w:hAnsi="宋体"/>
          <w:bCs/>
          <w:kern w:val="0"/>
          <w:sz w:val="20"/>
          <w:szCs w:val="21"/>
        </w:rPr>
      </w:pPr>
      <w:r>
        <w:rPr>
          <w:rFonts w:ascii="宋体" w:hAnsi="宋体" w:hint="eastAsia"/>
          <w:bCs/>
          <w:kern w:val="0"/>
          <w:sz w:val="20"/>
          <w:szCs w:val="21"/>
        </w:rPr>
        <w:t>二档（2.1-4）：培训内容完整、培训课时合理、课程内容满足项目需求</w:t>
      </w:r>
    </w:p>
    <w:p w:rsidR="005F0C67" w:rsidRDefault="004E5C7E">
      <w:pPr>
        <w:spacing w:line="360" w:lineRule="exact"/>
        <w:ind w:firstLine="420"/>
        <w:rPr>
          <w:rFonts w:ascii="宋体" w:hAnsi="宋体"/>
          <w:bCs/>
          <w:kern w:val="0"/>
          <w:sz w:val="20"/>
          <w:szCs w:val="21"/>
        </w:rPr>
      </w:pPr>
      <w:r>
        <w:rPr>
          <w:rFonts w:ascii="宋体" w:hAnsi="宋体" w:hint="eastAsia"/>
          <w:bCs/>
          <w:kern w:val="0"/>
          <w:sz w:val="20"/>
          <w:szCs w:val="21"/>
        </w:rPr>
        <w:t>三档（4.1-6）：培训内容完整，方式灵活多样、培训课时合理、课程内容及师资满足项目需求</w:t>
      </w:r>
    </w:p>
    <w:p w:rsidR="005F0C67" w:rsidRDefault="004E5C7E">
      <w:pPr>
        <w:spacing w:line="360" w:lineRule="exact"/>
        <w:ind w:firstLine="420"/>
        <w:rPr>
          <w:rFonts w:ascii="宋体" w:hAnsi="宋体"/>
          <w:b/>
          <w:bCs/>
          <w:kern w:val="0"/>
          <w:sz w:val="20"/>
          <w:szCs w:val="21"/>
        </w:rPr>
      </w:pPr>
      <w:r>
        <w:rPr>
          <w:rFonts w:ascii="宋体" w:hAnsi="宋体" w:hint="eastAsia"/>
          <w:b/>
          <w:bCs/>
          <w:color w:val="000000"/>
          <w:kern w:val="0"/>
          <w:szCs w:val="21"/>
        </w:rPr>
        <w:t>（4）售后服务方案</w:t>
      </w:r>
      <w:r>
        <w:rPr>
          <w:rFonts w:ascii="宋体" w:hAnsi="宋体" w:hint="eastAsia"/>
          <w:b/>
          <w:bCs/>
          <w:kern w:val="0"/>
          <w:sz w:val="20"/>
          <w:szCs w:val="21"/>
        </w:rPr>
        <w:t>………………………………………………………………………12分</w:t>
      </w:r>
    </w:p>
    <w:p w:rsidR="005F0C67" w:rsidRDefault="004E5C7E">
      <w:pPr>
        <w:spacing w:line="360" w:lineRule="exact"/>
        <w:ind w:firstLine="420"/>
        <w:rPr>
          <w:rFonts w:ascii="宋体" w:hAnsi="宋体"/>
          <w:bCs/>
          <w:kern w:val="0"/>
          <w:sz w:val="20"/>
          <w:szCs w:val="21"/>
        </w:rPr>
      </w:pPr>
      <w:r>
        <w:rPr>
          <w:rFonts w:ascii="宋体" w:hAnsi="宋体" w:hint="eastAsia"/>
          <w:bCs/>
          <w:kern w:val="0"/>
          <w:sz w:val="20"/>
          <w:szCs w:val="21"/>
        </w:rPr>
        <w:t>一档（0-4分）：完全满足招标文件的售后服务要求</w:t>
      </w:r>
    </w:p>
    <w:p w:rsidR="005F0C67" w:rsidRDefault="004E5C7E">
      <w:pPr>
        <w:spacing w:line="360" w:lineRule="exact"/>
        <w:ind w:firstLine="420"/>
        <w:rPr>
          <w:rFonts w:ascii="宋体" w:hAnsi="宋体"/>
          <w:bCs/>
          <w:kern w:val="0"/>
          <w:sz w:val="20"/>
          <w:szCs w:val="21"/>
        </w:rPr>
      </w:pPr>
      <w:r>
        <w:rPr>
          <w:rFonts w:ascii="宋体" w:hAnsi="宋体" w:hint="eastAsia"/>
          <w:bCs/>
          <w:kern w:val="0"/>
          <w:sz w:val="20"/>
          <w:szCs w:val="21"/>
        </w:rPr>
        <w:t>二档（4.1-8）：满足一档基础上，部分售后内容有优于招标文件要求且能详细列出售后服务内容的</w:t>
      </w:r>
    </w:p>
    <w:p w:rsidR="005F0C67" w:rsidRDefault="004E5C7E">
      <w:pPr>
        <w:spacing w:line="360" w:lineRule="exact"/>
        <w:ind w:firstLine="420"/>
        <w:rPr>
          <w:rFonts w:ascii="宋体" w:hAnsi="宋体"/>
          <w:bCs/>
          <w:kern w:val="0"/>
          <w:sz w:val="20"/>
          <w:szCs w:val="21"/>
        </w:rPr>
      </w:pPr>
      <w:r>
        <w:rPr>
          <w:rFonts w:ascii="宋体" w:hAnsi="宋体" w:hint="eastAsia"/>
          <w:bCs/>
          <w:kern w:val="0"/>
          <w:sz w:val="20"/>
          <w:szCs w:val="21"/>
        </w:rPr>
        <w:t>三档（8.1-12）：满足二档基础上，能提供本地化服务，且能提出招标文件要求以外的其他有利于采购人并被评标委员会接受的售后措施的</w:t>
      </w:r>
    </w:p>
    <w:p w:rsidR="005F0C67" w:rsidRDefault="004E5C7E">
      <w:pPr>
        <w:spacing w:line="360" w:lineRule="exact"/>
        <w:ind w:firstLineChars="200" w:firstLine="422"/>
        <w:rPr>
          <w:rFonts w:ascii="宋体" w:hAnsi="宋体"/>
          <w:b/>
          <w:bCs/>
          <w:color w:val="000000"/>
          <w:kern w:val="0"/>
          <w:szCs w:val="21"/>
        </w:rPr>
      </w:pPr>
      <w:r>
        <w:rPr>
          <w:rFonts w:ascii="宋体" w:hAnsi="宋体" w:hint="eastAsia"/>
          <w:b/>
          <w:bCs/>
          <w:color w:val="000000"/>
          <w:kern w:val="0"/>
          <w:szCs w:val="21"/>
        </w:rPr>
        <w:t>（5）功能演示………………………………………………………………………12分</w:t>
      </w:r>
    </w:p>
    <w:p w:rsidR="005F0C67" w:rsidRDefault="004E5C7E">
      <w:pPr>
        <w:suppressAutoHyphens/>
        <w:spacing w:line="400" w:lineRule="exact"/>
        <w:ind w:firstLineChars="200" w:firstLine="400"/>
        <w:jc w:val="left"/>
        <w:rPr>
          <w:rFonts w:ascii="宋体" w:hAnsi="宋体" w:cs="宋体"/>
          <w:bCs/>
          <w:color w:val="000000"/>
          <w:kern w:val="0"/>
          <w:sz w:val="20"/>
          <w:szCs w:val="20"/>
        </w:rPr>
      </w:pPr>
      <w:r>
        <w:rPr>
          <w:rFonts w:ascii="宋体" w:hAnsi="宋体" w:cs="宋体" w:hint="eastAsia"/>
          <w:bCs/>
          <w:color w:val="000000"/>
          <w:kern w:val="0"/>
          <w:sz w:val="20"/>
          <w:szCs w:val="20"/>
        </w:rPr>
        <w:t>核心产品基本功能演示：</w:t>
      </w:r>
    </w:p>
    <w:p w:rsidR="005F0C67" w:rsidRDefault="004E5C7E">
      <w:pPr>
        <w:numPr>
          <w:ilvl w:val="0"/>
          <w:numId w:val="22"/>
        </w:numPr>
        <w:suppressAutoHyphens/>
        <w:spacing w:line="400" w:lineRule="exact"/>
        <w:ind w:firstLineChars="200" w:firstLine="400"/>
        <w:jc w:val="left"/>
        <w:rPr>
          <w:rFonts w:ascii="宋体" w:hAnsi="宋体" w:cs="宋体"/>
          <w:bCs/>
          <w:color w:val="000000"/>
          <w:kern w:val="0"/>
          <w:sz w:val="20"/>
          <w:szCs w:val="20"/>
        </w:rPr>
      </w:pPr>
      <w:r>
        <w:rPr>
          <w:rFonts w:ascii="宋体" w:hAnsi="宋体" w:cs="宋体" w:hint="eastAsia"/>
          <w:bCs/>
          <w:color w:val="000000"/>
          <w:kern w:val="0"/>
          <w:sz w:val="20"/>
          <w:szCs w:val="20"/>
        </w:rPr>
        <w:t>、</w:t>
      </w:r>
      <w:r>
        <w:rPr>
          <w:rFonts w:ascii="宋体" w:hAnsi="宋体" w:cs="宋体" w:hint="eastAsia"/>
          <w:color w:val="000000" w:themeColor="text1"/>
          <w:sz w:val="20"/>
          <w:szCs w:val="20"/>
        </w:rPr>
        <w:t>产品体积小(安装包不超过200M)，以便提高产品的批量部署效率。</w:t>
      </w:r>
    </w:p>
    <w:p w:rsidR="005F0C67" w:rsidRDefault="004E5C7E">
      <w:pPr>
        <w:numPr>
          <w:ilvl w:val="0"/>
          <w:numId w:val="22"/>
        </w:numPr>
        <w:suppressAutoHyphens/>
        <w:spacing w:line="400" w:lineRule="exact"/>
        <w:ind w:firstLineChars="200" w:firstLine="400"/>
        <w:jc w:val="left"/>
        <w:rPr>
          <w:rFonts w:ascii="宋体" w:hAnsi="宋体" w:cs="宋体"/>
          <w:bCs/>
          <w:kern w:val="0"/>
          <w:sz w:val="20"/>
          <w:szCs w:val="20"/>
        </w:rPr>
      </w:pPr>
      <w:r>
        <w:rPr>
          <w:rFonts w:ascii="宋体" w:hAnsi="宋体" w:cs="宋体" w:hint="eastAsia"/>
          <w:bCs/>
          <w:kern w:val="0"/>
          <w:sz w:val="20"/>
          <w:szCs w:val="20"/>
        </w:rPr>
        <w:t>、</w:t>
      </w:r>
      <w:r>
        <w:rPr>
          <w:rFonts w:ascii="宋体" w:hAnsi="宋体" w:cs="宋体" w:hint="eastAsia"/>
          <w:sz w:val="20"/>
          <w:szCs w:val="20"/>
        </w:rPr>
        <w:t>须支持提供智能文档（SmartDoc）的操作，使文档制作更加智能化，支持XML解析、XML架构、XML扩展包等3部分；</w:t>
      </w:r>
      <w:r>
        <w:rPr>
          <w:rFonts w:ascii="宋体" w:hAnsi="宋体" w:cs="宋体"/>
          <w:bCs/>
          <w:kern w:val="0"/>
          <w:sz w:val="20"/>
          <w:szCs w:val="20"/>
        </w:rPr>
        <w:t xml:space="preserve"> </w:t>
      </w:r>
    </w:p>
    <w:p w:rsidR="005F0C67" w:rsidRDefault="004E5C7E">
      <w:pPr>
        <w:numPr>
          <w:ilvl w:val="0"/>
          <w:numId w:val="22"/>
        </w:numPr>
        <w:suppressAutoHyphens/>
        <w:spacing w:line="400" w:lineRule="exact"/>
        <w:ind w:firstLineChars="200" w:firstLine="400"/>
        <w:jc w:val="left"/>
        <w:rPr>
          <w:rFonts w:ascii="宋体" w:hAnsi="宋体" w:cs="宋体"/>
          <w:bCs/>
          <w:color w:val="000000"/>
          <w:kern w:val="0"/>
          <w:sz w:val="20"/>
          <w:szCs w:val="20"/>
        </w:rPr>
      </w:pPr>
      <w:r>
        <w:rPr>
          <w:rFonts w:ascii="宋体" w:hAnsi="宋体" w:cs="宋体" w:hint="eastAsia"/>
          <w:bCs/>
          <w:color w:val="000000"/>
          <w:kern w:val="0"/>
          <w:sz w:val="20"/>
          <w:szCs w:val="20"/>
        </w:rPr>
        <w:t>、所投产品演示模块支持一键魔法美化，可对演示模板进行设计板式、配色调色、统一字体和字号、为图片加效果等作用。</w:t>
      </w:r>
    </w:p>
    <w:p w:rsidR="005F0C67" w:rsidRPr="00303D00" w:rsidRDefault="004E5C7E">
      <w:pPr>
        <w:numPr>
          <w:ilvl w:val="0"/>
          <w:numId w:val="22"/>
        </w:numPr>
        <w:suppressAutoHyphens/>
        <w:spacing w:line="400" w:lineRule="exact"/>
        <w:ind w:firstLineChars="200" w:firstLine="400"/>
        <w:jc w:val="left"/>
        <w:rPr>
          <w:rFonts w:asciiTheme="minorEastAsia" w:eastAsiaTheme="minorEastAsia" w:hAnsiTheme="minorEastAsia" w:cstheme="minorEastAsia"/>
          <w:szCs w:val="21"/>
          <w:rPrChange w:id="152" w:author="NTKO" w:date="2018-10-10T10:57:00Z">
            <w:rPr>
              <w:rFonts w:asciiTheme="minorEastAsia" w:eastAsiaTheme="minorEastAsia" w:hAnsiTheme="minorEastAsia" w:cstheme="minorEastAsia"/>
              <w:color w:val="365F91" w:themeColor="accent1" w:themeShade="BF"/>
              <w:szCs w:val="21"/>
            </w:rPr>
          </w:rPrChange>
        </w:rPr>
      </w:pPr>
      <w:r w:rsidRPr="00303D00">
        <w:rPr>
          <w:rFonts w:ascii="宋体" w:hAnsi="宋体" w:cs="宋体" w:hint="eastAsia"/>
          <w:bCs/>
          <w:kern w:val="0"/>
          <w:sz w:val="20"/>
          <w:szCs w:val="20"/>
          <w:rPrChange w:id="153" w:author="NTKO" w:date="2018-10-10T10:57:00Z">
            <w:rPr>
              <w:rFonts w:ascii="宋体" w:hAnsi="宋体" w:cs="宋体" w:hint="eastAsia"/>
              <w:bCs/>
              <w:color w:val="000000"/>
              <w:kern w:val="0"/>
              <w:sz w:val="20"/>
              <w:szCs w:val="20"/>
            </w:rPr>
          </w:rPrChange>
        </w:rPr>
        <w:t>、表格模块支持文件一键瘦身功能，能有效地减少文件体积，提高存储量。</w:t>
      </w:r>
    </w:p>
    <w:p w:rsidR="005F0C67" w:rsidRDefault="004E5C7E">
      <w:pPr>
        <w:numPr>
          <w:ilvl w:val="0"/>
          <w:numId w:val="22"/>
        </w:numPr>
        <w:suppressAutoHyphens/>
        <w:spacing w:line="400" w:lineRule="exact"/>
        <w:ind w:firstLineChars="200" w:firstLine="400"/>
        <w:jc w:val="left"/>
        <w:rPr>
          <w:rFonts w:ascii="宋体" w:hAnsi="宋体" w:cs="宋体"/>
          <w:bCs/>
          <w:color w:val="000000"/>
          <w:kern w:val="0"/>
          <w:sz w:val="20"/>
          <w:szCs w:val="20"/>
        </w:rPr>
      </w:pPr>
      <w:r>
        <w:rPr>
          <w:rFonts w:ascii="宋体" w:hAnsi="宋体" w:cs="宋体" w:hint="eastAsia"/>
          <w:bCs/>
          <w:color w:val="000000"/>
          <w:kern w:val="0"/>
          <w:sz w:val="20"/>
          <w:szCs w:val="20"/>
        </w:rPr>
        <w:t>、投标产品支持灾难恢复功能，当突然发生如断电、死机等灾难性故障，系统重起后可通过备份管理功能找到灾难前的备份内容。</w:t>
      </w:r>
    </w:p>
    <w:p w:rsidR="005F0C67" w:rsidRDefault="004E5C7E">
      <w:pPr>
        <w:numPr>
          <w:ilvl w:val="0"/>
          <w:numId w:val="22"/>
        </w:numPr>
        <w:suppressAutoHyphens/>
        <w:spacing w:line="400" w:lineRule="exact"/>
        <w:ind w:firstLineChars="200" w:firstLine="400"/>
        <w:jc w:val="left"/>
        <w:rPr>
          <w:rFonts w:ascii="宋体" w:hAnsi="宋体" w:cs="宋体"/>
          <w:bCs/>
          <w:color w:val="000000"/>
          <w:kern w:val="0"/>
          <w:sz w:val="20"/>
          <w:szCs w:val="20"/>
        </w:rPr>
      </w:pPr>
      <w:r>
        <w:rPr>
          <w:rFonts w:ascii="宋体" w:hAnsi="宋体" w:cs="宋体" w:hint="eastAsia"/>
          <w:bCs/>
          <w:color w:val="000000"/>
          <w:kern w:val="0"/>
          <w:sz w:val="20"/>
          <w:szCs w:val="20"/>
        </w:rPr>
        <w:t>、所投产品演示模块需内置手机遥控功能，可以通过手机对进入播放状态的PPT文稿进行翻页控制。</w:t>
      </w:r>
    </w:p>
    <w:p w:rsidR="005F0C67" w:rsidRDefault="004E5C7E">
      <w:pPr>
        <w:numPr>
          <w:ilvl w:val="0"/>
          <w:numId w:val="22"/>
        </w:numPr>
        <w:suppressAutoHyphens/>
        <w:spacing w:line="400" w:lineRule="exact"/>
        <w:ind w:firstLineChars="200" w:firstLine="400"/>
        <w:jc w:val="left"/>
        <w:rPr>
          <w:rFonts w:ascii="宋体" w:hAnsi="宋体" w:cs="宋体"/>
          <w:bCs/>
          <w:color w:val="000000"/>
          <w:kern w:val="0"/>
          <w:sz w:val="20"/>
          <w:szCs w:val="20"/>
        </w:rPr>
      </w:pPr>
      <w:r>
        <w:rPr>
          <w:rFonts w:ascii="宋体" w:hAnsi="宋体" w:cs="宋体" w:hint="eastAsia"/>
          <w:bCs/>
          <w:color w:val="000000"/>
          <w:kern w:val="0"/>
          <w:sz w:val="20"/>
          <w:szCs w:val="20"/>
        </w:rPr>
        <w:t>、 投标产品需支持在系统任务栏显示多主窗口，可以通过ALT+TAB快捷键来回切换查看多个文档。</w:t>
      </w:r>
    </w:p>
    <w:p w:rsidR="005F0C67" w:rsidRDefault="004E5C7E">
      <w:pPr>
        <w:numPr>
          <w:ilvl w:val="0"/>
          <w:numId w:val="22"/>
        </w:numPr>
        <w:suppressAutoHyphens/>
        <w:spacing w:line="400" w:lineRule="exact"/>
        <w:ind w:firstLineChars="200" w:firstLine="400"/>
        <w:jc w:val="left"/>
        <w:rPr>
          <w:rFonts w:ascii="宋体" w:hAnsi="宋体" w:cs="宋体"/>
          <w:bCs/>
          <w:color w:val="000000"/>
          <w:kern w:val="0"/>
          <w:sz w:val="20"/>
          <w:szCs w:val="20"/>
        </w:rPr>
      </w:pPr>
      <w:r>
        <w:rPr>
          <w:rFonts w:ascii="宋体" w:hAnsi="宋体" w:cs="宋体" w:hint="eastAsia"/>
          <w:bCs/>
          <w:color w:val="000000"/>
          <w:kern w:val="0"/>
          <w:sz w:val="20"/>
          <w:szCs w:val="20"/>
        </w:rPr>
        <w:t>、所投产品演示模块提供一键批量替换演示文稿中的字体的功能。</w:t>
      </w:r>
    </w:p>
    <w:p w:rsidR="005F0C67" w:rsidRDefault="004E5C7E">
      <w:pPr>
        <w:numPr>
          <w:ilvl w:val="0"/>
          <w:numId w:val="22"/>
        </w:numPr>
        <w:suppressAutoHyphens/>
        <w:spacing w:line="400" w:lineRule="exact"/>
        <w:ind w:firstLineChars="200" w:firstLine="400"/>
        <w:jc w:val="left"/>
        <w:rPr>
          <w:rFonts w:ascii="宋体" w:hAnsi="宋体" w:cs="宋体"/>
          <w:bCs/>
          <w:kern w:val="0"/>
          <w:sz w:val="20"/>
          <w:szCs w:val="20"/>
        </w:rPr>
      </w:pPr>
      <w:r>
        <w:rPr>
          <w:rFonts w:ascii="宋体" w:hAnsi="宋体" w:cs="宋体" w:hint="eastAsia"/>
          <w:bCs/>
          <w:kern w:val="0"/>
          <w:sz w:val="20"/>
          <w:szCs w:val="20"/>
        </w:rPr>
        <w:t>、所投产品内置主题功能，能够快速高效格式化文档，可以对文档的样式、颜色、字体进行统一的设置。</w:t>
      </w:r>
    </w:p>
    <w:p w:rsidR="005F0C67" w:rsidRDefault="004E5C7E">
      <w:pPr>
        <w:numPr>
          <w:ilvl w:val="0"/>
          <w:numId w:val="22"/>
        </w:numPr>
        <w:suppressAutoHyphens/>
        <w:spacing w:line="400" w:lineRule="exact"/>
        <w:ind w:firstLineChars="200" w:firstLine="400"/>
        <w:jc w:val="left"/>
        <w:rPr>
          <w:rFonts w:ascii="宋体" w:hAnsi="宋体" w:cs="宋体"/>
          <w:kern w:val="0"/>
          <w:sz w:val="20"/>
          <w:szCs w:val="20"/>
        </w:rPr>
      </w:pPr>
      <w:r>
        <w:rPr>
          <w:rFonts w:ascii="宋体" w:hAnsi="宋体" w:cs="宋体" w:hint="eastAsia"/>
          <w:bCs/>
          <w:kern w:val="0"/>
          <w:sz w:val="20"/>
          <w:szCs w:val="20"/>
        </w:rPr>
        <w:t>、产品须支持四级宏安全性设置（非常高、高、中、低），可以有效地控制是否允许宏运行。</w:t>
      </w:r>
    </w:p>
    <w:p w:rsidR="005F0C67" w:rsidRDefault="004E5C7E">
      <w:pPr>
        <w:numPr>
          <w:ilvl w:val="0"/>
          <w:numId w:val="22"/>
        </w:numPr>
        <w:suppressAutoHyphens/>
        <w:spacing w:line="400" w:lineRule="exact"/>
        <w:ind w:firstLineChars="200" w:firstLine="400"/>
        <w:jc w:val="left"/>
        <w:rPr>
          <w:rFonts w:ascii="宋体" w:hAnsi="宋体" w:cs="宋体"/>
          <w:kern w:val="0"/>
          <w:sz w:val="20"/>
          <w:szCs w:val="20"/>
        </w:rPr>
      </w:pPr>
      <w:r>
        <w:rPr>
          <w:rFonts w:ascii="宋体" w:hAnsi="宋体" w:cs="宋体" w:hint="eastAsia"/>
          <w:kern w:val="0"/>
          <w:sz w:val="20"/>
          <w:szCs w:val="20"/>
        </w:rPr>
        <w:t>、表格模块支持单项筛选功能，即能够在筛选列表中一键筛选某一个值</w:t>
      </w:r>
      <w:r>
        <w:rPr>
          <w:rFonts w:ascii="宋体" w:hAnsi="宋体" w:cs="宋体" w:hint="eastAsia"/>
          <w:sz w:val="20"/>
          <w:szCs w:val="20"/>
        </w:rPr>
        <w:t>。</w:t>
      </w:r>
    </w:p>
    <w:p w:rsidR="005F0C67" w:rsidRDefault="004E5C7E">
      <w:pPr>
        <w:numPr>
          <w:ilvl w:val="0"/>
          <w:numId w:val="22"/>
        </w:numPr>
        <w:suppressAutoHyphens/>
        <w:spacing w:line="400" w:lineRule="exact"/>
        <w:ind w:firstLineChars="200" w:firstLine="400"/>
        <w:jc w:val="left"/>
        <w:rPr>
          <w:rFonts w:ascii="宋体" w:hAnsi="宋体" w:cs="宋体"/>
          <w:kern w:val="0"/>
          <w:sz w:val="20"/>
          <w:szCs w:val="20"/>
        </w:rPr>
      </w:pPr>
      <w:r>
        <w:rPr>
          <w:rFonts w:ascii="宋体" w:hAnsi="宋体" w:cs="宋体" w:hint="eastAsia"/>
          <w:kern w:val="0"/>
          <w:sz w:val="20"/>
          <w:szCs w:val="20"/>
        </w:rPr>
        <w:t>、</w:t>
      </w:r>
      <w:r>
        <w:rPr>
          <w:rFonts w:ascii="宋体" w:hAnsi="宋体" w:cs="宋体" w:hint="eastAsia"/>
          <w:sz w:val="20"/>
          <w:szCs w:val="20"/>
        </w:rPr>
        <w:t>兼容微软2007以上版本采用的CNG加密算法，能够打开CNG加密的文件。</w:t>
      </w:r>
    </w:p>
    <w:p w:rsidR="005F0C67" w:rsidRDefault="004E5C7E">
      <w:pPr>
        <w:spacing w:line="340" w:lineRule="exact"/>
        <w:ind w:firstLine="420"/>
        <w:rPr>
          <w:rFonts w:ascii="宋体" w:hAnsi="宋体" w:cs="宋体"/>
          <w:bCs/>
          <w:color w:val="000000"/>
          <w:kern w:val="0"/>
          <w:sz w:val="20"/>
          <w:szCs w:val="20"/>
        </w:rPr>
      </w:pPr>
      <w:r>
        <w:rPr>
          <w:rFonts w:ascii="宋体" w:hAnsi="宋体" w:cs="宋体" w:hint="eastAsia"/>
          <w:bCs/>
          <w:kern w:val="0"/>
          <w:sz w:val="20"/>
          <w:szCs w:val="20"/>
        </w:rPr>
        <w:t>针对以上功能进行现场演示（演示时间不超过15</w:t>
      </w:r>
      <w:r>
        <w:rPr>
          <w:rFonts w:ascii="宋体" w:hAnsi="宋体" w:cs="宋体" w:hint="eastAsia"/>
          <w:bCs/>
          <w:color w:val="000000"/>
          <w:kern w:val="0"/>
          <w:sz w:val="20"/>
          <w:szCs w:val="20"/>
        </w:rPr>
        <w:t>分钟），对演示进行评分，功能演示都满足为12分，其</w:t>
      </w:r>
      <w:r w:rsidR="00635FEA">
        <w:rPr>
          <w:rFonts w:ascii="宋体" w:hAnsi="宋体" w:cs="宋体" w:hint="eastAsia"/>
          <w:bCs/>
          <w:color w:val="000000"/>
          <w:kern w:val="0"/>
          <w:sz w:val="20"/>
          <w:szCs w:val="20"/>
        </w:rPr>
        <w:t>中每</w:t>
      </w:r>
      <w:r>
        <w:rPr>
          <w:rFonts w:ascii="宋体" w:hAnsi="宋体" w:cs="宋体" w:hint="eastAsia"/>
          <w:bCs/>
          <w:color w:val="000000"/>
          <w:kern w:val="0"/>
          <w:sz w:val="20"/>
          <w:szCs w:val="20"/>
        </w:rPr>
        <w:t>有一项不满足，扣1分，到0分为止。</w:t>
      </w:r>
    </w:p>
    <w:p w:rsidR="005F0C67" w:rsidRDefault="004E5C7E">
      <w:pPr>
        <w:suppressAutoHyphens/>
        <w:spacing w:line="400" w:lineRule="exact"/>
        <w:ind w:leftChars="201" w:left="850" w:hangingChars="203" w:hanging="428"/>
        <w:jc w:val="left"/>
        <w:rPr>
          <w:rFonts w:ascii="宋体" w:hAnsi="宋体" w:cs="Courier New"/>
          <w:b/>
          <w:bCs/>
          <w:szCs w:val="21"/>
          <w:lang w:eastAsia="ar-SA"/>
        </w:rPr>
      </w:pPr>
      <w:r>
        <w:rPr>
          <w:rFonts w:ascii="宋体" w:hAnsi="宋体" w:cs="Courier New" w:hint="eastAsia"/>
          <w:b/>
          <w:bCs/>
          <w:szCs w:val="21"/>
        </w:rPr>
        <w:t>3、信誉业绩分…………………………………………………………………………7分</w:t>
      </w:r>
    </w:p>
    <w:p w:rsidR="005F0C67" w:rsidRDefault="004E5C7E">
      <w:pPr>
        <w:spacing w:line="400" w:lineRule="exact"/>
        <w:ind w:firstLineChars="200" w:firstLine="400"/>
        <w:jc w:val="left"/>
        <w:rPr>
          <w:rFonts w:ascii="宋体" w:hAnsi="宋体"/>
          <w:bCs/>
          <w:color w:val="000000"/>
          <w:kern w:val="0"/>
          <w:sz w:val="20"/>
          <w:szCs w:val="20"/>
        </w:rPr>
      </w:pPr>
      <w:r>
        <w:rPr>
          <w:rFonts w:ascii="宋体" w:hAnsi="宋体" w:hint="eastAsia"/>
          <w:bCs/>
          <w:color w:val="000000"/>
          <w:kern w:val="0"/>
          <w:sz w:val="20"/>
          <w:szCs w:val="20"/>
        </w:rPr>
        <w:t>（1）投标人所投核心</w:t>
      </w:r>
      <w:r w:rsidRPr="004A3096">
        <w:rPr>
          <w:rFonts w:ascii="宋体" w:hAnsi="宋体" w:cs="宋体" w:hint="eastAsia"/>
          <w:bCs/>
          <w:kern w:val="0"/>
          <w:sz w:val="20"/>
          <w:szCs w:val="20"/>
        </w:rPr>
        <w:t>产品2016年以来</w:t>
      </w:r>
      <w:r w:rsidR="00172931" w:rsidRPr="004A3096">
        <w:rPr>
          <w:rFonts w:ascii="宋体" w:hAnsi="宋体" w:cs="宋体" w:hint="eastAsia"/>
          <w:bCs/>
          <w:kern w:val="0"/>
          <w:sz w:val="20"/>
          <w:szCs w:val="20"/>
        </w:rPr>
        <w:t>有</w:t>
      </w:r>
      <w:r w:rsidRPr="004A3096">
        <w:rPr>
          <w:rFonts w:ascii="宋体" w:hAnsi="宋体" w:cs="宋体" w:hint="eastAsia"/>
          <w:bCs/>
          <w:kern w:val="0"/>
          <w:sz w:val="20"/>
          <w:szCs w:val="20"/>
        </w:rPr>
        <w:t>同类项目</w:t>
      </w:r>
      <w:r w:rsidR="004A3096">
        <w:rPr>
          <w:rFonts w:ascii="宋体" w:hAnsi="宋体" w:cs="宋体" w:hint="eastAsia"/>
          <w:bCs/>
          <w:kern w:val="0"/>
          <w:sz w:val="20"/>
          <w:szCs w:val="20"/>
        </w:rPr>
        <w:t>业绩</w:t>
      </w:r>
      <w:r w:rsidRPr="004A3096">
        <w:rPr>
          <w:rFonts w:ascii="宋体" w:hAnsi="宋体" w:cs="宋体" w:hint="eastAsia"/>
          <w:bCs/>
          <w:kern w:val="0"/>
          <w:sz w:val="20"/>
          <w:szCs w:val="20"/>
        </w:rPr>
        <w:t>，投标</w:t>
      </w:r>
      <w:r>
        <w:rPr>
          <w:rFonts w:ascii="宋体" w:hAnsi="宋体" w:hint="eastAsia"/>
          <w:bCs/>
          <w:color w:val="000000"/>
          <w:kern w:val="0"/>
          <w:sz w:val="20"/>
          <w:szCs w:val="20"/>
        </w:rPr>
        <w:t>文件中提供合同复印件（至少包含合同采购内容、合同金额、双方盖章、签订时间），每有一份得0.5分，满分4分，复印件加盖原厂公章作为证明</w:t>
      </w:r>
      <w:r>
        <w:rPr>
          <w:rFonts w:ascii="宋体" w:hAnsi="宋体" w:hint="eastAsia"/>
          <w:bCs/>
          <w:kern w:val="0"/>
          <w:sz w:val="20"/>
          <w:szCs w:val="20"/>
        </w:rPr>
        <w:t>材料，原件备查。</w:t>
      </w:r>
    </w:p>
    <w:p w:rsidR="005F0C67" w:rsidRDefault="004E5C7E">
      <w:pPr>
        <w:spacing w:line="400" w:lineRule="exact"/>
        <w:ind w:firstLineChars="200" w:firstLine="400"/>
        <w:jc w:val="left"/>
        <w:rPr>
          <w:rFonts w:ascii="宋体" w:hAnsi="宋体"/>
          <w:bCs/>
          <w:color w:val="000000" w:themeColor="text1"/>
          <w:kern w:val="0"/>
          <w:sz w:val="20"/>
          <w:szCs w:val="20"/>
        </w:rPr>
      </w:pPr>
      <w:r>
        <w:rPr>
          <w:rFonts w:ascii="宋体" w:hAnsi="宋体" w:hint="eastAsia"/>
          <w:bCs/>
          <w:color w:val="000000" w:themeColor="text1"/>
          <w:kern w:val="0"/>
          <w:sz w:val="20"/>
          <w:szCs w:val="20"/>
        </w:rPr>
        <w:t xml:space="preserve">（2）产品授权分  </w:t>
      </w:r>
    </w:p>
    <w:p w:rsidR="005F0C67" w:rsidRDefault="004E5C7E">
      <w:pPr>
        <w:spacing w:line="400" w:lineRule="exact"/>
        <w:ind w:firstLineChars="200" w:firstLine="400"/>
        <w:jc w:val="left"/>
        <w:rPr>
          <w:rFonts w:ascii="宋体" w:hAnsi="宋体"/>
          <w:bCs/>
          <w:color w:val="FF0000"/>
          <w:kern w:val="0"/>
          <w:sz w:val="20"/>
          <w:szCs w:val="20"/>
        </w:rPr>
      </w:pPr>
      <w:r>
        <w:rPr>
          <w:rFonts w:ascii="宋体" w:hAnsi="宋体" w:hint="eastAsia"/>
          <w:bCs/>
          <w:color w:val="000000"/>
          <w:kern w:val="0"/>
          <w:sz w:val="20"/>
          <w:szCs w:val="20"/>
        </w:rPr>
        <w:t xml:space="preserve"> 投标人所投核心产品具备投标软件制造商针对本项目的授权书原件、软件著作权（复印件加盖原厂公章）、测试报告（复印件加盖原厂公章）、售后服务承诺函原件，全部提供得满分3分，其</w:t>
      </w:r>
      <w:r w:rsidR="00172931">
        <w:rPr>
          <w:rFonts w:ascii="宋体" w:hAnsi="宋体" w:hint="eastAsia"/>
          <w:bCs/>
          <w:color w:val="000000"/>
          <w:kern w:val="0"/>
          <w:sz w:val="20"/>
          <w:szCs w:val="20"/>
        </w:rPr>
        <w:t>中</w:t>
      </w:r>
      <w:r>
        <w:rPr>
          <w:rFonts w:ascii="宋体" w:hAnsi="宋体" w:hint="eastAsia"/>
          <w:bCs/>
          <w:color w:val="000000"/>
          <w:kern w:val="0"/>
          <w:sz w:val="20"/>
          <w:szCs w:val="20"/>
        </w:rPr>
        <w:t>有一项不满足，得0分。</w:t>
      </w:r>
    </w:p>
    <w:p w:rsidR="005F0C67" w:rsidRDefault="004E5C7E">
      <w:pPr>
        <w:spacing w:line="400" w:lineRule="exact"/>
        <w:ind w:firstLineChars="200" w:firstLine="422"/>
        <w:jc w:val="left"/>
        <w:rPr>
          <w:rFonts w:ascii="宋体" w:hAnsi="宋体"/>
          <w:b/>
          <w:kern w:val="0"/>
          <w:szCs w:val="21"/>
        </w:rPr>
      </w:pPr>
      <w:r>
        <w:rPr>
          <w:rFonts w:ascii="宋体" w:hAnsi="宋体" w:hint="eastAsia"/>
          <w:b/>
          <w:kern w:val="0"/>
          <w:szCs w:val="21"/>
        </w:rPr>
        <w:lastRenderedPageBreak/>
        <w:t>4、政策功能分…………………………………………………………………2分</w:t>
      </w:r>
    </w:p>
    <w:p w:rsidR="005F0C67" w:rsidRDefault="004E5C7E">
      <w:pPr>
        <w:spacing w:line="400" w:lineRule="exact"/>
        <w:ind w:firstLineChars="200" w:firstLine="400"/>
        <w:jc w:val="left"/>
        <w:rPr>
          <w:rFonts w:ascii="宋体" w:hAnsi="宋体"/>
          <w:bCs/>
          <w:color w:val="000000"/>
          <w:kern w:val="0"/>
          <w:sz w:val="20"/>
          <w:szCs w:val="20"/>
        </w:rPr>
      </w:pPr>
      <w:r>
        <w:rPr>
          <w:rFonts w:ascii="宋体" w:hAnsi="宋体" w:hint="eastAsia"/>
          <w:bCs/>
          <w:color w:val="000000"/>
          <w:kern w:val="0"/>
          <w:sz w:val="20"/>
          <w:szCs w:val="20"/>
        </w:rPr>
        <w:t>（1）除强制采购节能产品外，其他产品属于财政部《政府采购节能产品清单》内优先采购的产品，根据其所占项目（或分标）比例得1分；非节能产品的不得分；</w:t>
      </w:r>
    </w:p>
    <w:p w:rsidR="005F0C67" w:rsidRDefault="004E5C7E">
      <w:pPr>
        <w:spacing w:line="400" w:lineRule="exact"/>
        <w:ind w:firstLineChars="200" w:firstLine="400"/>
        <w:jc w:val="left"/>
        <w:rPr>
          <w:rFonts w:ascii="宋体" w:hAnsi="宋体"/>
          <w:bCs/>
          <w:color w:val="000000"/>
          <w:kern w:val="0"/>
          <w:sz w:val="20"/>
          <w:szCs w:val="20"/>
        </w:rPr>
      </w:pPr>
      <w:r>
        <w:rPr>
          <w:rFonts w:ascii="宋体" w:hAnsi="宋体" w:hint="eastAsia"/>
          <w:bCs/>
          <w:color w:val="000000"/>
          <w:kern w:val="0"/>
          <w:sz w:val="20"/>
          <w:szCs w:val="20"/>
        </w:rPr>
        <w:t>（2）属于财政部《政府采购环境标志产品清单》内优先采购的产品，根据其所占项目（或分标）比例得1分；非环保产品的不得分；</w:t>
      </w:r>
    </w:p>
    <w:p w:rsidR="005F0C67" w:rsidRDefault="004E5C7E">
      <w:pPr>
        <w:spacing w:beforeLines="50" w:before="120" w:line="400" w:lineRule="exact"/>
        <w:ind w:firstLineChars="200" w:firstLine="422"/>
        <w:jc w:val="left"/>
        <w:rPr>
          <w:rFonts w:ascii="宋体" w:hAnsi="宋体"/>
          <w:b/>
          <w:kern w:val="0"/>
          <w:szCs w:val="21"/>
        </w:rPr>
      </w:pPr>
      <w:r>
        <w:rPr>
          <w:rFonts w:ascii="宋体" w:hAnsi="宋体" w:hint="eastAsia"/>
          <w:b/>
          <w:kern w:val="0"/>
          <w:szCs w:val="21"/>
        </w:rPr>
        <w:t>5、总得分 = 1 + 2 + 3 + 4</w:t>
      </w:r>
    </w:p>
    <w:p w:rsidR="00013621" w:rsidRDefault="00013621">
      <w:pPr>
        <w:spacing w:line="400" w:lineRule="exact"/>
        <w:ind w:firstLine="420"/>
        <w:rPr>
          <w:rFonts w:ascii="宋体" w:hAnsi="宋体"/>
          <w:b/>
          <w:color w:val="000000"/>
          <w:kern w:val="0"/>
          <w:szCs w:val="21"/>
        </w:rPr>
      </w:pPr>
    </w:p>
    <w:p w:rsidR="005F0C67" w:rsidRDefault="00013621">
      <w:pPr>
        <w:spacing w:line="400" w:lineRule="exact"/>
        <w:ind w:firstLine="420"/>
        <w:rPr>
          <w:rFonts w:ascii="宋体" w:hAnsi="宋体"/>
          <w:b/>
          <w:color w:val="000000"/>
          <w:kern w:val="0"/>
          <w:szCs w:val="21"/>
        </w:rPr>
      </w:pPr>
      <w:r>
        <w:rPr>
          <w:rFonts w:ascii="宋体" w:hAnsi="宋体" w:hint="eastAsia"/>
          <w:b/>
          <w:color w:val="000000"/>
          <w:kern w:val="0"/>
          <w:szCs w:val="21"/>
        </w:rPr>
        <w:t>七</w:t>
      </w:r>
      <w:r w:rsidR="004E5C7E">
        <w:rPr>
          <w:rFonts w:ascii="宋体" w:hAnsi="宋体" w:hint="eastAsia"/>
          <w:b/>
          <w:color w:val="000000"/>
          <w:kern w:val="0"/>
          <w:szCs w:val="21"/>
        </w:rPr>
        <w:t>、中标候选人推荐原则</w:t>
      </w:r>
    </w:p>
    <w:p w:rsidR="005F0C67" w:rsidRDefault="004E5C7E">
      <w:pPr>
        <w:spacing w:beforeLines="50" w:before="120" w:afterLines="50" w:after="120" w:line="400" w:lineRule="exact"/>
        <w:rPr>
          <w:rFonts w:ascii="宋体" w:hAnsi="宋体"/>
          <w:b/>
          <w:color w:val="000000"/>
          <w:kern w:val="0"/>
          <w:szCs w:val="21"/>
        </w:rPr>
      </w:pPr>
      <w:r>
        <w:rPr>
          <w:rFonts w:ascii="宋体" w:hAnsi="宋体" w:hint="eastAsia"/>
          <w:b/>
          <w:color w:val="000000"/>
          <w:kern w:val="0"/>
          <w:szCs w:val="21"/>
        </w:rPr>
        <w:t>评标委员会将根据总得分由高到低排列次序并推荐中标候选供应商。得分相同的，以投标报价由低到高顺序排列。得分相同且投标报价相同的并列。投标文件满足招标文件全部实质性要求，且按照评审因素的量化指标评审得分最高的投标人为排名第一的中标候选人。</w:t>
      </w:r>
    </w:p>
    <w:p w:rsidR="005F0C67" w:rsidRDefault="005F0C67"/>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5F0C67">
      <w:pPr>
        <w:pStyle w:val="aff6"/>
        <w:rPr>
          <w:rFonts w:hAnsi="宋体"/>
          <w:sz w:val="44"/>
          <w:szCs w:val="44"/>
        </w:rPr>
      </w:pPr>
    </w:p>
    <w:p w:rsidR="005F0C67" w:rsidRDefault="004E5C7E">
      <w:pPr>
        <w:ind w:firstLineChars="200" w:firstLine="883"/>
        <w:jc w:val="center"/>
        <w:outlineLvl w:val="0"/>
        <w:rPr>
          <w:rFonts w:ascii="宋体"/>
          <w:b/>
          <w:bCs/>
          <w:sz w:val="44"/>
          <w:szCs w:val="44"/>
        </w:rPr>
      </w:pPr>
      <w:bookmarkStart w:id="154" w:name="_Toc496718680"/>
      <w:r>
        <w:rPr>
          <w:rFonts w:ascii="宋体" w:hAnsi="宋体" w:hint="eastAsia"/>
          <w:b/>
          <w:sz w:val="44"/>
          <w:szCs w:val="44"/>
        </w:rPr>
        <w:t>第五章</w:t>
      </w:r>
      <w:r>
        <w:rPr>
          <w:rFonts w:ascii="宋体" w:hAnsi="宋体" w:hint="eastAsia"/>
          <w:b/>
          <w:bCs/>
          <w:sz w:val="44"/>
          <w:szCs w:val="44"/>
        </w:rPr>
        <w:t>合同主要条款格式</w:t>
      </w:r>
      <w:bookmarkEnd w:id="154"/>
    </w:p>
    <w:p w:rsidR="005F0C67" w:rsidRDefault="004E5C7E">
      <w:pPr>
        <w:snapToGrid w:val="0"/>
        <w:spacing w:line="400" w:lineRule="exact"/>
        <w:jc w:val="center"/>
        <w:rPr>
          <w:rFonts w:ascii="宋体"/>
          <w:b/>
          <w:bCs/>
          <w:sz w:val="32"/>
          <w:szCs w:val="32"/>
        </w:rPr>
      </w:pPr>
      <w:r>
        <w:rPr>
          <w:rFonts w:ascii="宋体"/>
          <w:b/>
          <w:bCs/>
          <w:sz w:val="44"/>
          <w:szCs w:val="44"/>
        </w:rPr>
        <w:br w:type="page"/>
      </w:r>
      <w:r>
        <w:rPr>
          <w:rFonts w:ascii="宋体" w:hAnsi="宋体" w:hint="eastAsia"/>
          <w:b/>
          <w:bCs/>
          <w:sz w:val="32"/>
          <w:szCs w:val="32"/>
        </w:rPr>
        <w:lastRenderedPageBreak/>
        <w:t>《广西壮族自治区政府采购合同》</w:t>
      </w:r>
    </w:p>
    <w:p w:rsidR="005F0C67" w:rsidRDefault="005F0C67">
      <w:pPr>
        <w:snapToGrid w:val="0"/>
        <w:ind w:firstLineChars="2900" w:firstLine="6090"/>
        <w:rPr>
          <w:rFonts w:ascii="宋体" w:hAnsi="宋体"/>
          <w:bCs/>
          <w:szCs w:val="21"/>
        </w:rPr>
      </w:pPr>
    </w:p>
    <w:p w:rsidR="005F0C67" w:rsidRDefault="004E5C7E">
      <w:pPr>
        <w:snapToGrid w:val="0"/>
        <w:ind w:firstLineChars="3000" w:firstLine="6300"/>
        <w:rPr>
          <w:rFonts w:ascii="宋体"/>
          <w:bCs/>
          <w:szCs w:val="21"/>
          <w:u w:val="single"/>
        </w:rPr>
      </w:pPr>
      <w:r>
        <w:rPr>
          <w:rFonts w:ascii="宋体" w:hAnsi="宋体" w:hint="eastAsia"/>
          <w:bCs/>
          <w:szCs w:val="21"/>
        </w:rPr>
        <w:t>合同编号：</w:t>
      </w:r>
    </w:p>
    <w:p w:rsidR="005F0C67" w:rsidRDefault="004E5C7E">
      <w:pPr>
        <w:snapToGrid w:val="0"/>
        <w:spacing w:line="380" w:lineRule="exact"/>
        <w:rPr>
          <w:rFonts w:ascii="宋体"/>
          <w:szCs w:val="21"/>
          <w:u w:val="single"/>
        </w:rPr>
      </w:pPr>
      <w:r>
        <w:rPr>
          <w:rFonts w:ascii="宋体" w:hAnsi="宋体" w:hint="eastAsia"/>
          <w:szCs w:val="21"/>
        </w:rPr>
        <w:t>采购单位（甲方）</w:t>
      </w:r>
      <w:r>
        <w:rPr>
          <w:rFonts w:ascii="宋体" w:hAnsi="宋体" w:hint="eastAsia"/>
          <w:spacing w:val="-20"/>
          <w:szCs w:val="21"/>
        </w:rPr>
        <w:t>采购计划号</w:t>
      </w:r>
    </w:p>
    <w:p w:rsidR="005F0C67" w:rsidRDefault="004E5C7E">
      <w:pPr>
        <w:snapToGrid w:val="0"/>
        <w:spacing w:line="380" w:lineRule="exact"/>
        <w:rPr>
          <w:rFonts w:ascii="宋体"/>
          <w:szCs w:val="21"/>
          <w:u w:val="single"/>
        </w:rPr>
      </w:pPr>
      <w:r>
        <w:rPr>
          <w:rFonts w:ascii="宋体" w:hAnsi="宋体" w:hint="eastAsia"/>
          <w:szCs w:val="21"/>
        </w:rPr>
        <w:t>供应商（乙方）</w:t>
      </w:r>
      <w:r>
        <w:rPr>
          <w:rFonts w:ascii="宋体" w:hAnsi="宋体" w:hint="eastAsia"/>
          <w:spacing w:val="-20"/>
          <w:szCs w:val="21"/>
        </w:rPr>
        <w:t>招标编号</w:t>
      </w:r>
    </w:p>
    <w:p w:rsidR="005F0C67" w:rsidRDefault="004E5C7E">
      <w:pPr>
        <w:snapToGrid w:val="0"/>
        <w:spacing w:line="380" w:lineRule="exact"/>
        <w:rPr>
          <w:rFonts w:ascii="宋体"/>
          <w:szCs w:val="21"/>
          <w:u w:val="single"/>
        </w:rPr>
      </w:pPr>
      <w:r>
        <w:rPr>
          <w:rFonts w:ascii="宋体" w:hAnsi="宋体" w:hint="eastAsia"/>
          <w:szCs w:val="21"/>
        </w:rPr>
        <w:t>签订地点签订时间</w:t>
      </w:r>
    </w:p>
    <w:p w:rsidR="005F0C67" w:rsidRDefault="004E5C7E">
      <w:pPr>
        <w:snapToGrid w:val="0"/>
        <w:spacing w:line="380" w:lineRule="exact"/>
        <w:ind w:firstLineChars="200" w:firstLine="420"/>
        <w:rPr>
          <w:rFonts w:ascii="宋体"/>
          <w:szCs w:val="21"/>
        </w:rPr>
      </w:pPr>
      <w:r>
        <w:rPr>
          <w:rFonts w:ascii="宋体" w:hAnsi="宋体" w:hint="eastAsia"/>
          <w:szCs w:val="21"/>
        </w:rPr>
        <w:t>根据《中华人民共和国政府采购法》、《中华人民共和国合同法》等法律、法规规定，按照招投标文件（采购文件）规定条款和中标（成交）供应商承诺，甲乙双方签订本合同。</w:t>
      </w:r>
    </w:p>
    <w:p w:rsidR="005F0C67" w:rsidRDefault="004E5C7E">
      <w:pPr>
        <w:snapToGrid w:val="0"/>
        <w:spacing w:line="380" w:lineRule="exact"/>
        <w:ind w:firstLineChars="200" w:firstLine="422"/>
        <w:rPr>
          <w:rFonts w:ascii="宋体"/>
          <w:b/>
          <w:szCs w:val="21"/>
        </w:rPr>
      </w:pPr>
      <w:r>
        <w:rPr>
          <w:rFonts w:ascii="宋体" w:hAnsi="宋体" w:hint="eastAsia"/>
          <w:b/>
          <w:szCs w:val="21"/>
        </w:rPr>
        <w:t>第一条　合同标的</w:t>
      </w:r>
    </w:p>
    <w:p w:rsidR="005F0C67" w:rsidRDefault="004E5C7E">
      <w:pPr>
        <w:snapToGrid w:val="0"/>
        <w:spacing w:line="380" w:lineRule="exact"/>
        <w:ind w:firstLineChars="200" w:firstLine="420"/>
        <w:rPr>
          <w:rFonts w:ascii="宋体"/>
          <w:szCs w:val="21"/>
        </w:rPr>
      </w:pPr>
      <w:r>
        <w:rPr>
          <w:rFonts w:ascii="宋体" w:hAnsi="宋体"/>
          <w:szCs w:val="21"/>
        </w:rPr>
        <w:t>1</w:t>
      </w:r>
      <w:r>
        <w:rPr>
          <w:rFonts w:ascii="宋体" w:hAnsi="宋体" w:hint="eastAsia"/>
          <w:szCs w:val="21"/>
        </w:rPr>
        <w:t>、供货一览表</w:t>
      </w:r>
    </w:p>
    <w:tbl>
      <w:tblPr>
        <w:tblW w:w="959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3"/>
        <w:gridCol w:w="1292"/>
        <w:gridCol w:w="1109"/>
        <w:gridCol w:w="1292"/>
        <w:gridCol w:w="1267"/>
        <w:gridCol w:w="951"/>
        <w:gridCol w:w="700"/>
        <w:gridCol w:w="992"/>
        <w:gridCol w:w="1245"/>
      </w:tblGrid>
      <w:tr w:rsidR="005F0C67">
        <w:trPr>
          <w:cantSplit/>
          <w:trHeight w:val="502"/>
        </w:trPr>
        <w:tc>
          <w:tcPr>
            <w:tcW w:w="743" w:type="dxa"/>
            <w:vAlign w:val="center"/>
          </w:tcPr>
          <w:p w:rsidR="005F0C67" w:rsidRDefault="004E5C7E">
            <w:pPr>
              <w:snapToGrid w:val="0"/>
              <w:spacing w:line="380" w:lineRule="exact"/>
              <w:jc w:val="center"/>
              <w:rPr>
                <w:rFonts w:ascii="宋体"/>
                <w:szCs w:val="21"/>
              </w:rPr>
            </w:pPr>
            <w:r>
              <w:rPr>
                <w:rFonts w:ascii="宋体" w:hAnsi="宋体" w:hint="eastAsia"/>
                <w:szCs w:val="21"/>
              </w:rPr>
              <w:t>序号</w:t>
            </w:r>
          </w:p>
        </w:tc>
        <w:tc>
          <w:tcPr>
            <w:tcW w:w="1292" w:type="dxa"/>
            <w:vAlign w:val="center"/>
          </w:tcPr>
          <w:p w:rsidR="005F0C67" w:rsidRDefault="004E5C7E">
            <w:pPr>
              <w:snapToGrid w:val="0"/>
              <w:spacing w:line="380" w:lineRule="exact"/>
              <w:jc w:val="center"/>
              <w:rPr>
                <w:rFonts w:ascii="宋体"/>
                <w:szCs w:val="21"/>
              </w:rPr>
            </w:pPr>
            <w:r>
              <w:rPr>
                <w:rFonts w:ascii="宋体" w:hAnsi="宋体" w:hint="eastAsia"/>
                <w:szCs w:val="21"/>
              </w:rPr>
              <w:t>产品名称</w:t>
            </w:r>
          </w:p>
        </w:tc>
        <w:tc>
          <w:tcPr>
            <w:tcW w:w="1109" w:type="dxa"/>
            <w:vAlign w:val="center"/>
          </w:tcPr>
          <w:p w:rsidR="005F0C67" w:rsidRDefault="004E5C7E">
            <w:pPr>
              <w:snapToGrid w:val="0"/>
              <w:spacing w:line="380" w:lineRule="exact"/>
              <w:jc w:val="center"/>
              <w:rPr>
                <w:rFonts w:ascii="宋体"/>
                <w:szCs w:val="21"/>
              </w:rPr>
            </w:pPr>
            <w:r>
              <w:rPr>
                <w:rFonts w:ascii="宋体" w:hAnsi="宋体" w:hint="eastAsia"/>
                <w:szCs w:val="21"/>
              </w:rPr>
              <w:t>商标品牌</w:t>
            </w:r>
          </w:p>
        </w:tc>
        <w:tc>
          <w:tcPr>
            <w:tcW w:w="1292" w:type="dxa"/>
            <w:vAlign w:val="center"/>
          </w:tcPr>
          <w:p w:rsidR="005F0C67" w:rsidRDefault="004E5C7E">
            <w:pPr>
              <w:snapToGrid w:val="0"/>
              <w:spacing w:line="380" w:lineRule="exact"/>
              <w:jc w:val="center"/>
              <w:rPr>
                <w:rFonts w:ascii="宋体"/>
                <w:szCs w:val="21"/>
              </w:rPr>
            </w:pPr>
            <w:r>
              <w:rPr>
                <w:rFonts w:ascii="宋体" w:hAnsi="宋体" w:hint="eastAsia"/>
                <w:szCs w:val="21"/>
              </w:rPr>
              <w:t>规格型号</w:t>
            </w:r>
          </w:p>
        </w:tc>
        <w:tc>
          <w:tcPr>
            <w:tcW w:w="1267" w:type="dxa"/>
            <w:vAlign w:val="center"/>
          </w:tcPr>
          <w:p w:rsidR="005F0C67" w:rsidRDefault="004E5C7E">
            <w:pPr>
              <w:snapToGrid w:val="0"/>
              <w:spacing w:line="380" w:lineRule="exact"/>
              <w:jc w:val="center"/>
              <w:rPr>
                <w:rFonts w:ascii="宋体"/>
                <w:szCs w:val="21"/>
              </w:rPr>
            </w:pPr>
            <w:r>
              <w:rPr>
                <w:rFonts w:ascii="宋体" w:hAnsi="宋体" w:hint="eastAsia"/>
                <w:szCs w:val="21"/>
              </w:rPr>
              <w:t>生产厂家</w:t>
            </w:r>
          </w:p>
        </w:tc>
        <w:tc>
          <w:tcPr>
            <w:tcW w:w="951" w:type="dxa"/>
            <w:vAlign w:val="center"/>
          </w:tcPr>
          <w:p w:rsidR="005F0C67" w:rsidRDefault="004E5C7E">
            <w:pPr>
              <w:snapToGrid w:val="0"/>
              <w:spacing w:line="380" w:lineRule="exact"/>
              <w:jc w:val="center"/>
              <w:rPr>
                <w:rFonts w:ascii="宋体"/>
                <w:szCs w:val="21"/>
              </w:rPr>
            </w:pPr>
            <w:r>
              <w:rPr>
                <w:rFonts w:ascii="宋体" w:hAnsi="宋体" w:hint="eastAsia"/>
                <w:szCs w:val="21"/>
              </w:rPr>
              <w:t>数量</w:t>
            </w:r>
          </w:p>
        </w:tc>
        <w:tc>
          <w:tcPr>
            <w:tcW w:w="700" w:type="dxa"/>
            <w:vAlign w:val="center"/>
          </w:tcPr>
          <w:p w:rsidR="005F0C67" w:rsidRDefault="004E5C7E">
            <w:pPr>
              <w:snapToGrid w:val="0"/>
              <w:spacing w:line="380" w:lineRule="exact"/>
              <w:jc w:val="center"/>
              <w:rPr>
                <w:rFonts w:ascii="宋体"/>
                <w:szCs w:val="21"/>
              </w:rPr>
            </w:pPr>
            <w:r>
              <w:rPr>
                <w:rFonts w:ascii="宋体" w:hAnsi="宋体" w:hint="eastAsia"/>
                <w:szCs w:val="21"/>
              </w:rPr>
              <w:t>单位</w:t>
            </w:r>
          </w:p>
        </w:tc>
        <w:tc>
          <w:tcPr>
            <w:tcW w:w="992" w:type="dxa"/>
            <w:vAlign w:val="center"/>
          </w:tcPr>
          <w:p w:rsidR="005F0C67" w:rsidRDefault="004E5C7E">
            <w:pPr>
              <w:snapToGrid w:val="0"/>
              <w:spacing w:line="380" w:lineRule="exact"/>
              <w:jc w:val="center"/>
              <w:rPr>
                <w:rFonts w:ascii="宋体"/>
                <w:szCs w:val="21"/>
              </w:rPr>
            </w:pPr>
            <w:r>
              <w:rPr>
                <w:rFonts w:ascii="宋体" w:hAnsi="宋体" w:hint="eastAsia"/>
                <w:szCs w:val="21"/>
              </w:rPr>
              <w:t>单价</w:t>
            </w:r>
          </w:p>
          <w:p w:rsidR="005F0C67" w:rsidRDefault="004E5C7E">
            <w:pPr>
              <w:snapToGrid w:val="0"/>
              <w:spacing w:line="380" w:lineRule="exact"/>
              <w:jc w:val="center"/>
              <w:rPr>
                <w:rFonts w:ascii="宋体"/>
                <w:szCs w:val="21"/>
              </w:rPr>
            </w:pPr>
            <w:r>
              <w:rPr>
                <w:rFonts w:ascii="宋体" w:hAnsi="宋体" w:hint="eastAsia"/>
                <w:szCs w:val="21"/>
              </w:rPr>
              <w:t>（元）</w:t>
            </w:r>
          </w:p>
        </w:tc>
        <w:tc>
          <w:tcPr>
            <w:tcW w:w="1245" w:type="dxa"/>
            <w:vAlign w:val="center"/>
          </w:tcPr>
          <w:p w:rsidR="005F0C67" w:rsidRDefault="004E5C7E">
            <w:pPr>
              <w:snapToGrid w:val="0"/>
              <w:spacing w:line="380" w:lineRule="exact"/>
              <w:jc w:val="center"/>
              <w:rPr>
                <w:rFonts w:ascii="宋体"/>
                <w:szCs w:val="21"/>
              </w:rPr>
            </w:pPr>
            <w:r>
              <w:rPr>
                <w:rFonts w:ascii="宋体" w:hAnsi="宋体" w:hint="eastAsia"/>
                <w:szCs w:val="21"/>
              </w:rPr>
              <w:t>金额</w:t>
            </w:r>
          </w:p>
          <w:p w:rsidR="005F0C67" w:rsidRDefault="004E5C7E">
            <w:pPr>
              <w:snapToGrid w:val="0"/>
              <w:spacing w:line="380" w:lineRule="exact"/>
              <w:jc w:val="center"/>
              <w:rPr>
                <w:rFonts w:ascii="宋体"/>
                <w:szCs w:val="21"/>
              </w:rPr>
            </w:pPr>
            <w:r>
              <w:rPr>
                <w:rFonts w:ascii="宋体" w:hAnsi="宋体" w:hint="eastAsia"/>
                <w:szCs w:val="21"/>
              </w:rPr>
              <w:t>（元）</w:t>
            </w:r>
          </w:p>
        </w:tc>
      </w:tr>
      <w:tr w:rsidR="005F0C67">
        <w:trPr>
          <w:cantSplit/>
          <w:trHeight w:val="285"/>
        </w:trPr>
        <w:tc>
          <w:tcPr>
            <w:tcW w:w="743" w:type="dxa"/>
            <w:vAlign w:val="center"/>
          </w:tcPr>
          <w:p w:rsidR="005F0C67" w:rsidRDefault="004E5C7E">
            <w:pPr>
              <w:snapToGrid w:val="0"/>
              <w:spacing w:line="380" w:lineRule="exact"/>
              <w:jc w:val="center"/>
              <w:rPr>
                <w:rFonts w:ascii="宋体"/>
                <w:szCs w:val="21"/>
              </w:rPr>
            </w:pPr>
            <w:r>
              <w:rPr>
                <w:rFonts w:ascii="宋体" w:hAnsi="宋体"/>
                <w:szCs w:val="21"/>
              </w:rPr>
              <w:t>1</w:t>
            </w:r>
          </w:p>
        </w:tc>
        <w:tc>
          <w:tcPr>
            <w:tcW w:w="1292" w:type="dxa"/>
            <w:vAlign w:val="center"/>
          </w:tcPr>
          <w:p w:rsidR="005F0C67" w:rsidRDefault="005F0C67">
            <w:pPr>
              <w:snapToGrid w:val="0"/>
              <w:spacing w:line="380" w:lineRule="exact"/>
              <w:jc w:val="center"/>
              <w:rPr>
                <w:rFonts w:ascii="宋体"/>
                <w:szCs w:val="21"/>
              </w:rPr>
            </w:pPr>
          </w:p>
        </w:tc>
        <w:tc>
          <w:tcPr>
            <w:tcW w:w="1109" w:type="dxa"/>
            <w:vAlign w:val="center"/>
          </w:tcPr>
          <w:p w:rsidR="005F0C67" w:rsidRDefault="005F0C67">
            <w:pPr>
              <w:snapToGrid w:val="0"/>
              <w:spacing w:line="380" w:lineRule="exact"/>
              <w:jc w:val="center"/>
              <w:rPr>
                <w:rFonts w:ascii="宋体"/>
                <w:szCs w:val="21"/>
              </w:rPr>
            </w:pPr>
          </w:p>
        </w:tc>
        <w:tc>
          <w:tcPr>
            <w:tcW w:w="1292" w:type="dxa"/>
            <w:vAlign w:val="center"/>
          </w:tcPr>
          <w:p w:rsidR="005F0C67" w:rsidRDefault="005F0C67">
            <w:pPr>
              <w:snapToGrid w:val="0"/>
              <w:spacing w:line="380" w:lineRule="exact"/>
              <w:jc w:val="center"/>
              <w:rPr>
                <w:rFonts w:ascii="宋体"/>
                <w:szCs w:val="21"/>
              </w:rPr>
            </w:pPr>
          </w:p>
        </w:tc>
        <w:tc>
          <w:tcPr>
            <w:tcW w:w="1267" w:type="dxa"/>
          </w:tcPr>
          <w:p w:rsidR="005F0C67" w:rsidRDefault="005F0C67">
            <w:pPr>
              <w:snapToGrid w:val="0"/>
              <w:spacing w:line="380" w:lineRule="exact"/>
              <w:jc w:val="center"/>
              <w:rPr>
                <w:rFonts w:ascii="宋体"/>
                <w:szCs w:val="21"/>
              </w:rPr>
            </w:pPr>
          </w:p>
        </w:tc>
        <w:tc>
          <w:tcPr>
            <w:tcW w:w="951" w:type="dxa"/>
          </w:tcPr>
          <w:p w:rsidR="005F0C67" w:rsidRDefault="005F0C67">
            <w:pPr>
              <w:snapToGrid w:val="0"/>
              <w:spacing w:line="380" w:lineRule="exact"/>
              <w:jc w:val="center"/>
              <w:rPr>
                <w:rFonts w:ascii="宋体"/>
                <w:szCs w:val="21"/>
              </w:rPr>
            </w:pPr>
          </w:p>
        </w:tc>
        <w:tc>
          <w:tcPr>
            <w:tcW w:w="700" w:type="dxa"/>
          </w:tcPr>
          <w:p w:rsidR="005F0C67" w:rsidRDefault="005F0C67">
            <w:pPr>
              <w:snapToGrid w:val="0"/>
              <w:spacing w:line="380" w:lineRule="exact"/>
              <w:jc w:val="center"/>
              <w:rPr>
                <w:rFonts w:ascii="宋体"/>
                <w:szCs w:val="21"/>
              </w:rPr>
            </w:pPr>
          </w:p>
        </w:tc>
        <w:tc>
          <w:tcPr>
            <w:tcW w:w="992" w:type="dxa"/>
            <w:vAlign w:val="center"/>
          </w:tcPr>
          <w:p w:rsidR="005F0C67" w:rsidRDefault="005F0C67">
            <w:pPr>
              <w:snapToGrid w:val="0"/>
              <w:spacing w:line="380" w:lineRule="exact"/>
              <w:jc w:val="center"/>
              <w:rPr>
                <w:rFonts w:ascii="宋体"/>
                <w:szCs w:val="21"/>
              </w:rPr>
            </w:pPr>
          </w:p>
        </w:tc>
        <w:tc>
          <w:tcPr>
            <w:tcW w:w="1245" w:type="dxa"/>
            <w:vAlign w:val="center"/>
          </w:tcPr>
          <w:p w:rsidR="005F0C67" w:rsidRDefault="005F0C67">
            <w:pPr>
              <w:snapToGrid w:val="0"/>
              <w:spacing w:line="380" w:lineRule="exact"/>
              <w:jc w:val="center"/>
              <w:rPr>
                <w:rFonts w:ascii="宋体"/>
                <w:szCs w:val="21"/>
              </w:rPr>
            </w:pPr>
          </w:p>
        </w:tc>
      </w:tr>
      <w:tr w:rsidR="005F0C67">
        <w:trPr>
          <w:cantSplit/>
          <w:trHeight w:val="285"/>
        </w:trPr>
        <w:tc>
          <w:tcPr>
            <w:tcW w:w="743" w:type="dxa"/>
            <w:vAlign w:val="center"/>
          </w:tcPr>
          <w:p w:rsidR="005F0C67" w:rsidRDefault="004E5C7E">
            <w:pPr>
              <w:snapToGrid w:val="0"/>
              <w:spacing w:line="380" w:lineRule="exact"/>
              <w:jc w:val="center"/>
              <w:rPr>
                <w:rFonts w:ascii="宋体"/>
                <w:szCs w:val="21"/>
              </w:rPr>
            </w:pPr>
            <w:r>
              <w:rPr>
                <w:rFonts w:ascii="宋体" w:hAnsi="宋体"/>
                <w:szCs w:val="21"/>
              </w:rPr>
              <w:t>2</w:t>
            </w:r>
          </w:p>
        </w:tc>
        <w:tc>
          <w:tcPr>
            <w:tcW w:w="1292" w:type="dxa"/>
            <w:vAlign w:val="center"/>
          </w:tcPr>
          <w:p w:rsidR="005F0C67" w:rsidRDefault="005F0C67">
            <w:pPr>
              <w:snapToGrid w:val="0"/>
              <w:spacing w:line="380" w:lineRule="exact"/>
              <w:jc w:val="center"/>
              <w:rPr>
                <w:rFonts w:ascii="宋体"/>
                <w:szCs w:val="21"/>
              </w:rPr>
            </w:pPr>
          </w:p>
        </w:tc>
        <w:tc>
          <w:tcPr>
            <w:tcW w:w="1109" w:type="dxa"/>
            <w:vAlign w:val="center"/>
          </w:tcPr>
          <w:p w:rsidR="005F0C67" w:rsidRDefault="005F0C67">
            <w:pPr>
              <w:snapToGrid w:val="0"/>
              <w:spacing w:line="380" w:lineRule="exact"/>
              <w:jc w:val="center"/>
              <w:rPr>
                <w:rFonts w:ascii="宋体"/>
                <w:szCs w:val="21"/>
              </w:rPr>
            </w:pPr>
          </w:p>
        </w:tc>
        <w:tc>
          <w:tcPr>
            <w:tcW w:w="1292" w:type="dxa"/>
            <w:vAlign w:val="center"/>
          </w:tcPr>
          <w:p w:rsidR="005F0C67" w:rsidRDefault="005F0C67">
            <w:pPr>
              <w:snapToGrid w:val="0"/>
              <w:spacing w:line="380" w:lineRule="exact"/>
              <w:jc w:val="center"/>
              <w:rPr>
                <w:rFonts w:ascii="宋体"/>
                <w:szCs w:val="21"/>
              </w:rPr>
            </w:pPr>
          </w:p>
        </w:tc>
        <w:tc>
          <w:tcPr>
            <w:tcW w:w="1267" w:type="dxa"/>
          </w:tcPr>
          <w:p w:rsidR="005F0C67" w:rsidRDefault="005F0C67">
            <w:pPr>
              <w:snapToGrid w:val="0"/>
              <w:spacing w:line="380" w:lineRule="exact"/>
              <w:jc w:val="center"/>
              <w:rPr>
                <w:rFonts w:ascii="宋体"/>
                <w:szCs w:val="21"/>
              </w:rPr>
            </w:pPr>
          </w:p>
        </w:tc>
        <w:tc>
          <w:tcPr>
            <w:tcW w:w="951" w:type="dxa"/>
          </w:tcPr>
          <w:p w:rsidR="005F0C67" w:rsidRDefault="005F0C67">
            <w:pPr>
              <w:snapToGrid w:val="0"/>
              <w:spacing w:line="380" w:lineRule="exact"/>
              <w:jc w:val="center"/>
              <w:rPr>
                <w:rFonts w:ascii="宋体"/>
                <w:szCs w:val="21"/>
              </w:rPr>
            </w:pPr>
          </w:p>
        </w:tc>
        <w:tc>
          <w:tcPr>
            <w:tcW w:w="700" w:type="dxa"/>
          </w:tcPr>
          <w:p w:rsidR="005F0C67" w:rsidRDefault="005F0C67">
            <w:pPr>
              <w:snapToGrid w:val="0"/>
              <w:spacing w:line="380" w:lineRule="exact"/>
              <w:jc w:val="center"/>
              <w:rPr>
                <w:rFonts w:ascii="宋体"/>
                <w:szCs w:val="21"/>
              </w:rPr>
            </w:pPr>
          </w:p>
        </w:tc>
        <w:tc>
          <w:tcPr>
            <w:tcW w:w="992" w:type="dxa"/>
            <w:vAlign w:val="center"/>
          </w:tcPr>
          <w:p w:rsidR="005F0C67" w:rsidRDefault="005F0C67">
            <w:pPr>
              <w:snapToGrid w:val="0"/>
              <w:spacing w:line="380" w:lineRule="exact"/>
              <w:jc w:val="center"/>
              <w:rPr>
                <w:rFonts w:ascii="宋体"/>
                <w:szCs w:val="21"/>
              </w:rPr>
            </w:pPr>
          </w:p>
        </w:tc>
        <w:tc>
          <w:tcPr>
            <w:tcW w:w="1245" w:type="dxa"/>
            <w:vAlign w:val="center"/>
          </w:tcPr>
          <w:p w:rsidR="005F0C67" w:rsidRDefault="005F0C67">
            <w:pPr>
              <w:snapToGrid w:val="0"/>
              <w:spacing w:line="380" w:lineRule="exact"/>
              <w:jc w:val="center"/>
              <w:rPr>
                <w:rFonts w:ascii="宋体"/>
                <w:szCs w:val="21"/>
              </w:rPr>
            </w:pPr>
          </w:p>
        </w:tc>
      </w:tr>
      <w:tr w:rsidR="005F0C67">
        <w:trPr>
          <w:cantSplit/>
          <w:trHeight w:val="285"/>
        </w:trPr>
        <w:tc>
          <w:tcPr>
            <w:tcW w:w="743" w:type="dxa"/>
            <w:vAlign w:val="center"/>
          </w:tcPr>
          <w:p w:rsidR="005F0C67" w:rsidRDefault="004E5C7E">
            <w:pPr>
              <w:snapToGrid w:val="0"/>
              <w:spacing w:line="380" w:lineRule="exact"/>
              <w:jc w:val="center"/>
              <w:rPr>
                <w:rFonts w:ascii="宋体"/>
                <w:szCs w:val="21"/>
              </w:rPr>
            </w:pPr>
            <w:r>
              <w:rPr>
                <w:rFonts w:ascii="宋体" w:hAnsi="宋体"/>
                <w:szCs w:val="21"/>
              </w:rPr>
              <w:t>3</w:t>
            </w:r>
          </w:p>
        </w:tc>
        <w:tc>
          <w:tcPr>
            <w:tcW w:w="1292" w:type="dxa"/>
            <w:vAlign w:val="center"/>
          </w:tcPr>
          <w:p w:rsidR="005F0C67" w:rsidRDefault="005F0C67">
            <w:pPr>
              <w:snapToGrid w:val="0"/>
              <w:spacing w:line="380" w:lineRule="exact"/>
              <w:jc w:val="center"/>
              <w:rPr>
                <w:rFonts w:ascii="宋体"/>
                <w:szCs w:val="21"/>
              </w:rPr>
            </w:pPr>
          </w:p>
        </w:tc>
        <w:tc>
          <w:tcPr>
            <w:tcW w:w="1109" w:type="dxa"/>
            <w:vAlign w:val="center"/>
          </w:tcPr>
          <w:p w:rsidR="005F0C67" w:rsidRDefault="005F0C67">
            <w:pPr>
              <w:snapToGrid w:val="0"/>
              <w:spacing w:line="380" w:lineRule="exact"/>
              <w:jc w:val="center"/>
              <w:rPr>
                <w:rFonts w:ascii="宋体"/>
                <w:szCs w:val="21"/>
              </w:rPr>
            </w:pPr>
          </w:p>
        </w:tc>
        <w:tc>
          <w:tcPr>
            <w:tcW w:w="1292" w:type="dxa"/>
            <w:vAlign w:val="center"/>
          </w:tcPr>
          <w:p w:rsidR="005F0C67" w:rsidRDefault="005F0C67">
            <w:pPr>
              <w:snapToGrid w:val="0"/>
              <w:spacing w:line="380" w:lineRule="exact"/>
              <w:jc w:val="center"/>
              <w:rPr>
                <w:rFonts w:ascii="宋体"/>
                <w:szCs w:val="21"/>
              </w:rPr>
            </w:pPr>
          </w:p>
        </w:tc>
        <w:tc>
          <w:tcPr>
            <w:tcW w:w="1267" w:type="dxa"/>
          </w:tcPr>
          <w:p w:rsidR="005F0C67" w:rsidRDefault="005F0C67">
            <w:pPr>
              <w:snapToGrid w:val="0"/>
              <w:spacing w:line="380" w:lineRule="exact"/>
              <w:jc w:val="center"/>
              <w:rPr>
                <w:rFonts w:ascii="宋体"/>
                <w:szCs w:val="21"/>
              </w:rPr>
            </w:pPr>
          </w:p>
        </w:tc>
        <w:tc>
          <w:tcPr>
            <w:tcW w:w="951" w:type="dxa"/>
          </w:tcPr>
          <w:p w:rsidR="005F0C67" w:rsidRDefault="005F0C67">
            <w:pPr>
              <w:snapToGrid w:val="0"/>
              <w:spacing w:line="380" w:lineRule="exact"/>
              <w:jc w:val="center"/>
              <w:rPr>
                <w:rFonts w:ascii="宋体"/>
                <w:szCs w:val="21"/>
              </w:rPr>
            </w:pPr>
          </w:p>
        </w:tc>
        <w:tc>
          <w:tcPr>
            <w:tcW w:w="700" w:type="dxa"/>
          </w:tcPr>
          <w:p w:rsidR="005F0C67" w:rsidRDefault="005F0C67">
            <w:pPr>
              <w:snapToGrid w:val="0"/>
              <w:spacing w:line="380" w:lineRule="exact"/>
              <w:jc w:val="center"/>
              <w:rPr>
                <w:rFonts w:ascii="宋体"/>
                <w:szCs w:val="21"/>
              </w:rPr>
            </w:pPr>
          </w:p>
        </w:tc>
        <w:tc>
          <w:tcPr>
            <w:tcW w:w="992" w:type="dxa"/>
            <w:vAlign w:val="center"/>
          </w:tcPr>
          <w:p w:rsidR="005F0C67" w:rsidRDefault="005F0C67">
            <w:pPr>
              <w:snapToGrid w:val="0"/>
              <w:spacing w:line="380" w:lineRule="exact"/>
              <w:jc w:val="center"/>
              <w:rPr>
                <w:rFonts w:ascii="宋体"/>
                <w:szCs w:val="21"/>
              </w:rPr>
            </w:pPr>
          </w:p>
        </w:tc>
        <w:tc>
          <w:tcPr>
            <w:tcW w:w="1245" w:type="dxa"/>
            <w:vAlign w:val="center"/>
          </w:tcPr>
          <w:p w:rsidR="005F0C67" w:rsidRDefault="005F0C67">
            <w:pPr>
              <w:snapToGrid w:val="0"/>
              <w:spacing w:line="380" w:lineRule="exact"/>
              <w:jc w:val="center"/>
              <w:rPr>
                <w:rFonts w:ascii="宋体"/>
                <w:szCs w:val="21"/>
              </w:rPr>
            </w:pPr>
          </w:p>
        </w:tc>
      </w:tr>
      <w:tr w:rsidR="005F0C67">
        <w:trPr>
          <w:cantSplit/>
          <w:trHeight w:val="285"/>
        </w:trPr>
        <w:tc>
          <w:tcPr>
            <w:tcW w:w="9591" w:type="dxa"/>
            <w:gridSpan w:val="9"/>
            <w:vAlign w:val="center"/>
          </w:tcPr>
          <w:p w:rsidR="005F0C67" w:rsidRDefault="004E5C7E">
            <w:pPr>
              <w:snapToGrid w:val="0"/>
              <w:spacing w:line="380" w:lineRule="exact"/>
              <w:rPr>
                <w:rFonts w:ascii="宋体"/>
                <w:szCs w:val="21"/>
              </w:rPr>
            </w:pPr>
            <w:r>
              <w:rPr>
                <w:rFonts w:ascii="宋体" w:hAnsi="宋体" w:hint="eastAsia"/>
                <w:szCs w:val="21"/>
              </w:rPr>
              <w:t>人民币合计金额（大写）（小写）</w:t>
            </w:r>
          </w:p>
        </w:tc>
      </w:tr>
    </w:tbl>
    <w:p w:rsidR="005F0C67" w:rsidRDefault="004E5C7E">
      <w:pPr>
        <w:snapToGrid w:val="0"/>
        <w:spacing w:line="380" w:lineRule="exact"/>
        <w:ind w:firstLineChars="200" w:firstLine="420"/>
        <w:rPr>
          <w:rFonts w:ascii="宋体"/>
          <w:szCs w:val="21"/>
        </w:rPr>
      </w:pPr>
      <w:r>
        <w:rPr>
          <w:rFonts w:ascii="宋体" w:hAnsi="宋体"/>
          <w:szCs w:val="21"/>
        </w:rPr>
        <w:t>2</w:t>
      </w:r>
      <w:r>
        <w:rPr>
          <w:rFonts w:ascii="宋体" w:hAnsi="宋体" w:hint="eastAsia"/>
          <w:szCs w:val="21"/>
        </w:rPr>
        <w:t>、合同合计金额包括货物价款，备件、专用工具、安装、调试、检验、技术培训及技术资料和包装、运输等全部费用。如招投标文件对其另有规定的，从其规定。</w:t>
      </w:r>
    </w:p>
    <w:p w:rsidR="005F0C67" w:rsidRDefault="004E5C7E">
      <w:pPr>
        <w:snapToGrid w:val="0"/>
        <w:spacing w:line="380" w:lineRule="exact"/>
        <w:ind w:firstLineChars="200" w:firstLine="422"/>
        <w:rPr>
          <w:rFonts w:ascii="宋体"/>
          <w:szCs w:val="21"/>
        </w:rPr>
      </w:pPr>
      <w:r>
        <w:rPr>
          <w:rFonts w:ascii="宋体" w:hAnsi="宋体" w:hint="eastAsia"/>
          <w:b/>
          <w:szCs w:val="21"/>
        </w:rPr>
        <w:t>第二条</w:t>
      </w:r>
      <w:r>
        <w:rPr>
          <w:rFonts w:ascii="宋体" w:hAnsi="宋体" w:hint="eastAsia"/>
          <w:szCs w:val="21"/>
        </w:rPr>
        <w:t xml:space="preserve">　质量保证</w:t>
      </w:r>
    </w:p>
    <w:p w:rsidR="005F0C67" w:rsidRDefault="004E5C7E">
      <w:pPr>
        <w:snapToGrid w:val="0"/>
        <w:spacing w:line="380" w:lineRule="exact"/>
        <w:ind w:firstLineChars="200" w:firstLine="420"/>
        <w:rPr>
          <w:rFonts w:ascii="宋体"/>
          <w:szCs w:val="21"/>
        </w:rPr>
      </w:pPr>
      <w:r>
        <w:rPr>
          <w:rFonts w:ascii="宋体" w:hAnsi="宋体"/>
          <w:szCs w:val="21"/>
        </w:rPr>
        <w:t>1</w:t>
      </w:r>
      <w:r>
        <w:rPr>
          <w:rFonts w:ascii="宋体" w:hAnsi="宋体" w:hint="eastAsia"/>
          <w:szCs w:val="21"/>
        </w:rPr>
        <w:t>、乙方所提供的货物型号、技术规格、技术参数等质量必须与招投标文件和承诺相一致。乙方提供的节能和环保产品必须是列入政府采购清单的产品。</w:t>
      </w:r>
    </w:p>
    <w:p w:rsidR="005F0C67" w:rsidRDefault="004E5C7E">
      <w:pPr>
        <w:snapToGrid w:val="0"/>
        <w:spacing w:line="380" w:lineRule="exact"/>
        <w:ind w:firstLineChars="200" w:firstLine="420"/>
        <w:rPr>
          <w:rFonts w:ascii="宋体"/>
          <w:szCs w:val="21"/>
        </w:rPr>
      </w:pPr>
      <w:r>
        <w:rPr>
          <w:rFonts w:ascii="宋体" w:hAnsi="宋体"/>
          <w:szCs w:val="21"/>
        </w:rPr>
        <w:t>2</w:t>
      </w:r>
      <w:r>
        <w:rPr>
          <w:rFonts w:ascii="宋体" w:hAnsi="宋体" w:hint="eastAsia"/>
          <w:szCs w:val="21"/>
        </w:rPr>
        <w:t>、乙方所提供的货物必须是全新、未使用的原装产品，且在正常安装、使用和保养条件下，其使用寿命期内各项指标均达到质量要求。</w:t>
      </w:r>
    </w:p>
    <w:p w:rsidR="005F0C67" w:rsidRDefault="004E5C7E">
      <w:pPr>
        <w:snapToGrid w:val="0"/>
        <w:spacing w:line="380" w:lineRule="exact"/>
        <w:ind w:firstLineChars="200" w:firstLine="422"/>
        <w:rPr>
          <w:rFonts w:ascii="宋体"/>
          <w:szCs w:val="21"/>
        </w:rPr>
      </w:pPr>
      <w:r>
        <w:rPr>
          <w:rFonts w:ascii="宋体" w:hAnsi="宋体" w:hint="eastAsia"/>
          <w:b/>
          <w:szCs w:val="21"/>
        </w:rPr>
        <w:t>第三条</w:t>
      </w:r>
      <w:r>
        <w:rPr>
          <w:rFonts w:ascii="宋体" w:hAnsi="宋体" w:hint="eastAsia"/>
          <w:szCs w:val="21"/>
        </w:rPr>
        <w:t xml:space="preserve">　权力保证</w:t>
      </w:r>
    </w:p>
    <w:p w:rsidR="005F0C67" w:rsidRDefault="004E5C7E">
      <w:pPr>
        <w:snapToGrid w:val="0"/>
        <w:spacing w:line="380" w:lineRule="exact"/>
        <w:ind w:firstLineChars="200" w:firstLine="420"/>
        <w:rPr>
          <w:rFonts w:ascii="宋体"/>
          <w:szCs w:val="21"/>
        </w:rPr>
      </w:pPr>
      <w:r>
        <w:rPr>
          <w:rFonts w:ascii="宋体" w:hAnsi="宋体" w:hint="eastAsia"/>
          <w:szCs w:val="21"/>
        </w:rPr>
        <w:t>乙方应保证所提供货物在使用时不会侵犯任何第三方的专利权、商标权、工业设计权或其他权利。</w:t>
      </w:r>
    </w:p>
    <w:p w:rsidR="005F0C67" w:rsidRDefault="004E5C7E">
      <w:pPr>
        <w:snapToGrid w:val="0"/>
        <w:spacing w:line="380" w:lineRule="exact"/>
        <w:ind w:firstLineChars="200" w:firstLine="420"/>
        <w:rPr>
          <w:rFonts w:ascii="宋体"/>
          <w:szCs w:val="21"/>
        </w:rPr>
      </w:pPr>
      <w:r>
        <w:rPr>
          <w:rFonts w:ascii="宋体" w:hAnsi="宋体" w:hint="eastAsia"/>
          <w:szCs w:val="21"/>
        </w:rPr>
        <w:t>乙方应按招标文件规定的时间向甲方提供使用货物的有关技术资料。</w:t>
      </w:r>
    </w:p>
    <w:p w:rsidR="005F0C67" w:rsidRDefault="004E5C7E">
      <w:pPr>
        <w:snapToGrid w:val="0"/>
        <w:spacing w:line="380" w:lineRule="exact"/>
        <w:ind w:firstLineChars="200" w:firstLine="420"/>
        <w:rPr>
          <w:rFonts w:ascii="宋体"/>
          <w:szCs w:val="21"/>
        </w:rPr>
      </w:pPr>
      <w:r>
        <w:rPr>
          <w:rFonts w:ascii="宋体" w:hAnsi="宋体" w:hint="eastAsia"/>
          <w:szCs w:val="21"/>
        </w:rPr>
        <w:t>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rsidR="005F0C67" w:rsidRDefault="004E5C7E">
      <w:pPr>
        <w:snapToGrid w:val="0"/>
        <w:spacing w:line="380" w:lineRule="exact"/>
        <w:ind w:firstLineChars="200" w:firstLine="420"/>
        <w:rPr>
          <w:rFonts w:ascii="宋体"/>
          <w:szCs w:val="21"/>
        </w:rPr>
      </w:pPr>
      <w:r>
        <w:rPr>
          <w:rFonts w:ascii="宋体" w:hAnsi="宋体" w:hint="eastAsia"/>
          <w:szCs w:val="21"/>
        </w:rPr>
        <w:t>乙方保证所交付的货物的所有权完全属于乙方且无任何抵押、质押、查封等产权瑕疵。</w:t>
      </w:r>
    </w:p>
    <w:p w:rsidR="005F0C67" w:rsidRDefault="004E5C7E">
      <w:pPr>
        <w:snapToGrid w:val="0"/>
        <w:spacing w:line="380" w:lineRule="exact"/>
        <w:ind w:firstLineChars="200" w:firstLine="422"/>
        <w:rPr>
          <w:rFonts w:ascii="宋体"/>
          <w:szCs w:val="21"/>
        </w:rPr>
      </w:pPr>
      <w:r>
        <w:rPr>
          <w:rFonts w:ascii="宋体" w:hAnsi="宋体" w:hint="eastAsia"/>
          <w:b/>
          <w:szCs w:val="21"/>
        </w:rPr>
        <w:t>第四条</w:t>
      </w:r>
      <w:r>
        <w:rPr>
          <w:rFonts w:ascii="宋体" w:hAnsi="宋体" w:hint="eastAsia"/>
          <w:szCs w:val="21"/>
        </w:rPr>
        <w:t xml:space="preserve">　包装和运输</w:t>
      </w:r>
    </w:p>
    <w:p w:rsidR="005F0C67" w:rsidRDefault="004E5C7E">
      <w:pPr>
        <w:snapToGrid w:val="0"/>
        <w:spacing w:line="380" w:lineRule="exact"/>
        <w:ind w:firstLineChars="200" w:firstLine="420"/>
        <w:rPr>
          <w:rFonts w:ascii="宋体"/>
          <w:szCs w:val="21"/>
        </w:rPr>
      </w:pPr>
      <w:r>
        <w:rPr>
          <w:rFonts w:ascii="宋体" w:hAnsi="宋体"/>
          <w:szCs w:val="21"/>
        </w:rPr>
        <w:t>1</w:t>
      </w:r>
      <w:r>
        <w:rPr>
          <w:rFonts w:ascii="宋体" w:hAnsi="宋体" w:hint="eastAsia"/>
          <w:szCs w:val="21"/>
        </w:rPr>
        <w:t>、乙方提供的货物均应按招投标文件要求的包装材料、包装标准、包装方式进行包装，每一包装单元内应附详细的装箱单和质量合格证。</w:t>
      </w:r>
    </w:p>
    <w:p w:rsidR="005F0C67" w:rsidRDefault="004E5C7E">
      <w:pPr>
        <w:snapToGrid w:val="0"/>
        <w:spacing w:line="380" w:lineRule="exact"/>
        <w:ind w:firstLineChars="200" w:firstLine="420"/>
        <w:rPr>
          <w:rFonts w:ascii="宋体"/>
          <w:szCs w:val="21"/>
        </w:rPr>
      </w:pPr>
      <w:r>
        <w:rPr>
          <w:rFonts w:ascii="宋体" w:hAnsi="宋体"/>
          <w:szCs w:val="21"/>
        </w:rPr>
        <w:t>2</w:t>
      </w:r>
      <w:r>
        <w:rPr>
          <w:rFonts w:ascii="宋体" w:hAnsi="宋体" w:hint="eastAsia"/>
          <w:szCs w:val="21"/>
        </w:rPr>
        <w:t>、货物的运输方式：不限。</w:t>
      </w:r>
    </w:p>
    <w:p w:rsidR="005F0C67" w:rsidRDefault="004E5C7E">
      <w:pPr>
        <w:snapToGrid w:val="0"/>
        <w:spacing w:line="380" w:lineRule="exact"/>
        <w:ind w:firstLineChars="200" w:firstLine="420"/>
        <w:rPr>
          <w:rFonts w:ascii="宋体"/>
          <w:szCs w:val="21"/>
        </w:rPr>
      </w:pPr>
      <w:r>
        <w:rPr>
          <w:rFonts w:ascii="宋体" w:hAnsi="宋体"/>
          <w:szCs w:val="21"/>
        </w:rPr>
        <w:t>3</w:t>
      </w:r>
      <w:r>
        <w:rPr>
          <w:rFonts w:ascii="宋体" w:hAnsi="宋体" w:hint="eastAsia"/>
          <w:szCs w:val="21"/>
        </w:rPr>
        <w:t>、乙方负责货物运输，货物运输合理损耗及计算方法：本合同交付货物不接受损耗。</w:t>
      </w:r>
    </w:p>
    <w:p w:rsidR="005F0C67" w:rsidRDefault="004E5C7E">
      <w:pPr>
        <w:snapToGrid w:val="0"/>
        <w:spacing w:line="380" w:lineRule="exact"/>
        <w:ind w:firstLineChars="200" w:firstLine="422"/>
        <w:rPr>
          <w:rFonts w:ascii="宋体"/>
          <w:szCs w:val="21"/>
        </w:rPr>
      </w:pPr>
      <w:r>
        <w:rPr>
          <w:rFonts w:ascii="宋体" w:hAnsi="宋体" w:hint="eastAsia"/>
          <w:b/>
          <w:szCs w:val="21"/>
        </w:rPr>
        <w:t>第五条</w:t>
      </w:r>
      <w:r>
        <w:rPr>
          <w:rFonts w:ascii="宋体" w:hAnsi="宋体" w:hint="eastAsia"/>
          <w:szCs w:val="21"/>
        </w:rPr>
        <w:t xml:space="preserve">　交付和验收</w:t>
      </w:r>
    </w:p>
    <w:p w:rsidR="005F0C67" w:rsidRDefault="004E5C7E">
      <w:pPr>
        <w:snapToGrid w:val="0"/>
        <w:spacing w:line="380" w:lineRule="exact"/>
        <w:ind w:firstLineChars="200" w:firstLine="420"/>
        <w:rPr>
          <w:rFonts w:ascii="宋体"/>
          <w:szCs w:val="21"/>
        </w:rPr>
      </w:pPr>
      <w:r>
        <w:rPr>
          <w:rFonts w:ascii="宋体" w:hAnsi="宋体"/>
          <w:szCs w:val="21"/>
        </w:rPr>
        <w:t>1</w:t>
      </w:r>
      <w:r>
        <w:rPr>
          <w:rFonts w:ascii="宋体" w:hAnsi="宋体" w:hint="eastAsia"/>
          <w:szCs w:val="21"/>
        </w:rPr>
        <w:t>、交货时间：</w:t>
      </w:r>
      <w:r>
        <w:rPr>
          <w:rFonts w:ascii="宋体" w:hAnsi="宋体" w:hint="eastAsia"/>
          <w:szCs w:val="21"/>
          <w:u w:val="single"/>
        </w:rPr>
        <w:t xml:space="preserve">             。</w:t>
      </w:r>
    </w:p>
    <w:p w:rsidR="005F0C67" w:rsidRDefault="004E5C7E">
      <w:pPr>
        <w:spacing w:line="380" w:lineRule="exact"/>
        <w:ind w:firstLineChars="200" w:firstLine="420"/>
        <w:rPr>
          <w:rFonts w:ascii="宋体"/>
          <w:szCs w:val="21"/>
        </w:rPr>
      </w:pPr>
      <w:r>
        <w:rPr>
          <w:rFonts w:ascii="宋体" w:hAnsi="宋体" w:hint="eastAsia"/>
          <w:szCs w:val="21"/>
        </w:rPr>
        <w:t>交货地点：</w:t>
      </w:r>
      <w:r>
        <w:rPr>
          <w:rFonts w:ascii="宋体" w:hAnsi="宋体" w:hint="eastAsia"/>
          <w:szCs w:val="21"/>
          <w:u w:val="single"/>
        </w:rPr>
        <w:t xml:space="preserve">            。</w:t>
      </w:r>
    </w:p>
    <w:p w:rsidR="005F0C67" w:rsidRDefault="004E5C7E">
      <w:pPr>
        <w:snapToGrid w:val="0"/>
        <w:spacing w:line="380" w:lineRule="exact"/>
        <w:ind w:firstLineChars="200" w:firstLine="420"/>
        <w:rPr>
          <w:rFonts w:ascii="宋体"/>
          <w:szCs w:val="21"/>
        </w:rPr>
      </w:pPr>
      <w:r>
        <w:rPr>
          <w:rFonts w:ascii="宋体" w:hAnsi="宋体"/>
          <w:szCs w:val="21"/>
        </w:rPr>
        <w:lastRenderedPageBreak/>
        <w:t>2</w:t>
      </w:r>
      <w:r>
        <w:rPr>
          <w:rFonts w:ascii="宋体" w:hAnsi="宋体" w:hint="eastAsia"/>
          <w:szCs w:val="21"/>
        </w:rPr>
        <w:t>、乙方提供不符合招投标文件和本合同规定的货物，甲方有权拒绝接受。</w:t>
      </w:r>
    </w:p>
    <w:p w:rsidR="005F0C67" w:rsidRDefault="004E5C7E">
      <w:pPr>
        <w:snapToGrid w:val="0"/>
        <w:spacing w:line="380" w:lineRule="exact"/>
        <w:ind w:firstLineChars="200" w:firstLine="420"/>
        <w:rPr>
          <w:rFonts w:ascii="宋体"/>
          <w:szCs w:val="21"/>
        </w:rPr>
      </w:pPr>
      <w:r>
        <w:rPr>
          <w:rFonts w:ascii="宋体" w:hAnsi="宋体"/>
          <w:szCs w:val="21"/>
        </w:rPr>
        <w:t>3</w:t>
      </w:r>
      <w:r>
        <w:rPr>
          <w:rFonts w:ascii="宋体" w:hAnsi="宋体" w:hint="eastAsia"/>
          <w:szCs w:val="21"/>
        </w:rPr>
        <w:t>、乙方应将所提供货物的装箱清单、用户手册、原厂保修卡、随机资料、工具和备品、备件等交付给甲方，如有缺失应及时补齐，否则视为逾期交货。</w:t>
      </w:r>
    </w:p>
    <w:p w:rsidR="005F0C67" w:rsidRDefault="004E5C7E">
      <w:pPr>
        <w:snapToGrid w:val="0"/>
        <w:spacing w:line="380" w:lineRule="exact"/>
        <w:ind w:firstLineChars="200" w:firstLine="420"/>
        <w:rPr>
          <w:rFonts w:ascii="宋体"/>
          <w:szCs w:val="21"/>
        </w:rPr>
      </w:pPr>
      <w:r>
        <w:rPr>
          <w:rFonts w:ascii="宋体" w:hAnsi="宋体"/>
          <w:szCs w:val="21"/>
        </w:rPr>
        <w:t>4</w:t>
      </w:r>
      <w:r>
        <w:rPr>
          <w:rFonts w:ascii="宋体" w:hAnsi="宋体" w:hint="eastAsia"/>
          <w:szCs w:val="21"/>
        </w:rPr>
        <w:t>、甲方应当在到货（安装、调试完）后七个工作日内进行验收，逾期不验收的，乙方可视同验收合格。验收合格后由甲乙双方签署货物验收单并加盖采购单位公章，甲乙双方各执一份。</w:t>
      </w:r>
    </w:p>
    <w:p w:rsidR="005F0C67" w:rsidRDefault="004E5C7E">
      <w:pPr>
        <w:snapToGrid w:val="0"/>
        <w:spacing w:line="380" w:lineRule="exact"/>
        <w:ind w:firstLineChars="200" w:firstLine="420"/>
        <w:rPr>
          <w:rFonts w:ascii="宋体"/>
          <w:szCs w:val="21"/>
        </w:rPr>
      </w:pPr>
      <w:r>
        <w:rPr>
          <w:rFonts w:ascii="宋体" w:hAnsi="宋体"/>
          <w:szCs w:val="21"/>
        </w:rPr>
        <w:t>5</w:t>
      </w:r>
      <w:r>
        <w:rPr>
          <w:rFonts w:ascii="宋体" w:hAnsi="宋体" w:hint="eastAsia"/>
          <w:szCs w:val="21"/>
        </w:rPr>
        <w:t>、采购人委托采购代理机构组织的验收项目，其验收时间以该项目验收方案确定的验收时间为准，验收结果以该项目验收报告结论为准。在验收过程中发现乙方有违约问题，可暂缓资金结算，待违约问题解决后，方可办理资金结算事宜。</w:t>
      </w:r>
    </w:p>
    <w:p w:rsidR="005F0C67" w:rsidRDefault="004E5C7E">
      <w:pPr>
        <w:snapToGrid w:val="0"/>
        <w:spacing w:line="380" w:lineRule="exact"/>
        <w:ind w:firstLineChars="200" w:firstLine="420"/>
        <w:rPr>
          <w:rFonts w:ascii="宋体"/>
          <w:szCs w:val="21"/>
        </w:rPr>
      </w:pPr>
      <w:r>
        <w:rPr>
          <w:rFonts w:ascii="宋体" w:hAnsi="宋体"/>
          <w:szCs w:val="21"/>
        </w:rPr>
        <w:t>6</w:t>
      </w:r>
      <w:r>
        <w:rPr>
          <w:rFonts w:ascii="宋体" w:hAnsi="宋体" w:hint="eastAsia"/>
          <w:szCs w:val="21"/>
        </w:rPr>
        <w:t>、甲方对验收有异议的，在验收后五个工作日内以书面形式向乙方提出，乙方应自收到甲方书面异议后五个工作日内及时予以解决。</w:t>
      </w:r>
    </w:p>
    <w:p w:rsidR="005F0C67" w:rsidRDefault="004E5C7E">
      <w:pPr>
        <w:snapToGrid w:val="0"/>
        <w:spacing w:line="380" w:lineRule="exact"/>
        <w:ind w:firstLineChars="200" w:firstLine="422"/>
        <w:rPr>
          <w:rFonts w:ascii="宋体"/>
          <w:szCs w:val="21"/>
        </w:rPr>
      </w:pPr>
      <w:r>
        <w:rPr>
          <w:rFonts w:ascii="宋体" w:hAnsi="宋体" w:hint="eastAsia"/>
          <w:b/>
          <w:szCs w:val="21"/>
        </w:rPr>
        <w:t>第六条</w:t>
      </w:r>
      <w:r>
        <w:rPr>
          <w:rFonts w:ascii="宋体" w:hAnsi="宋体" w:hint="eastAsia"/>
          <w:szCs w:val="21"/>
        </w:rPr>
        <w:t xml:space="preserve">　安装和培训</w:t>
      </w:r>
    </w:p>
    <w:p w:rsidR="005F0C67" w:rsidRDefault="004E5C7E">
      <w:pPr>
        <w:snapToGrid w:val="0"/>
        <w:spacing w:line="380" w:lineRule="exact"/>
        <w:ind w:firstLineChars="200" w:firstLine="420"/>
        <w:rPr>
          <w:rFonts w:ascii="宋体"/>
          <w:szCs w:val="21"/>
        </w:rPr>
      </w:pPr>
      <w:r>
        <w:rPr>
          <w:rFonts w:ascii="宋体" w:hAnsi="宋体"/>
          <w:szCs w:val="21"/>
        </w:rPr>
        <w:t>1</w:t>
      </w:r>
      <w:r>
        <w:rPr>
          <w:rFonts w:ascii="宋体" w:hAnsi="宋体" w:hint="eastAsia"/>
          <w:szCs w:val="21"/>
        </w:rPr>
        <w:t>、甲方应提供必要安装条件（如场地、电源、水源等）。</w:t>
      </w:r>
    </w:p>
    <w:p w:rsidR="005F0C67" w:rsidRDefault="004E5C7E">
      <w:pPr>
        <w:snapToGrid w:val="0"/>
        <w:spacing w:line="380" w:lineRule="exact"/>
        <w:ind w:firstLineChars="200" w:firstLine="420"/>
        <w:rPr>
          <w:rFonts w:ascii="宋体"/>
          <w:szCs w:val="21"/>
        </w:rPr>
      </w:pPr>
      <w:r>
        <w:rPr>
          <w:rFonts w:ascii="宋体" w:hAnsi="宋体"/>
          <w:szCs w:val="21"/>
        </w:rPr>
        <w:t>2</w:t>
      </w:r>
      <w:r>
        <w:rPr>
          <w:rFonts w:ascii="宋体" w:hAnsi="宋体" w:hint="eastAsia"/>
          <w:szCs w:val="21"/>
        </w:rPr>
        <w:t>、乙方负责甲方有关人员的培训。培训时间、地点：。</w:t>
      </w:r>
    </w:p>
    <w:p w:rsidR="005F0C67" w:rsidRDefault="004E5C7E">
      <w:pPr>
        <w:snapToGrid w:val="0"/>
        <w:spacing w:line="380" w:lineRule="exact"/>
        <w:ind w:firstLineChars="200" w:firstLine="422"/>
        <w:rPr>
          <w:rFonts w:ascii="宋体"/>
          <w:szCs w:val="21"/>
        </w:rPr>
      </w:pPr>
      <w:r>
        <w:rPr>
          <w:rFonts w:ascii="宋体" w:hAnsi="宋体" w:hint="eastAsia"/>
          <w:b/>
          <w:szCs w:val="21"/>
        </w:rPr>
        <w:t>第七条</w:t>
      </w:r>
      <w:r>
        <w:rPr>
          <w:rFonts w:ascii="宋体" w:hAnsi="宋体" w:hint="eastAsia"/>
          <w:szCs w:val="21"/>
        </w:rPr>
        <w:t>售后服务、保修期</w:t>
      </w:r>
    </w:p>
    <w:p w:rsidR="005F0C67" w:rsidRDefault="004E5C7E">
      <w:pPr>
        <w:snapToGrid w:val="0"/>
        <w:spacing w:line="380" w:lineRule="exact"/>
        <w:ind w:firstLineChars="200" w:firstLine="420"/>
        <w:rPr>
          <w:rFonts w:ascii="宋体"/>
          <w:szCs w:val="21"/>
        </w:rPr>
      </w:pPr>
      <w:r>
        <w:rPr>
          <w:rFonts w:ascii="宋体" w:hAnsi="宋体"/>
          <w:szCs w:val="21"/>
        </w:rPr>
        <w:t>1</w:t>
      </w:r>
      <w:r>
        <w:rPr>
          <w:rFonts w:ascii="宋体" w:hAnsi="宋体" w:hint="eastAsia"/>
          <w:szCs w:val="21"/>
        </w:rPr>
        <w:t>、乙方应按照国家有关法律法规和“三包”规定以及招投标文件和本合同所附的《服务承诺》，为甲方提供售后服务。</w:t>
      </w:r>
    </w:p>
    <w:p w:rsidR="005F0C67" w:rsidRDefault="004E5C7E">
      <w:pPr>
        <w:snapToGrid w:val="0"/>
        <w:spacing w:line="380" w:lineRule="exact"/>
        <w:ind w:firstLineChars="200" w:firstLine="420"/>
        <w:rPr>
          <w:rFonts w:ascii="宋体"/>
          <w:szCs w:val="21"/>
        </w:rPr>
      </w:pPr>
      <w:r>
        <w:rPr>
          <w:rFonts w:ascii="宋体" w:hAnsi="宋体"/>
          <w:szCs w:val="21"/>
        </w:rPr>
        <w:t>2</w:t>
      </w:r>
      <w:r>
        <w:rPr>
          <w:rFonts w:ascii="宋体" w:hAnsi="宋体" w:hint="eastAsia"/>
          <w:szCs w:val="21"/>
        </w:rPr>
        <w:t>、货物保修期：</w:t>
      </w:r>
      <w:r>
        <w:rPr>
          <w:rFonts w:ascii="宋体" w:hAnsi="宋体" w:hint="eastAsia"/>
          <w:szCs w:val="21"/>
          <w:u w:val="single"/>
        </w:rPr>
        <w:t>按乙方商务条款偏离表和售后服务方案</w:t>
      </w:r>
      <w:r>
        <w:rPr>
          <w:rFonts w:ascii="宋体" w:hAnsi="宋体" w:hint="eastAsia"/>
          <w:szCs w:val="21"/>
        </w:rPr>
        <w:t>。</w:t>
      </w:r>
    </w:p>
    <w:p w:rsidR="005F0C67" w:rsidRDefault="004E5C7E">
      <w:pPr>
        <w:snapToGrid w:val="0"/>
        <w:spacing w:line="380" w:lineRule="exact"/>
        <w:ind w:firstLineChars="200" w:firstLine="420"/>
        <w:rPr>
          <w:rFonts w:ascii="宋体"/>
          <w:szCs w:val="21"/>
        </w:rPr>
      </w:pPr>
      <w:r>
        <w:rPr>
          <w:rFonts w:ascii="宋体" w:hAnsi="宋体"/>
          <w:szCs w:val="21"/>
        </w:rPr>
        <w:t>3</w:t>
      </w:r>
      <w:r>
        <w:rPr>
          <w:rFonts w:ascii="宋体" w:hAnsi="宋体" w:hint="eastAsia"/>
          <w:szCs w:val="21"/>
        </w:rPr>
        <w:t>、乙方提供的服务承诺和售后服务及保修期责任等其它具体约定事项。（见合同附件）</w:t>
      </w:r>
    </w:p>
    <w:p w:rsidR="005F0C67" w:rsidRDefault="004E5C7E">
      <w:pPr>
        <w:snapToGrid w:val="0"/>
        <w:spacing w:line="380" w:lineRule="exact"/>
        <w:ind w:firstLineChars="200" w:firstLine="422"/>
        <w:rPr>
          <w:rFonts w:ascii="宋体"/>
          <w:szCs w:val="21"/>
        </w:rPr>
      </w:pPr>
      <w:r>
        <w:rPr>
          <w:rFonts w:ascii="宋体" w:hAnsi="宋体" w:hint="eastAsia"/>
          <w:b/>
          <w:szCs w:val="21"/>
        </w:rPr>
        <w:t>第八条</w:t>
      </w:r>
      <w:r>
        <w:rPr>
          <w:rFonts w:ascii="宋体" w:hAnsi="宋体" w:hint="eastAsia"/>
          <w:szCs w:val="21"/>
        </w:rPr>
        <w:t xml:space="preserve">　付款方式</w:t>
      </w:r>
    </w:p>
    <w:p w:rsidR="005F0C67" w:rsidRDefault="004E5C7E">
      <w:pPr>
        <w:pStyle w:val="aff6"/>
        <w:snapToGrid w:val="0"/>
        <w:spacing w:line="380" w:lineRule="exact"/>
        <w:ind w:firstLineChars="200" w:firstLine="420"/>
        <w:rPr>
          <w:rFonts w:hAnsi="宋体"/>
        </w:rPr>
      </w:pPr>
      <w:r>
        <w:rPr>
          <w:rFonts w:hAnsi="宋体"/>
        </w:rPr>
        <w:t>1</w:t>
      </w:r>
      <w:r>
        <w:rPr>
          <w:rFonts w:hAnsi="宋体" w:hint="eastAsia"/>
        </w:rPr>
        <w:t>、当采购数量与实际使用数量不一致时，乙方应根据实际使用量供货，合同的最终结算金额按实际使用量乘以成交单价进行计算。</w:t>
      </w:r>
    </w:p>
    <w:p w:rsidR="005F0C67" w:rsidRDefault="004E5C7E">
      <w:pPr>
        <w:snapToGrid w:val="0"/>
        <w:spacing w:line="380" w:lineRule="exact"/>
        <w:ind w:firstLineChars="200" w:firstLine="420"/>
        <w:rPr>
          <w:rFonts w:ascii="宋体"/>
          <w:szCs w:val="21"/>
        </w:rPr>
      </w:pPr>
      <w:r>
        <w:rPr>
          <w:rFonts w:ascii="宋体" w:hAnsi="宋体"/>
          <w:szCs w:val="21"/>
        </w:rPr>
        <w:t>2</w:t>
      </w:r>
      <w:r>
        <w:rPr>
          <w:rFonts w:ascii="宋体" w:hAnsi="宋体" w:hint="eastAsia"/>
          <w:szCs w:val="21"/>
        </w:rPr>
        <w:t>、资金性质：</w:t>
      </w:r>
      <w:r>
        <w:rPr>
          <w:rFonts w:ascii="宋体" w:hAnsi="宋体" w:hint="eastAsia"/>
          <w:szCs w:val="21"/>
          <w:u w:val="single"/>
        </w:rPr>
        <w:t>。</w:t>
      </w:r>
    </w:p>
    <w:p w:rsidR="005F0C67" w:rsidRDefault="004E5C7E">
      <w:pPr>
        <w:snapToGrid w:val="0"/>
        <w:spacing w:line="380" w:lineRule="exact"/>
        <w:ind w:firstLineChars="200" w:firstLine="420"/>
        <w:rPr>
          <w:rFonts w:ascii="宋体"/>
          <w:szCs w:val="21"/>
          <w:u w:val="single"/>
        </w:rPr>
      </w:pPr>
      <w:r>
        <w:rPr>
          <w:rFonts w:ascii="宋体" w:hAnsi="宋体"/>
          <w:szCs w:val="21"/>
        </w:rPr>
        <w:t>3</w:t>
      </w:r>
      <w:r>
        <w:rPr>
          <w:rFonts w:ascii="宋体" w:hAnsi="宋体" w:hint="eastAsia"/>
          <w:szCs w:val="21"/>
        </w:rPr>
        <w:t>、付款方式：</w:t>
      </w:r>
      <w:r>
        <w:rPr>
          <w:rFonts w:ascii="宋体" w:hAnsi="宋体" w:hint="eastAsia"/>
          <w:szCs w:val="21"/>
          <w:u w:val="single"/>
        </w:rPr>
        <w:t>。</w:t>
      </w:r>
    </w:p>
    <w:p w:rsidR="005F0C67" w:rsidRDefault="004E5C7E">
      <w:pPr>
        <w:snapToGrid w:val="0"/>
        <w:spacing w:line="380" w:lineRule="exact"/>
        <w:ind w:firstLine="514"/>
        <w:rPr>
          <w:rFonts w:ascii="宋体"/>
          <w:szCs w:val="21"/>
        </w:rPr>
      </w:pPr>
      <w:r>
        <w:rPr>
          <w:rFonts w:ascii="宋体" w:hAnsi="宋体" w:hint="eastAsia"/>
          <w:b/>
          <w:szCs w:val="21"/>
        </w:rPr>
        <w:t>第九条</w:t>
      </w:r>
      <w:r>
        <w:rPr>
          <w:rFonts w:ascii="宋体" w:hAnsi="宋体" w:hint="eastAsia"/>
          <w:szCs w:val="21"/>
        </w:rPr>
        <w:t>税费</w:t>
      </w:r>
    </w:p>
    <w:p w:rsidR="005F0C67" w:rsidRDefault="004E5C7E">
      <w:pPr>
        <w:snapToGrid w:val="0"/>
        <w:spacing w:line="380" w:lineRule="exact"/>
        <w:ind w:firstLine="514"/>
        <w:rPr>
          <w:rFonts w:ascii="宋体"/>
          <w:szCs w:val="21"/>
        </w:rPr>
      </w:pPr>
      <w:r>
        <w:rPr>
          <w:rFonts w:ascii="宋体" w:hAnsi="宋体" w:hint="eastAsia"/>
          <w:szCs w:val="21"/>
        </w:rPr>
        <w:t>本合同执行中相关的一切税费均由乙方负担。</w:t>
      </w:r>
    </w:p>
    <w:p w:rsidR="005F0C67" w:rsidRDefault="004E5C7E">
      <w:pPr>
        <w:snapToGrid w:val="0"/>
        <w:spacing w:line="380" w:lineRule="exact"/>
        <w:ind w:firstLine="514"/>
        <w:rPr>
          <w:rFonts w:ascii="宋体"/>
          <w:szCs w:val="21"/>
        </w:rPr>
      </w:pPr>
      <w:r>
        <w:rPr>
          <w:rFonts w:ascii="宋体" w:hAnsi="宋体" w:hint="eastAsia"/>
          <w:b/>
          <w:szCs w:val="21"/>
        </w:rPr>
        <w:t>第十条</w:t>
      </w:r>
      <w:r>
        <w:rPr>
          <w:rFonts w:ascii="宋体" w:hAnsi="宋体" w:hint="eastAsia"/>
          <w:szCs w:val="21"/>
        </w:rPr>
        <w:t>、质量保证及售后服务</w:t>
      </w:r>
    </w:p>
    <w:p w:rsidR="005F0C67" w:rsidRDefault="004E5C7E">
      <w:pPr>
        <w:snapToGrid w:val="0"/>
        <w:spacing w:line="380" w:lineRule="exact"/>
        <w:ind w:firstLineChars="200" w:firstLine="420"/>
        <w:rPr>
          <w:rFonts w:ascii="宋体"/>
          <w:szCs w:val="21"/>
        </w:rPr>
      </w:pPr>
      <w:r>
        <w:rPr>
          <w:rFonts w:ascii="宋体" w:hAnsi="宋体"/>
          <w:szCs w:val="21"/>
        </w:rPr>
        <w:t xml:space="preserve">1. </w:t>
      </w:r>
      <w:r>
        <w:rPr>
          <w:rFonts w:ascii="宋体" w:hAnsi="宋体" w:hint="eastAsia"/>
          <w:szCs w:val="21"/>
        </w:rPr>
        <w:t>乙方应按招标文件规定的货物性能、技术要求、质量标准向甲方提供未经使用的全新产品。不符合要求者，根据实际情况，经双方协商，可按以下办法处理：</w:t>
      </w:r>
    </w:p>
    <w:p w:rsidR="005F0C67" w:rsidRDefault="004E5C7E">
      <w:pPr>
        <w:pStyle w:val="aff6"/>
        <w:snapToGrid w:val="0"/>
        <w:spacing w:line="380" w:lineRule="exact"/>
        <w:ind w:firstLineChars="200" w:firstLine="420"/>
        <w:rPr>
          <w:rFonts w:hAnsi="宋体"/>
        </w:rPr>
      </w:pPr>
      <w:r>
        <w:rPr>
          <w:rFonts w:hAnsi="宋体" w:hint="eastAsia"/>
        </w:rPr>
        <w:t>⑴更换：由乙方承担所发生的全部费用。</w:t>
      </w:r>
    </w:p>
    <w:p w:rsidR="005F0C67" w:rsidRDefault="004E5C7E">
      <w:pPr>
        <w:pStyle w:val="aff6"/>
        <w:snapToGrid w:val="0"/>
        <w:spacing w:line="380" w:lineRule="exact"/>
        <w:ind w:firstLine="420"/>
        <w:rPr>
          <w:rFonts w:hAnsi="宋体"/>
        </w:rPr>
      </w:pPr>
      <w:r>
        <w:rPr>
          <w:rFonts w:hAnsi="宋体" w:hint="eastAsia"/>
        </w:rPr>
        <w:t>⑵贬值处理：由甲乙双方合议定价。</w:t>
      </w:r>
    </w:p>
    <w:p w:rsidR="005F0C67" w:rsidRDefault="004E5C7E">
      <w:pPr>
        <w:pStyle w:val="aff6"/>
        <w:snapToGrid w:val="0"/>
        <w:spacing w:line="380" w:lineRule="exact"/>
        <w:ind w:leftChars="200" w:left="420"/>
        <w:rPr>
          <w:rFonts w:hAnsi="宋体"/>
        </w:rPr>
      </w:pPr>
      <w:r>
        <w:rPr>
          <w:rFonts w:hAnsi="宋体" w:hint="eastAsia"/>
        </w:rPr>
        <w:t>⑶退货处理：乙方应退还甲方支付的合同款，同时应承担该货物的直接费用（运输、保险、检验、货款利息及银行手续费等）。</w:t>
      </w:r>
    </w:p>
    <w:p w:rsidR="005F0C67" w:rsidRDefault="004E5C7E">
      <w:pPr>
        <w:pStyle w:val="aff6"/>
        <w:snapToGrid w:val="0"/>
        <w:spacing w:line="380" w:lineRule="exact"/>
        <w:ind w:firstLineChars="200" w:firstLine="420"/>
        <w:rPr>
          <w:rFonts w:hAnsi="宋体"/>
        </w:rPr>
      </w:pPr>
      <w:r>
        <w:rPr>
          <w:rFonts w:hAnsi="宋体"/>
        </w:rPr>
        <w:t xml:space="preserve">3. </w:t>
      </w:r>
      <w:r>
        <w:rPr>
          <w:rFonts w:hAnsi="宋体" w:hint="eastAsia"/>
        </w:rPr>
        <w:t>如在使用过程中发生质量问题，乙方在接到甲方通知后</w:t>
      </w:r>
      <w:r>
        <w:rPr>
          <w:rFonts w:hAnsi="宋体"/>
        </w:rPr>
        <w:t>48</w:t>
      </w:r>
      <w:r>
        <w:rPr>
          <w:rFonts w:hAnsi="宋体" w:hint="eastAsia"/>
        </w:rPr>
        <w:t>小时内到达甲方现场处理。</w:t>
      </w:r>
    </w:p>
    <w:p w:rsidR="005F0C67" w:rsidRDefault="004E5C7E">
      <w:pPr>
        <w:pStyle w:val="aff6"/>
        <w:snapToGrid w:val="0"/>
        <w:spacing w:line="380" w:lineRule="exact"/>
        <w:ind w:firstLineChars="200" w:firstLine="420"/>
        <w:rPr>
          <w:rFonts w:hAnsi="宋体"/>
        </w:rPr>
      </w:pPr>
      <w:r>
        <w:rPr>
          <w:rFonts w:hAnsi="宋体"/>
        </w:rPr>
        <w:t xml:space="preserve">4. </w:t>
      </w:r>
      <w:r>
        <w:rPr>
          <w:rFonts w:hAnsi="宋体" w:hint="eastAsia"/>
        </w:rPr>
        <w:t>在质保期内，乙方应对货物出现的质量及安全问题负责处理解决并承担一切费用。</w:t>
      </w:r>
    </w:p>
    <w:p w:rsidR="005F0C67" w:rsidRDefault="004E5C7E">
      <w:pPr>
        <w:snapToGrid w:val="0"/>
        <w:spacing w:line="380" w:lineRule="exact"/>
        <w:ind w:firstLine="514"/>
        <w:rPr>
          <w:rFonts w:ascii="宋体"/>
          <w:szCs w:val="21"/>
        </w:rPr>
      </w:pPr>
      <w:r>
        <w:rPr>
          <w:rFonts w:ascii="宋体" w:hAnsi="宋体"/>
          <w:szCs w:val="21"/>
        </w:rPr>
        <w:t xml:space="preserve">5. </w:t>
      </w:r>
      <w:r>
        <w:rPr>
          <w:rFonts w:ascii="宋体" w:hAnsi="宋体" w:hint="eastAsia"/>
          <w:szCs w:val="21"/>
        </w:rPr>
        <w:t>上述的货物免费保修期为投标文件中承诺的保修期，因人为因素出现的故障不在免费保修范围内。超过保修期的机器设备，终生维修，维修时只收部件成本费。</w:t>
      </w:r>
    </w:p>
    <w:p w:rsidR="005F0C67" w:rsidRDefault="004E5C7E">
      <w:pPr>
        <w:snapToGrid w:val="0"/>
        <w:spacing w:line="380" w:lineRule="exact"/>
        <w:ind w:firstLine="514"/>
        <w:rPr>
          <w:rFonts w:ascii="宋体"/>
          <w:szCs w:val="21"/>
        </w:rPr>
      </w:pPr>
      <w:r>
        <w:rPr>
          <w:rFonts w:ascii="宋体" w:hAnsi="宋体" w:hint="eastAsia"/>
          <w:b/>
          <w:szCs w:val="21"/>
        </w:rPr>
        <w:t>第十一条</w:t>
      </w:r>
      <w:r>
        <w:rPr>
          <w:rFonts w:ascii="宋体" w:hAnsi="宋体" w:hint="eastAsia"/>
          <w:szCs w:val="21"/>
        </w:rPr>
        <w:t>调试和验收</w:t>
      </w:r>
    </w:p>
    <w:p w:rsidR="005F0C67" w:rsidRDefault="004E5C7E">
      <w:pPr>
        <w:pStyle w:val="aff6"/>
        <w:snapToGrid w:val="0"/>
        <w:spacing w:line="380" w:lineRule="exact"/>
        <w:ind w:firstLineChars="200" w:firstLine="420"/>
        <w:jc w:val="left"/>
        <w:rPr>
          <w:rFonts w:hAnsi="宋体"/>
        </w:rPr>
      </w:pPr>
      <w:r>
        <w:rPr>
          <w:rFonts w:hAnsi="宋体"/>
        </w:rPr>
        <w:t xml:space="preserve">1. </w:t>
      </w:r>
      <w:r>
        <w:rPr>
          <w:rFonts w:hAnsi="宋体" w:hint="eastAsia"/>
        </w:rPr>
        <w:t>甲方对乙方提交的货物依据招标文件上的技术规格要求和国家有关质量标准进行现场初步验收，</w:t>
      </w:r>
      <w:r>
        <w:rPr>
          <w:rFonts w:hAnsi="宋体" w:hint="eastAsia"/>
        </w:rPr>
        <w:lastRenderedPageBreak/>
        <w:t>外观、说明书符合招标文件技术要求的，给予签收，初步验收不合格的不予签收。货到后，甲方应当在到货（安装、调试完）后七个工作日内进行验收。</w:t>
      </w:r>
    </w:p>
    <w:p w:rsidR="005F0C67" w:rsidRDefault="004E5C7E">
      <w:pPr>
        <w:pStyle w:val="aff6"/>
        <w:snapToGrid w:val="0"/>
        <w:spacing w:line="380" w:lineRule="exact"/>
        <w:ind w:firstLineChars="200" w:firstLine="420"/>
        <w:rPr>
          <w:rFonts w:hAnsi="宋体"/>
        </w:rPr>
      </w:pPr>
      <w:r>
        <w:rPr>
          <w:rFonts w:hAnsi="宋体"/>
        </w:rPr>
        <w:t xml:space="preserve">2. </w:t>
      </w:r>
      <w:r>
        <w:rPr>
          <w:rFonts w:hAnsi="宋体" w:hint="eastAsia"/>
        </w:rPr>
        <w:t>乙方交货前应对产品作出全面检查和对验收文件进行整理，并列出清单，作为甲方收货验收和使用的技术条件依据，检验的结果应随货物交甲方。</w:t>
      </w:r>
    </w:p>
    <w:p w:rsidR="005F0C67" w:rsidRDefault="004E5C7E">
      <w:pPr>
        <w:pStyle w:val="aff6"/>
        <w:snapToGrid w:val="0"/>
        <w:spacing w:line="380" w:lineRule="exact"/>
        <w:ind w:firstLineChars="200" w:firstLine="420"/>
        <w:rPr>
          <w:rFonts w:hAnsi="宋体"/>
        </w:rPr>
      </w:pPr>
      <w:r>
        <w:rPr>
          <w:rFonts w:hAnsi="宋体"/>
        </w:rPr>
        <w:t xml:space="preserve">3. </w:t>
      </w:r>
      <w:r>
        <w:rPr>
          <w:rFonts w:hAnsi="宋体" w:hint="eastAsia"/>
        </w:rPr>
        <w:t>甲方对乙方提供的货物在使用前进行调试时，乙方需负责安装并培训甲方的使用操作人员，并协助甲方一起调试，直到符合技术要求，甲方才做最终验收。</w:t>
      </w:r>
    </w:p>
    <w:p w:rsidR="005F0C67" w:rsidRDefault="004E5C7E">
      <w:pPr>
        <w:pStyle w:val="aff6"/>
        <w:snapToGrid w:val="0"/>
        <w:spacing w:line="380" w:lineRule="exact"/>
        <w:ind w:firstLineChars="200" w:firstLine="420"/>
        <w:rPr>
          <w:rFonts w:hAnsi="宋体"/>
        </w:rPr>
      </w:pPr>
      <w:r>
        <w:rPr>
          <w:rFonts w:hAnsi="宋体"/>
        </w:rPr>
        <w:t xml:space="preserve">4. </w:t>
      </w:r>
      <w:r>
        <w:rPr>
          <w:rFonts w:hAnsi="宋体" w:hint="eastAsia"/>
        </w:rPr>
        <w:t>对技术复杂的货物，甲方应请国家认可的专业检测机构参与初步验收及最终验收，并由其出具质量检测报告。</w:t>
      </w:r>
    </w:p>
    <w:p w:rsidR="005F0C67" w:rsidRDefault="004E5C7E">
      <w:pPr>
        <w:snapToGrid w:val="0"/>
        <w:spacing w:line="380" w:lineRule="exact"/>
        <w:ind w:firstLine="514"/>
        <w:rPr>
          <w:rFonts w:ascii="宋体"/>
          <w:szCs w:val="21"/>
        </w:rPr>
      </w:pPr>
      <w:r>
        <w:rPr>
          <w:rFonts w:ascii="宋体" w:hAnsi="宋体"/>
          <w:szCs w:val="21"/>
        </w:rPr>
        <w:t xml:space="preserve">5. </w:t>
      </w:r>
      <w:r>
        <w:rPr>
          <w:rFonts w:ascii="宋体" w:hAnsi="宋体" w:hint="eastAsia"/>
          <w:szCs w:val="21"/>
        </w:rPr>
        <w:t>验收时乙方必须在现场，验收完毕后作出验收结果报告；验收费用由乙方负责。</w:t>
      </w:r>
    </w:p>
    <w:p w:rsidR="005F0C67" w:rsidRDefault="004E5C7E">
      <w:pPr>
        <w:pStyle w:val="aff6"/>
        <w:snapToGrid w:val="0"/>
        <w:spacing w:line="380" w:lineRule="exact"/>
        <w:ind w:firstLineChars="196" w:firstLine="413"/>
        <w:rPr>
          <w:rFonts w:hAnsi="宋体"/>
        </w:rPr>
      </w:pPr>
      <w:r>
        <w:rPr>
          <w:rFonts w:hAnsi="宋体" w:hint="eastAsia"/>
          <w:b/>
        </w:rPr>
        <w:t>第十二条</w:t>
      </w:r>
      <w:r>
        <w:rPr>
          <w:rFonts w:hAnsi="宋体" w:hint="eastAsia"/>
        </w:rPr>
        <w:t>、货物包装、发运及运输</w:t>
      </w:r>
    </w:p>
    <w:p w:rsidR="005F0C67" w:rsidRDefault="004E5C7E">
      <w:pPr>
        <w:pStyle w:val="aff6"/>
        <w:snapToGrid w:val="0"/>
        <w:spacing w:line="380" w:lineRule="exact"/>
        <w:ind w:leftChars="200" w:left="420"/>
        <w:rPr>
          <w:rFonts w:hAnsi="宋体"/>
        </w:rPr>
      </w:pPr>
      <w:r>
        <w:rPr>
          <w:rFonts w:hAnsi="宋体"/>
        </w:rPr>
        <w:t xml:space="preserve">1. </w:t>
      </w:r>
      <w:r>
        <w:rPr>
          <w:rFonts w:hAnsi="宋体" w:hint="eastAsia"/>
        </w:rPr>
        <w:t>乙方应在货物发运前对其进行满足运输距离、防潮、防震、防锈和防破损装卸等要求包装，以保证货物安全运达甲方指定地点。</w:t>
      </w:r>
    </w:p>
    <w:p w:rsidR="005F0C67" w:rsidRDefault="004E5C7E">
      <w:pPr>
        <w:pStyle w:val="aff6"/>
        <w:snapToGrid w:val="0"/>
        <w:spacing w:line="380" w:lineRule="exact"/>
        <w:ind w:leftChars="200" w:left="420"/>
        <w:rPr>
          <w:rFonts w:hAnsi="宋体"/>
        </w:rPr>
      </w:pPr>
      <w:r>
        <w:rPr>
          <w:rFonts w:hAnsi="宋体"/>
        </w:rPr>
        <w:t xml:space="preserve">2. </w:t>
      </w:r>
      <w:r>
        <w:rPr>
          <w:rFonts w:hAnsi="宋体" w:hint="eastAsia"/>
        </w:rPr>
        <w:t>使用说明书、质量检验证明书、随配附件和工具以及清单一并附于货物内。</w:t>
      </w:r>
    </w:p>
    <w:p w:rsidR="005F0C67" w:rsidRDefault="004E5C7E">
      <w:pPr>
        <w:pStyle w:val="aff6"/>
        <w:snapToGrid w:val="0"/>
        <w:spacing w:line="380" w:lineRule="exact"/>
        <w:ind w:leftChars="200" w:left="420"/>
        <w:rPr>
          <w:rFonts w:hAnsi="宋体"/>
        </w:rPr>
      </w:pPr>
      <w:r>
        <w:rPr>
          <w:rFonts w:hAnsi="宋体"/>
        </w:rPr>
        <w:t xml:space="preserve">3. </w:t>
      </w:r>
      <w:r>
        <w:rPr>
          <w:rFonts w:hAnsi="宋体" w:hint="eastAsia"/>
        </w:rPr>
        <w:t>乙方在货物发运手续办理完毕后二十四小时内或货到甲方四十八小时前通知甲方，以准备接货。</w:t>
      </w:r>
    </w:p>
    <w:p w:rsidR="005F0C67" w:rsidRDefault="004E5C7E">
      <w:pPr>
        <w:pStyle w:val="aff6"/>
        <w:snapToGrid w:val="0"/>
        <w:spacing w:line="380" w:lineRule="exact"/>
        <w:ind w:leftChars="200" w:left="420"/>
        <w:rPr>
          <w:rFonts w:hAnsi="宋体"/>
        </w:rPr>
      </w:pPr>
      <w:r>
        <w:rPr>
          <w:rFonts w:hAnsi="宋体"/>
        </w:rPr>
        <w:t xml:space="preserve">4. </w:t>
      </w:r>
      <w:r>
        <w:rPr>
          <w:rFonts w:hAnsi="宋体" w:hint="eastAsia"/>
        </w:rPr>
        <w:t>货物在交付甲方前发生的风险均由乙方负责。</w:t>
      </w:r>
    </w:p>
    <w:p w:rsidR="005F0C67" w:rsidRDefault="004E5C7E">
      <w:pPr>
        <w:snapToGrid w:val="0"/>
        <w:spacing w:line="380" w:lineRule="exact"/>
        <w:ind w:firstLine="514"/>
        <w:rPr>
          <w:rFonts w:ascii="宋体"/>
          <w:szCs w:val="21"/>
        </w:rPr>
      </w:pPr>
      <w:r>
        <w:rPr>
          <w:rFonts w:ascii="宋体" w:hAnsi="宋体"/>
          <w:szCs w:val="21"/>
        </w:rPr>
        <w:t xml:space="preserve">5. </w:t>
      </w:r>
      <w:r>
        <w:rPr>
          <w:rFonts w:ascii="宋体" w:hAnsi="宋体" w:hint="eastAsia"/>
          <w:szCs w:val="21"/>
        </w:rPr>
        <w:t>货物在规定的交付期限内由乙方送达甲方指定的地点视为交付，乙方同时需通知甲方货物已送达。</w:t>
      </w:r>
    </w:p>
    <w:p w:rsidR="005F0C67" w:rsidRDefault="004E5C7E">
      <w:pPr>
        <w:snapToGrid w:val="0"/>
        <w:spacing w:line="380" w:lineRule="exact"/>
        <w:ind w:firstLineChars="200" w:firstLine="422"/>
        <w:rPr>
          <w:rFonts w:ascii="宋体"/>
          <w:szCs w:val="21"/>
        </w:rPr>
      </w:pPr>
      <w:r>
        <w:rPr>
          <w:rFonts w:ascii="宋体" w:hAnsi="宋体" w:hint="eastAsia"/>
          <w:b/>
          <w:szCs w:val="21"/>
        </w:rPr>
        <w:t>第十三条</w:t>
      </w:r>
      <w:r>
        <w:rPr>
          <w:rFonts w:ascii="宋体" w:hAnsi="宋体" w:hint="eastAsia"/>
          <w:szCs w:val="21"/>
        </w:rPr>
        <w:t xml:space="preserve">　违约责任</w:t>
      </w:r>
    </w:p>
    <w:p w:rsidR="005F0C67" w:rsidRDefault="004E5C7E">
      <w:pPr>
        <w:snapToGrid w:val="0"/>
        <w:spacing w:line="380" w:lineRule="exact"/>
        <w:ind w:firstLineChars="250" w:firstLine="525"/>
        <w:rPr>
          <w:rFonts w:ascii="宋体"/>
          <w:szCs w:val="21"/>
        </w:rPr>
      </w:pPr>
      <w:r>
        <w:rPr>
          <w:rFonts w:ascii="宋体" w:hAnsi="宋体"/>
          <w:szCs w:val="21"/>
        </w:rPr>
        <w:t>1</w:t>
      </w:r>
      <w:r>
        <w:rPr>
          <w:rFonts w:ascii="宋体" w:hAnsi="宋体" w:hint="eastAsia"/>
          <w:szCs w:val="21"/>
        </w:rPr>
        <w:t>、乙方所提供的货物规格、技术标准、材料等质量不合格的，应及时更换，更换不及时的按逾期交货处罚；因质量问题甲方不同意接收的或特殊情况甲方同意接收的，乙方应向甲方支付违约货款额</w:t>
      </w:r>
      <w:r>
        <w:rPr>
          <w:rFonts w:ascii="宋体" w:hAnsi="宋体"/>
          <w:szCs w:val="21"/>
          <w:u w:val="single"/>
        </w:rPr>
        <w:t>10%</w:t>
      </w:r>
      <w:r>
        <w:rPr>
          <w:rFonts w:ascii="宋体" w:hAnsi="宋体" w:hint="eastAsia"/>
          <w:szCs w:val="21"/>
        </w:rPr>
        <w:t>违约金并赔偿甲方经济损失。</w:t>
      </w:r>
    </w:p>
    <w:p w:rsidR="005F0C67" w:rsidRDefault="004E5C7E" w:rsidP="004E5C7E">
      <w:pPr>
        <w:snapToGrid w:val="0"/>
        <w:spacing w:line="380" w:lineRule="exact"/>
        <w:ind w:firstLineChars="225" w:firstLine="473"/>
        <w:rPr>
          <w:rFonts w:ascii="宋体"/>
          <w:szCs w:val="21"/>
        </w:rPr>
      </w:pPr>
      <w:r>
        <w:rPr>
          <w:rFonts w:ascii="宋体" w:hAnsi="宋体"/>
          <w:szCs w:val="21"/>
        </w:rPr>
        <w:t>2</w:t>
      </w:r>
      <w:r>
        <w:rPr>
          <w:rFonts w:ascii="宋体" w:hAnsi="宋体" w:hint="eastAsia"/>
          <w:szCs w:val="21"/>
        </w:rPr>
        <w:t>、乙方提供的货物如侵犯了第三方合法权益而引发的任何纠纷或诉讼，均由乙方负责交涉并承担全部责任。</w:t>
      </w:r>
    </w:p>
    <w:p w:rsidR="005F0C67" w:rsidRDefault="004E5C7E">
      <w:pPr>
        <w:snapToGrid w:val="0"/>
        <w:spacing w:line="380" w:lineRule="exact"/>
        <w:ind w:firstLineChars="200" w:firstLine="420"/>
        <w:rPr>
          <w:rFonts w:ascii="宋体"/>
          <w:szCs w:val="21"/>
        </w:rPr>
      </w:pPr>
      <w:r>
        <w:rPr>
          <w:rFonts w:ascii="宋体" w:hAnsi="宋体"/>
          <w:szCs w:val="21"/>
        </w:rPr>
        <w:t>3</w:t>
      </w:r>
      <w:r>
        <w:rPr>
          <w:rFonts w:ascii="宋体" w:hAnsi="宋体" w:hint="eastAsia"/>
          <w:szCs w:val="21"/>
        </w:rPr>
        <w:t>、因包装、运输引起的货物损坏，按质量不合格处罚。</w:t>
      </w:r>
    </w:p>
    <w:p w:rsidR="005F0C67" w:rsidRDefault="004E5C7E">
      <w:pPr>
        <w:snapToGrid w:val="0"/>
        <w:spacing w:line="380" w:lineRule="exact"/>
        <w:ind w:firstLineChars="200" w:firstLine="420"/>
        <w:rPr>
          <w:rFonts w:ascii="宋体"/>
          <w:szCs w:val="21"/>
        </w:rPr>
      </w:pPr>
      <w:r>
        <w:rPr>
          <w:rFonts w:ascii="宋体" w:hAnsi="宋体"/>
          <w:szCs w:val="21"/>
        </w:rPr>
        <w:t>4</w:t>
      </w:r>
      <w:r>
        <w:rPr>
          <w:rFonts w:ascii="宋体" w:hAnsi="宋体" w:hint="eastAsia"/>
          <w:szCs w:val="21"/>
        </w:rPr>
        <w:t>、甲方无故延期接收货物、乙方逾期交货的，每天向对方偿付违约货款额</w:t>
      </w:r>
      <w:r>
        <w:rPr>
          <w:rFonts w:ascii="宋体" w:hAnsi="宋体"/>
          <w:szCs w:val="21"/>
          <w:u w:val="single"/>
        </w:rPr>
        <w:t>3</w:t>
      </w:r>
      <w:r>
        <w:rPr>
          <w:rFonts w:ascii="宋体" w:hAnsi="宋体" w:hint="eastAsia"/>
          <w:szCs w:val="21"/>
          <w:u w:val="single"/>
        </w:rPr>
        <w:t>‰</w:t>
      </w:r>
      <w:r>
        <w:rPr>
          <w:rFonts w:ascii="宋体" w:hAnsi="宋体" w:hint="eastAsia"/>
          <w:szCs w:val="21"/>
        </w:rPr>
        <w:t>违约金，但违约金累计不得超过违约货款额</w:t>
      </w:r>
      <w:r>
        <w:rPr>
          <w:rFonts w:ascii="宋体" w:hAnsi="宋体"/>
          <w:szCs w:val="21"/>
          <w:u w:val="single"/>
        </w:rPr>
        <w:t>5%</w:t>
      </w:r>
      <w:r>
        <w:rPr>
          <w:rFonts w:ascii="宋体" w:hAnsi="宋体" w:hint="eastAsia"/>
          <w:szCs w:val="21"/>
        </w:rPr>
        <w:t>，超过</w:t>
      </w:r>
      <w:r>
        <w:rPr>
          <w:rFonts w:ascii="宋体" w:hAnsi="宋体"/>
          <w:szCs w:val="21"/>
          <w:u w:val="single"/>
        </w:rPr>
        <w:t xml:space="preserve"> 10 </w:t>
      </w:r>
      <w:r>
        <w:rPr>
          <w:rFonts w:ascii="宋体" w:hAnsi="宋体" w:hint="eastAsia"/>
          <w:szCs w:val="21"/>
          <w:u w:val="single"/>
        </w:rPr>
        <w:t>天</w:t>
      </w:r>
      <w:r>
        <w:rPr>
          <w:rFonts w:ascii="宋体" w:hAnsi="宋体" w:hint="eastAsia"/>
          <w:szCs w:val="21"/>
        </w:rPr>
        <w:t>对方有权解除合同，违约方承担因此给对方造成经济损失；甲方延期付货款的，每天向乙方偿付延期货款额</w:t>
      </w:r>
      <w:r>
        <w:rPr>
          <w:rFonts w:ascii="宋体" w:hAnsi="宋体"/>
          <w:szCs w:val="21"/>
          <w:u w:val="single"/>
        </w:rPr>
        <w:t>3</w:t>
      </w:r>
      <w:r>
        <w:rPr>
          <w:rFonts w:ascii="宋体" w:hAnsi="宋体" w:hint="eastAsia"/>
          <w:szCs w:val="21"/>
          <w:u w:val="single"/>
        </w:rPr>
        <w:t>‰</w:t>
      </w:r>
      <w:r>
        <w:rPr>
          <w:rFonts w:ascii="宋体" w:hAnsi="宋体" w:hint="eastAsia"/>
          <w:szCs w:val="21"/>
        </w:rPr>
        <w:t>滞纳金，但滞纳金累计不得超过延期货款额</w:t>
      </w:r>
      <w:r>
        <w:rPr>
          <w:rFonts w:ascii="宋体" w:hAnsi="宋体"/>
          <w:szCs w:val="21"/>
          <w:u w:val="single"/>
        </w:rPr>
        <w:t>5%</w:t>
      </w:r>
      <w:r>
        <w:rPr>
          <w:rFonts w:ascii="宋体" w:hAnsi="宋体" w:hint="eastAsia"/>
          <w:szCs w:val="21"/>
        </w:rPr>
        <w:t>。</w:t>
      </w:r>
    </w:p>
    <w:p w:rsidR="005F0C67" w:rsidRDefault="004E5C7E">
      <w:pPr>
        <w:snapToGrid w:val="0"/>
        <w:spacing w:line="380" w:lineRule="exact"/>
        <w:ind w:firstLineChars="200" w:firstLine="420"/>
        <w:rPr>
          <w:rFonts w:ascii="宋体"/>
          <w:szCs w:val="21"/>
        </w:rPr>
      </w:pPr>
      <w:r>
        <w:rPr>
          <w:rFonts w:ascii="宋体" w:hAnsi="宋体"/>
          <w:szCs w:val="21"/>
        </w:rPr>
        <w:t>5</w:t>
      </w:r>
      <w:r>
        <w:rPr>
          <w:rFonts w:ascii="宋体" w:hAnsi="宋体" w:hint="eastAsia"/>
          <w:szCs w:val="21"/>
        </w:rPr>
        <w:t>、乙方未按本合同和投标文件中规定的服务承诺提供售后服务的，乙方应按本合同合计金额</w:t>
      </w:r>
      <w:r>
        <w:rPr>
          <w:rFonts w:ascii="宋体" w:hAnsi="宋体"/>
          <w:szCs w:val="21"/>
        </w:rPr>
        <w:t xml:space="preserve"> 5%</w:t>
      </w:r>
      <w:r>
        <w:rPr>
          <w:rFonts w:ascii="宋体" w:hAnsi="宋体" w:hint="eastAsia"/>
          <w:szCs w:val="21"/>
        </w:rPr>
        <w:t>向甲方支付违约金。</w:t>
      </w:r>
    </w:p>
    <w:p w:rsidR="005F0C67" w:rsidRDefault="004E5C7E">
      <w:pPr>
        <w:snapToGrid w:val="0"/>
        <w:spacing w:line="380" w:lineRule="exact"/>
        <w:ind w:firstLineChars="200" w:firstLine="420"/>
        <w:rPr>
          <w:rFonts w:ascii="宋体"/>
          <w:szCs w:val="21"/>
        </w:rPr>
      </w:pPr>
      <w:r>
        <w:rPr>
          <w:rFonts w:ascii="宋体" w:hAnsi="宋体"/>
          <w:szCs w:val="21"/>
        </w:rPr>
        <w:t>6</w:t>
      </w:r>
      <w:r>
        <w:rPr>
          <w:rFonts w:ascii="宋体" w:hAnsi="宋体" w:hint="eastAsia"/>
          <w:szCs w:val="21"/>
        </w:rPr>
        <w:t>、乙方提供的货物在质量保证期内，因设计、工艺或材料的缺陷和其它质量原因造成的问题，由乙方负责。</w:t>
      </w:r>
    </w:p>
    <w:p w:rsidR="005F0C67" w:rsidRDefault="004E5C7E">
      <w:pPr>
        <w:snapToGrid w:val="0"/>
        <w:spacing w:line="380" w:lineRule="exact"/>
        <w:ind w:firstLine="514"/>
        <w:rPr>
          <w:rFonts w:ascii="宋体"/>
          <w:szCs w:val="21"/>
        </w:rPr>
      </w:pPr>
      <w:r>
        <w:rPr>
          <w:rFonts w:ascii="宋体" w:hAnsi="宋体"/>
          <w:szCs w:val="21"/>
        </w:rPr>
        <w:t>7</w:t>
      </w:r>
      <w:r>
        <w:rPr>
          <w:rFonts w:ascii="宋体" w:hAnsi="宋体" w:hint="eastAsia"/>
          <w:szCs w:val="21"/>
        </w:rPr>
        <w:t>、其它违约行为按违约货款额</w:t>
      </w:r>
      <w:r>
        <w:rPr>
          <w:rFonts w:ascii="宋体" w:hAnsi="宋体"/>
          <w:szCs w:val="21"/>
          <w:u w:val="single"/>
        </w:rPr>
        <w:t>10%</w:t>
      </w:r>
      <w:r>
        <w:rPr>
          <w:rFonts w:ascii="宋体" w:hAnsi="宋体" w:hint="eastAsia"/>
          <w:szCs w:val="21"/>
        </w:rPr>
        <w:t>收取违约金并赔偿经济损失。</w:t>
      </w:r>
    </w:p>
    <w:p w:rsidR="005F0C67" w:rsidRDefault="004E5C7E">
      <w:pPr>
        <w:pStyle w:val="aff6"/>
        <w:snapToGrid w:val="0"/>
        <w:spacing w:line="380" w:lineRule="exact"/>
        <w:ind w:firstLineChars="196" w:firstLine="413"/>
        <w:rPr>
          <w:rFonts w:hAnsi="宋体"/>
          <w:b/>
        </w:rPr>
      </w:pPr>
      <w:r>
        <w:rPr>
          <w:rFonts w:hAnsi="宋体" w:hint="eastAsia"/>
          <w:b/>
        </w:rPr>
        <w:t>第十四条、</w:t>
      </w:r>
      <w:r>
        <w:rPr>
          <w:rFonts w:hAnsi="宋体" w:hint="eastAsia"/>
        </w:rPr>
        <w:t>不可抗力事件处理</w:t>
      </w:r>
    </w:p>
    <w:p w:rsidR="005F0C67" w:rsidRDefault="004E5C7E">
      <w:pPr>
        <w:pStyle w:val="aff6"/>
        <w:snapToGrid w:val="0"/>
        <w:spacing w:line="380" w:lineRule="exact"/>
        <w:ind w:firstLineChars="200" w:firstLine="420"/>
        <w:rPr>
          <w:rFonts w:hAnsi="宋体"/>
        </w:rPr>
      </w:pPr>
      <w:r>
        <w:rPr>
          <w:rFonts w:hAnsi="宋体"/>
        </w:rPr>
        <w:t xml:space="preserve">1. </w:t>
      </w:r>
      <w:r>
        <w:rPr>
          <w:rFonts w:hAnsi="宋体" w:hint="eastAsia"/>
        </w:rPr>
        <w:t>在合同有效期内，任何一方因不可抗力事件导致不能履行合同，则合同履行期可延长，其延长期与不可抗力影响期相同。</w:t>
      </w:r>
    </w:p>
    <w:p w:rsidR="005F0C67" w:rsidRDefault="004E5C7E">
      <w:pPr>
        <w:pStyle w:val="aff6"/>
        <w:snapToGrid w:val="0"/>
        <w:spacing w:line="380" w:lineRule="exact"/>
        <w:ind w:firstLineChars="200" w:firstLine="420"/>
        <w:rPr>
          <w:rFonts w:hAnsi="宋体"/>
        </w:rPr>
      </w:pPr>
      <w:r>
        <w:rPr>
          <w:rFonts w:hAnsi="宋体"/>
        </w:rPr>
        <w:t xml:space="preserve">2. </w:t>
      </w:r>
      <w:r>
        <w:rPr>
          <w:rFonts w:hAnsi="宋体" w:hint="eastAsia"/>
        </w:rPr>
        <w:t>不可抗力事件发生后，应立即通知对方，并寄送有关权威机构出具的证明。</w:t>
      </w:r>
    </w:p>
    <w:p w:rsidR="005F0C67" w:rsidRDefault="004E5C7E">
      <w:pPr>
        <w:snapToGrid w:val="0"/>
        <w:spacing w:line="380" w:lineRule="exact"/>
        <w:ind w:firstLine="514"/>
        <w:rPr>
          <w:rFonts w:ascii="宋体"/>
          <w:szCs w:val="21"/>
        </w:rPr>
      </w:pPr>
      <w:r>
        <w:rPr>
          <w:rFonts w:ascii="宋体" w:hAnsi="宋体"/>
          <w:szCs w:val="21"/>
        </w:rPr>
        <w:t xml:space="preserve">3. </w:t>
      </w:r>
      <w:r>
        <w:rPr>
          <w:rFonts w:ascii="宋体" w:hAnsi="宋体" w:hint="eastAsia"/>
          <w:szCs w:val="21"/>
        </w:rPr>
        <w:t>不可抗力事件延续一百二十天以上，双方应通过友好协商，确定是否继续履行合同。</w:t>
      </w:r>
    </w:p>
    <w:p w:rsidR="005F0C67" w:rsidRDefault="004E5C7E">
      <w:pPr>
        <w:snapToGrid w:val="0"/>
        <w:spacing w:line="380" w:lineRule="exact"/>
        <w:ind w:firstLineChars="200" w:firstLine="422"/>
        <w:rPr>
          <w:rFonts w:ascii="宋体"/>
          <w:szCs w:val="21"/>
        </w:rPr>
      </w:pPr>
      <w:r>
        <w:rPr>
          <w:rFonts w:ascii="宋体" w:hAnsi="宋体" w:hint="eastAsia"/>
          <w:b/>
          <w:szCs w:val="21"/>
        </w:rPr>
        <w:t>第十五条</w:t>
      </w:r>
      <w:r>
        <w:rPr>
          <w:rFonts w:ascii="宋体" w:hAnsi="宋体" w:hint="eastAsia"/>
          <w:szCs w:val="21"/>
        </w:rPr>
        <w:t>合同争议解决</w:t>
      </w:r>
    </w:p>
    <w:p w:rsidR="005F0C67" w:rsidRDefault="004E5C7E">
      <w:pPr>
        <w:snapToGrid w:val="0"/>
        <w:spacing w:line="380" w:lineRule="exact"/>
        <w:ind w:firstLineChars="200" w:firstLine="420"/>
        <w:rPr>
          <w:rFonts w:ascii="宋体"/>
          <w:szCs w:val="21"/>
        </w:rPr>
      </w:pPr>
      <w:r>
        <w:rPr>
          <w:rFonts w:ascii="宋体" w:hAnsi="宋体"/>
          <w:szCs w:val="21"/>
        </w:rPr>
        <w:t>1</w:t>
      </w:r>
      <w:r>
        <w:rPr>
          <w:rFonts w:ascii="宋体" w:hAnsi="宋体" w:hint="eastAsia"/>
          <w:szCs w:val="21"/>
        </w:rPr>
        <w:t>、因货物质量问题发生争议的，应邀请国家认可的质量检测机构对货物质量进行鉴定。货物符合标</w:t>
      </w:r>
      <w:r>
        <w:rPr>
          <w:rFonts w:ascii="宋体" w:hAnsi="宋体" w:hint="eastAsia"/>
          <w:szCs w:val="21"/>
        </w:rPr>
        <w:lastRenderedPageBreak/>
        <w:t>准的，鉴定费由甲方承担；货物不符合标准的，鉴定费由乙方承担。</w:t>
      </w:r>
    </w:p>
    <w:p w:rsidR="005F0C67" w:rsidRDefault="004E5C7E">
      <w:pPr>
        <w:snapToGrid w:val="0"/>
        <w:spacing w:line="380" w:lineRule="exact"/>
        <w:ind w:firstLineChars="200" w:firstLine="420"/>
        <w:rPr>
          <w:rFonts w:ascii="宋体"/>
          <w:szCs w:val="21"/>
        </w:rPr>
      </w:pPr>
      <w:r>
        <w:rPr>
          <w:rFonts w:ascii="宋体" w:hAnsi="宋体"/>
          <w:szCs w:val="21"/>
        </w:rPr>
        <w:t>2</w:t>
      </w:r>
      <w:r>
        <w:rPr>
          <w:rFonts w:ascii="宋体" w:hAnsi="宋体" w:hint="eastAsia"/>
          <w:szCs w:val="21"/>
        </w:rPr>
        <w:t>、因履行本合同引起的或与本合同有关的争议，甲乙双方应首先通过友好协商解决，如果协商不能解决，可向甲方所在地仲裁委员会申请仲裁或向甲方所在地人民法院提起诉讼。</w:t>
      </w:r>
    </w:p>
    <w:p w:rsidR="005F0C67" w:rsidRDefault="004E5C7E">
      <w:pPr>
        <w:snapToGrid w:val="0"/>
        <w:spacing w:line="380" w:lineRule="exact"/>
        <w:ind w:firstLine="514"/>
        <w:rPr>
          <w:rFonts w:ascii="宋体"/>
          <w:szCs w:val="21"/>
        </w:rPr>
      </w:pPr>
      <w:r>
        <w:rPr>
          <w:rFonts w:ascii="宋体" w:hAnsi="宋体"/>
          <w:szCs w:val="21"/>
        </w:rPr>
        <w:t>3</w:t>
      </w:r>
      <w:r>
        <w:rPr>
          <w:rFonts w:ascii="宋体" w:hAnsi="宋体" w:hint="eastAsia"/>
          <w:szCs w:val="21"/>
        </w:rPr>
        <w:t>、诉讼期间，本合同继续履行。</w:t>
      </w:r>
    </w:p>
    <w:p w:rsidR="005F0C67" w:rsidRDefault="004E5C7E">
      <w:pPr>
        <w:pStyle w:val="aff6"/>
        <w:snapToGrid w:val="0"/>
        <w:spacing w:line="380" w:lineRule="exact"/>
        <w:ind w:firstLineChars="196" w:firstLine="413"/>
        <w:rPr>
          <w:rFonts w:hAnsi="宋体"/>
        </w:rPr>
      </w:pPr>
      <w:r>
        <w:rPr>
          <w:rFonts w:hAnsi="宋体" w:hint="eastAsia"/>
          <w:b/>
        </w:rPr>
        <w:t>第十六条</w:t>
      </w:r>
      <w:r>
        <w:rPr>
          <w:rFonts w:hAnsi="宋体" w:hint="eastAsia"/>
        </w:rPr>
        <w:t>、诉讼</w:t>
      </w:r>
    </w:p>
    <w:p w:rsidR="005F0C67" w:rsidRDefault="004E5C7E">
      <w:pPr>
        <w:snapToGrid w:val="0"/>
        <w:spacing w:line="380" w:lineRule="exact"/>
        <w:ind w:firstLine="514"/>
        <w:rPr>
          <w:rFonts w:ascii="宋体"/>
          <w:szCs w:val="21"/>
        </w:rPr>
      </w:pPr>
      <w:r>
        <w:rPr>
          <w:rFonts w:ascii="宋体" w:hAnsi="宋体" w:hint="eastAsia"/>
          <w:szCs w:val="21"/>
        </w:rPr>
        <w:t>双方在执行合同中所发生的一切争议，应通过协商解决。如协商不能解决，可向甲方所在地仲裁委员会申请仲裁或向甲方所在地人民法院提起诉讼。</w:t>
      </w:r>
    </w:p>
    <w:p w:rsidR="005F0C67" w:rsidRDefault="004E5C7E">
      <w:pPr>
        <w:pStyle w:val="aff6"/>
        <w:snapToGrid w:val="0"/>
        <w:spacing w:line="380" w:lineRule="exact"/>
        <w:ind w:firstLineChars="196" w:firstLine="413"/>
        <w:rPr>
          <w:rFonts w:hAnsi="宋体"/>
        </w:rPr>
      </w:pPr>
      <w:r>
        <w:rPr>
          <w:rFonts w:hAnsi="宋体" w:hint="eastAsia"/>
          <w:b/>
        </w:rPr>
        <w:t>第十七条</w:t>
      </w:r>
      <w:r>
        <w:rPr>
          <w:rFonts w:hAnsi="宋体" w:hint="eastAsia"/>
        </w:rPr>
        <w:t>、合同生效及其它</w:t>
      </w:r>
    </w:p>
    <w:p w:rsidR="005F0C67" w:rsidRDefault="004E5C7E">
      <w:pPr>
        <w:pStyle w:val="aff6"/>
        <w:snapToGrid w:val="0"/>
        <w:spacing w:line="380" w:lineRule="exact"/>
        <w:ind w:firstLineChars="200" w:firstLine="420"/>
        <w:rPr>
          <w:rFonts w:hAnsi="宋体"/>
        </w:rPr>
      </w:pPr>
      <w:r>
        <w:rPr>
          <w:rFonts w:hAnsi="宋体"/>
        </w:rPr>
        <w:t xml:space="preserve">1. </w:t>
      </w:r>
      <w:r>
        <w:rPr>
          <w:rFonts w:hAnsi="宋体" w:hint="eastAsia"/>
        </w:rPr>
        <w:t>合同经双方法定代表人或被授权人签字并加盖单位公章后生效。</w:t>
      </w:r>
    </w:p>
    <w:p w:rsidR="005F0C67" w:rsidRDefault="004E5C7E">
      <w:pPr>
        <w:pStyle w:val="aff6"/>
        <w:snapToGrid w:val="0"/>
        <w:spacing w:line="380" w:lineRule="exact"/>
        <w:ind w:firstLineChars="200" w:firstLine="420"/>
        <w:rPr>
          <w:rFonts w:hAnsi="宋体"/>
        </w:rPr>
      </w:pPr>
      <w:r>
        <w:rPr>
          <w:rFonts w:hAnsi="宋体"/>
        </w:rPr>
        <w:t>2.</w:t>
      </w:r>
      <w:r>
        <w:rPr>
          <w:rFonts w:hAnsi="宋体" w:hint="eastAsia"/>
        </w:rPr>
        <w:t>合同执行中涉及采购资金和采购内容修改或补充的，须经财政部门审批，并签书面补充协议报财政部门备案，方可作为主合同不可分割的一部分。</w:t>
      </w:r>
    </w:p>
    <w:p w:rsidR="005F0C67" w:rsidRDefault="004E5C7E">
      <w:pPr>
        <w:pStyle w:val="aff6"/>
        <w:snapToGrid w:val="0"/>
        <w:spacing w:line="380" w:lineRule="exact"/>
        <w:ind w:leftChars="200" w:left="420"/>
        <w:rPr>
          <w:rFonts w:hAnsi="宋体"/>
        </w:rPr>
      </w:pPr>
      <w:r>
        <w:rPr>
          <w:rFonts w:hAnsi="宋体"/>
        </w:rPr>
        <w:t>3.</w:t>
      </w:r>
      <w:r>
        <w:rPr>
          <w:rFonts w:hAnsi="宋体" w:hint="eastAsia"/>
        </w:rPr>
        <w:t>本合同未尽事宜，遵照《合同法》有关条文执行。</w:t>
      </w:r>
    </w:p>
    <w:p w:rsidR="005F0C67" w:rsidRDefault="004E5C7E">
      <w:pPr>
        <w:snapToGrid w:val="0"/>
        <w:spacing w:line="380" w:lineRule="exact"/>
        <w:ind w:firstLineChars="200" w:firstLine="422"/>
        <w:rPr>
          <w:rFonts w:ascii="宋体"/>
          <w:szCs w:val="21"/>
        </w:rPr>
      </w:pPr>
      <w:r>
        <w:rPr>
          <w:rFonts w:ascii="宋体" w:hAnsi="宋体" w:hint="eastAsia"/>
          <w:b/>
          <w:szCs w:val="21"/>
        </w:rPr>
        <w:t>第十八条</w:t>
      </w:r>
      <w:r>
        <w:rPr>
          <w:rFonts w:ascii="宋体" w:hAnsi="宋体" w:hint="eastAsia"/>
          <w:szCs w:val="21"/>
        </w:rPr>
        <w:t xml:space="preserve">　合同的变更、终止与转让</w:t>
      </w:r>
    </w:p>
    <w:p w:rsidR="005F0C67" w:rsidRDefault="004E5C7E">
      <w:pPr>
        <w:snapToGrid w:val="0"/>
        <w:spacing w:line="380" w:lineRule="exact"/>
        <w:ind w:firstLineChars="200" w:firstLine="420"/>
        <w:rPr>
          <w:rFonts w:ascii="宋体"/>
          <w:szCs w:val="21"/>
        </w:rPr>
      </w:pPr>
      <w:r>
        <w:rPr>
          <w:rFonts w:ascii="宋体" w:hAnsi="宋体"/>
          <w:szCs w:val="21"/>
        </w:rPr>
        <w:t>1</w:t>
      </w:r>
      <w:r>
        <w:rPr>
          <w:rFonts w:ascii="宋体" w:hAnsi="宋体" w:hint="eastAsia"/>
          <w:szCs w:val="21"/>
        </w:rPr>
        <w:t>、除《中华人民共和国政府采购法》第五十条规定的情形外，本合同一经签订，甲乙双方不得擅自变更、中止或终止。</w:t>
      </w:r>
    </w:p>
    <w:p w:rsidR="005F0C67" w:rsidRDefault="004E5C7E">
      <w:pPr>
        <w:snapToGrid w:val="0"/>
        <w:spacing w:line="380" w:lineRule="exact"/>
        <w:ind w:firstLine="514"/>
        <w:rPr>
          <w:rFonts w:ascii="宋体"/>
          <w:szCs w:val="21"/>
        </w:rPr>
      </w:pPr>
      <w:r>
        <w:rPr>
          <w:rFonts w:ascii="宋体" w:hAnsi="宋体"/>
          <w:szCs w:val="21"/>
        </w:rPr>
        <w:t>2</w:t>
      </w:r>
      <w:r>
        <w:rPr>
          <w:rFonts w:ascii="宋体" w:hAnsi="宋体" w:hint="eastAsia"/>
          <w:szCs w:val="21"/>
        </w:rPr>
        <w:t>、乙方不得擅自转让（无进口资格的供应商委托进口货物除外）其应履行的合同义务。</w:t>
      </w:r>
    </w:p>
    <w:p w:rsidR="005F0C67" w:rsidRDefault="004E5C7E">
      <w:pPr>
        <w:snapToGrid w:val="0"/>
        <w:spacing w:line="380" w:lineRule="exact"/>
        <w:ind w:firstLineChars="200" w:firstLine="422"/>
        <w:rPr>
          <w:rFonts w:ascii="宋体"/>
          <w:szCs w:val="21"/>
        </w:rPr>
      </w:pPr>
      <w:r>
        <w:rPr>
          <w:rFonts w:ascii="宋体" w:hAnsi="宋体" w:hint="eastAsia"/>
          <w:b/>
          <w:szCs w:val="21"/>
        </w:rPr>
        <w:t xml:space="preserve">第十九条　</w:t>
      </w:r>
      <w:r>
        <w:rPr>
          <w:rFonts w:ascii="宋体" w:hAnsi="宋体" w:hint="eastAsia"/>
          <w:szCs w:val="21"/>
        </w:rPr>
        <w:t>签订本合同依据</w:t>
      </w:r>
    </w:p>
    <w:p w:rsidR="005F0C67" w:rsidRDefault="004E5C7E">
      <w:pPr>
        <w:pStyle w:val="aff6"/>
        <w:snapToGrid w:val="0"/>
        <w:spacing w:line="380" w:lineRule="exact"/>
        <w:ind w:leftChars="200" w:left="420"/>
        <w:rPr>
          <w:rFonts w:hAnsi="宋体"/>
        </w:rPr>
      </w:pPr>
      <w:r>
        <w:rPr>
          <w:rFonts w:hAnsi="宋体"/>
        </w:rPr>
        <w:t>1</w:t>
      </w:r>
      <w:r>
        <w:rPr>
          <w:rFonts w:hAnsi="宋体" w:hint="eastAsia"/>
        </w:rPr>
        <w:t>、政府采购招标文件；</w:t>
      </w:r>
    </w:p>
    <w:p w:rsidR="005F0C67" w:rsidRDefault="004E5C7E">
      <w:pPr>
        <w:pStyle w:val="aff6"/>
        <w:snapToGrid w:val="0"/>
        <w:spacing w:line="380" w:lineRule="exact"/>
        <w:ind w:leftChars="200" w:left="420"/>
        <w:rPr>
          <w:rFonts w:hAnsi="宋体"/>
        </w:rPr>
      </w:pPr>
      <w:r>
        <w:rPr>
          <w:rFonts w:hAnsi="宋体"/>
        </w:rPr>
        <w:t>2</w:t>
      </w:r>
      <w:r>
        <w:rPr>
          <w:rFonts w:hAnsi="宋体" w:hint="eastAsia"/>
        </w:rPr>
        <w:t>、乙方提供的采购投标（或应答）文件；</w:t>
      </w:r>
    </w:p>
    <w:p w:rsidR="005F0C67" w:rsidRDefault="004E5C7E">
      <w:pPr>
        <w:pStyle w:val="aff6"/>
        <w:snapToGrid w:val="0"/>
        <w:spacing w:line="380" w:lineRule="exact"/>
        <w:ind w:leftChars="200" w:left="420"/>
        <w:rPr>
          <w:rFonts w:hAnsi="宋体"/>
        </w:rPr>
      </w:pPr>
      <w:r>
        <w:rPr>
          <w:rFonts w:hAnsi="宋体"/>
        </w:rPr>
        <w:t>3</w:t>
      </w:r>
      <w:r>
        <w:rPr>
          <w:rFonts w:hAnsi="宋体" w:hint="eastAsia"/>
        </w:rPr>
        <w:t>、投标承诺书；</w:t>
      </w:r>
    </w:p>
    <w:p w:rsidR="005F0C67" w:rsidRDefault="004E5C7E">
      <w:pPr>
        <w:pStyle w:val="aff6"/>
        <w:snapToGrid w:val="0"/>
        <w:spacing w:line="380" w:lineRule="exact"/>
        <w:ind w:leftChars="200" w:left="420"/>
        <w:rPr>
          <w:rFonts w:hAnsi="宋体"/>
        </w:rPr>
      </w:pPr>
      <w:r>
        <w:rPr>
          <w:rFonts w:hAnsi="宋体"/>
        </w:rPr>
        <w:t>4</w:t>
      </w:r>
      <w:r>
        <w:rPr>
          <w:rFonts w:hAnsi="宋体" w:hint="eastAsia"/>
        </w:rPr>
        <w:t>、中标或成交通知书。</w:t>
      </w:r>
    </w:p>
    <w:p w:rsidR="005F0C67" w:rsidRDefault="004E5C7E">
      <w:pPr>
        <w:snapToGrid w:val="0"/>
        <w:spacing w:line="380" w:lineRule="exact"/>
        <w:ind w:firstLine="514"/>
        <w:rPr>
          <w:rFonts w:ascii="宋体"/>
          <w:szCs w:val="21"/>
        </w:rPr>
      </w:pPr>
      <w:r>
        <w:rPr>
          <w:rFonts w:ascii="宋体" w:hAnsi="宋体" w:hint="eastAsia"/>
          <w:b/>
          <w:szCs w:val="21"/>
        </w:rPr>
        <w:t>第二十条</w:t>
      </w:r>
      <w:r>
        <w:rPr>
          <w:rFonts w:ascii="宋体" w:hAnsi="宋体" w:hint="eastAsia"/>
          <w:szCs w:val="21"/>
        </w:rPr>
        <w:t xml:space="preserve">　本合同一式六份，具有同等法律效力，甲方三份，乙方两份，采购代理机构一份（可根据需要另增加）。</w:t>
      </w:r>
    </w:p>
    <w:p w:rsidR="005F0C67" w:rsidRDefault="004E5C7E">
      <w:pPr>
        <w:snapToGrid w:val="0"/>
        <w:spacing w:line="380" w:lineRule="exact"/>
        <w:ind w:firstLine="514"/>
        <w:rPr>
          <w:rFonts w:ascii="宋体"/>
          <w:szCs w:val="21"/>
        </w:rPr>
      </w:pPr>
      <w:r>
        <w:rPr>
          <w:rFonts w:ascii="宋体" w:hAnsi="宋体" w:hint="eastAsia"/>
          <w:szCs w:val="21"/>
        </w:rPr>
        <w:t>本合同甲乙双方签字盖章后生效。</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4"/>
        <w:gridCol w:w="4565"/>
      </w:tblGrid>
      <w:tr w:rsidR="005F0C67">
        <w:trPr>
          <w:cantSplit/>
          <w:trHeight w:val="905"/>
          <w:jc w:val="center"/>
        </w:trPr>
        <w:tc>
          <w:tcPr>
            <w:tcW w:w="4564" w:type="dxa"/>
            <w:vAlign w:val="center"/>
          </w:tcPr>
          <w:p w:rsidR="005F0C67" w:rsidRDefault="004E5C7E">
            <w:pPr>
              <w:snapToGrid w:val="0"/>
              <w:spacing w:line="380" w:lineRule="exact"/>
              <w:rPr>
                <w:rFonts w:ascii="宋体"/>
                <w:szCs w:val="21"/>
              </w:rPr>
            </w:pPr>
            <w:r>
              <w:rPr>
                <w:rFonts w:ascii="宋体" w:hAnsi="宋体" w:hint="eastAsia"/>
                <w:szCs w:val="21"/>
              </w:rPr>
              <w:t>甲方（章）</w:t>
            </w:r>
          </w:p>
          <w:p w:rsidR="005F0C67" w:rsidRDefault="004E5C7E">
            <w:pPr>
              <w:snapToGrid w:val="0"/>
              <w:spacing w:line="380" w:lineRule="exact"/>
              <w:ind w:firstLineChars="450" w:firstLine="945"/>
              <w:jc w:val="right"/>
              <w:rPr>
                <w:rFonts w:ascii="宋体"/>
                <w:szCs w:val="21"/>
              </w:rPr>
            </w:pPr>
            <w:r>
              <w:rPr>
                <w:rFonts w:ascii="宋体" w:hAnsi="宋体" w:hint="eastAsia"/>
                <w:szCs w:val="21"/>
              </w:rPr>
              <w:t>年月日</w:t>
            </w:r>
          </w:p>
        </w:tc>
        <w:tc>
          <w:tcPr>
            <w:tcW w:w="4565" w:type="dxa"/>
            <w:vAlign w:val="center"/>
          </w:tcPr>
          <w:p w:rsidR="005F0C67" w:rsidRDefault="004E5C7E">
            <w:pPr>
              <w:snapToGrid w:val="0"/>
              <w:spacing w:line="380" w:lineRule="exact"/>
              <w:rPr>
                <w:rFonts w:ascii="宋体"/>
                <w:szCs w:val="21"/>
              </w:rPr>
            </w:pPr>
            <w:r>
              <w:rPr>
                <w:rFonts w:ascii="宋体" w:hAnsi="宋体" w:hint="eastAsia"/>
                <w:szCs w:val="21"/>
              </w:rPr>
              <w:t>乙方（章）</w:t>
            </w:r>
          </w:p>
          <w:p w:rsidR="005F0C67" w:rsidRDefault="004E5C7E">
            <w:pPr>
              <w:snapToGrid w:val="0"/>
              <w:spacing w:line="380" w:lineRule="exact"/>
              <w:jc w:val="right"/>
              <w:rPr>
                <w:rFonts w:ascii="宋体"/>
                <w:szCs w:val="21"/>
              </w:rPr>
            </w:pPr>
            <w:r>
              <w:rPr>
                <w:rFonts w:ascii="宋体" w:hAnsi="宋体" w:hint="eastAsia"/>
                <w:szCs w:val="21"/>
              </w:rPr>
              <w:t>年月日</w:t>
            </w:r>
          </w:p>
        </w:tc>
      </w:tr>
      <w:tr w:rsidR="005F0C67">
        <w:trPr>
          <w:cantSplit/>
          <w:trHeight w:val="372"/>
          <w:jc w:val="center"/>
        </w:trPr>
        <w:tc>
          <w:tcPr>
            <w:tcW w:w="4564" w:type="dxa"/>
            <w:vAlign w:val="center"/>
          </w:tcPr>
          <w:p w:rsidR="005F0C67" w:rsidRDefault="004E5C7E">
            <w:pPr>
              <w:snapToGrid w:val="0"/>
              <w:spacing w:line="380" w:lineRule="exact"/>
              <w:rPr>
                <w:rFonts w:ascii="宋体"/>
                <w:szCs w:val="21"/>
              </w:rPr>
            </w:pPr>
            <w:r>
              <w:rPr>
                <w:rFonts w:ascii="宋体" w:hAnsi="宋体" w:hint="eastAsia"/>
                <w:szCs w:val="21"/>
              </w:rPr>
              <w:t>单位地址：</w:t>
            </w:r>
          </w:p>
        </w:tc>
        <w:tc>
          <w:tcPr>
            <w:tcW w:w="4565" w:type="dxa"/>
            <w:vAlign w:val="center"/>
          </w:tcPr>
          <w:p w:rsidR="005F0C67" w:rsidRDefault="004E5C7E">
            <w:pPr>
              <w:snapToGrid w:val="0"/>
              <w:spacing w:line="380" w:lineRule="exact"/>
              <w:rPr>
                <w:rFonts w:ascii="宋体"/>
                <w:szCs w:val="21"/>
              </w:rPr>
            </w:pPr>
            <w:r>
              <w:rPr>
                <w:rFonts w:ascii="宋体" w:hAnsi="宋体" w:hint="eastAsia"/>
                <w:szCs w:val="21"/>
              </w:rPr>
              <w:t>单位地址：</w:t>
            </w:r>
          </w:p>
        </w:tc>
      </w:tr>
      <w:tr w:rsidR="005F0C67">
        <w:trPr>
          <w:cantSplit/>
          <w:trHeight w:val="402"/>
          <w:jc w:val="center"/>
        </w:trPr>
        <w:tc>
          <w:tcPr>
            <w:tcW w:w="4564" w:type="dxa"/>
            <w:vAlign w:val="center"/>
          </w:tcPr>
          <w:p w:rsidR="005F0C67" w:rsidRDefault="004E5C7E">
            <w:pPr>
              <w:snapToGrid w:val="0"/>
              <w:spacing w:line="380" w:lineRule="exact"/>
              <w:rPr>
                <w:rFonts w:ascii="宋体"/>
                <w:szCs w:val="21"/>
              </w:rPr>
            </w:pPr>
            <w:r>
              <w:rPr>
                <w:rFonts w:ascii="宋体" w:hAnsi="宋体" w:hint="eastAsia"/>
                <w:szCs w:val="21"/>
              </w:rPr>
              <w:t>法定代表人：</w:t>
            </w:r>
          </w:p>
        </w:tc>
        <w:tc>
          <w:tcPr>
            <w:tcW w:w="4565" w:type="dxa"/>
            <w:vAlign w:val="center"/>
          </w:tcPr>
          <w:p w:rsidR="005F0C67" w:rsidRDefault="004E5C7E">
            <w:pPr>
              <w:snapToGrid w:val="0"/>
              <w:spacing w:line="380" w:lineRule="exact"/>
              <w:rPr>
                <w:rFonts w:ascii="宋体"/>
                <w:szCs w:val="21"/>
              </w:rPr>
            </w:pPr>
            <w:r>
              <w:rPr>
                <w:rFonts w:ascii="宋体" w:hAnsi="宋体" w:hint="eastAsia"/>
                <w:szCs w:val="21"/>
              </w:rPr>
              <w:t>法定代表人：</w:t>
            </w:r>
          </w:p>
        </w:tc>
      </w:tr>
      <w:tr w:rsidR="005F0C67">
        <w:trPr>
          <w:cantSplit/>
          <w:trHeight w:val="395"/>
          <w:jc w:val="center"/>
        </w:trPr>
        <w:tc>
          <w:tcPr>
            <w:tcW w:w="4564" w:type="dxa"/>
            <w:vAlign w:val="center"/>
          </w:tcPr>
          <w:p w:rsidR="005F0C67" w:rsidRDefault="004E5C7E">
            <w:pPr>
              <w:snapToGrid w:val="0"/>
              <w:spacing w:line="380" w:lineRule="exact"/>
              <w:rPr>
                <w:rFonts w:ascii="宋体"/>
                <w:szCs w:val="21"/>
              </w:rPr>
            </w:pPr>
            <w:r>
              <w:rPr>
                <w:rFonts w:ascii="宋体" w:hAnsi="宋体" w:hint="eastAsia"/>
                <w:szCs w:val="21"/>
              </w:rPr>
              <w:t>委托代理人：</w:t>
            </w:r>
          </w:p>
        </w:tc>
        <w:tc>
          <w:tcPr>
            <w:tcW w:w="4565" w:type="dxa"/>
            <w:vAlign w:val="center"/>
          </w:tcPr>
          <w:p w:rsidR="005F0C67" w:rsidRDefault="004E5C7E">
            <w:pPr>
              <w:snapToGrid w:val="0"/>
              <w:spacing w:line="380" w:lineRule="exact"/>
              <w:rPr>
                <w:rFonts w:ascii="宋体"/>
                <w:szCs w:val="21"/>
              </w:rPr>
            </w:pPr>
            <w:r>
              <w:rPr>
                <w:rFonts w:ascii="宋体" w:hAnsi="宋体" w:hint="eastAsia"/>
                <w:szCs w:val="21"/>
              </w:rPr>
              <w:t>委托代理人</w:t>
            </w:r>
          </w:p>
        </w:tc>
      </w:tr>
      <w:tr w:rsidR="005F0C67">
        <w:trPr>
          <w:cantSplit/>
          <w:trHeight w:val="380"/>
          <w:jc w:val="center"/>
        </w:trPr>
        <w:tc>
          <w:tcPr>
            <w:tcW w:w="4564" w:type="dxa"/>
            <w:vAlign w:val="center"/>
          </w:tcPr>
          <w:p w:rsidR="005F0C67" w:rsidRDefault="004E5C7E">
            <w:pPr>
              <w:snapToGrid w:val="0"/>
              <w:spacing w:line="380" w:lineRule="exact"/>
              <w:rPr>
                <w:rFonts w:ascii="宋体"/>
                <w:szCs w:val="21"/>
              </w:rPr>
            </w:pPr>
            <w:r>
              <w:rPr>
                <w:rFonts w:ascii="宋体" w:hAnsi="宋体" w:hint="eastAsia"/>
                <w:szCs w:val="21"/>
              </w:rPr>
              <w:t>电话：</w:t>
            </w:r>
          </w:p>
        </w:tc>
        <w:tc>
          <w:tcPr>
            <w:tcW w:w="4565" w:type="dxa"/>
            <w:vAlign w:val="center"/>
          </w:tcPr>
          <w:p w:rsidR="005F0C67" w:rsidRDefault="004E5C7E">
            <w:pPr>
              <w:snapToGrid w:val="0"/>
              <w:spacing w:line="380" w:lineRule="exact"/>
              <w:rPr>
                <w:rFonts w:ascii="宋体"/>
                <w:szCs w:val="21"/>
              </w:rPr>
            </w:pPr>
            <w:r>
              <w:rPr>
                <w:rFonts w:ascii="宋体" w:hAnsi="宋体" w:hint="eastAsia"/>
                <w:szCs w:val="21"/>
              </w:rPr>
              <w:t>电话：</w:t>
            </w:r>
          </w:p>
        </w:tc>
      </w:tr>
      <w:tr w:rsidR="005F0C67">
        <w:trPr>
          <w:cantSplit/>
          <w:trHeight w:val="342"/>
          <w:jc w:val="center"/>
        </w:trPr>
        <w:tc>
          <w:tcPr>
            <w:tcW w:w="4564" w:type="dxa"/>
            <w:vAlign w:val="center"/>
          </w:tcPr>
          <w:p w:rsidR="005F0C67" w:rsidRDefault="004E5C7E">
            <w:pPr>
              <w:snapToGrid w:val="0"/>
              <w:spacing w:line="380" w:lineRule="exact"/>
              <w:rPr>
                <w:rFonts w:ascii="宋体"/>
                <w:szCs w:val="21"/>
              </w:rPr>
            </w:pPr>
            <w:r>
              <w:rPr>
                <w:rFonts w:ascii="宋体" w:hAnsi="宋体" w:hint="eastAsia"/>
                <w:szCs w:val="21"/>
              </w:rPr>
              <w:t>电子邮箱：</w:t>
            </w:r>
          </w:p>
        </w:tc>
        <w:tc>
          <w:tcPr>
            <w:tcW w:w="4565" w:type="dxa"/>
            <w:vAlign w:val="center"/>
          </w:tcPr>
          <w:p w:rsidR="005F0C67" w:rsidRDefault="004E5C7E">
            <w:pPr>
              <w:snapToGrid w:val="0"/>
              <w:spacing w:line="380" w:lineRule="exact"/>
              <w:rPr>
                <w:rFonts w:ascii="宋体"/>
                <w:szCs w:val="21"/>
              </w:rPr>
            </w:pPr>
            <w:r>
              <w:rPr>
                <w:rFonts w:ascii="宋体" w:hAnsi="宋体" w:hint="eastAsia"/>
                <w:szCs w:val="21"/>
              </w:rPr>
              <w:t>电子邮箱：</w:t>
            </w:r>
          </w:p>
        </w:tc>
      </w:tr>
      <w:tr w:rsidR="005F0C67">
        <w:trPr>
          <w:cantSplit/>
          <w:trHeight w:val="529"/>
          <w:jc w:val="center"/>
        </w:trPr>
        <w:tc>
          <w:tcPr>
            <w:tcW w:w="4564" w:type="dxa"/>
            <w:vAlign w:val="center"/>
          </w:tcPr>
          <w:p w:rsidR="005F0C67" w:rsidRDefault="004E5C7E">
            <w:pPr>
              <w:snapToGrid w:val="0"/>
              <w:spacing w:line="380" w:lineRule="exact"/>
              <w:rPr>
                <w:rFonts w:ascii="宋体"/>
                <w:szCs w:val="21"/>
              </w:rPr>
            </w:pPr>
            <w:r>
              <w:rPr>
                <w:rFonts w:ascii="宋体" w:hAnsi="宋体" w:hint="eastAsia"/>
                <w:szCs w:val="21"/>
              </w:rPr>
              <w:t>开户银行：</w:t>
            </w:r>
          </w:p>
        </w:tc>
        <w:tc>
          <w:tcPr>
            <w:tcW w:w="4565" w:type="dxa"/>
            <w:vAlign w:val="center"/>
          </w:tcPr>
          <w:p w:rsidR="005F0C67" w:rsidRDefault="004E5C7E">
            <w:pPr>
              <w:snapToGrid w:val="0"/>
              <w:spacing w:line="380" w:lineRule="exact"/>
              <w:rPr>
                <w:rFonts w:ascii="宋体"/>
                <w:szCs w:val="21"/>
              </w:rPr>
            </w:pPr>
            <w:r>
              <w:rPr>
                <w:rFonts w:ascii="宋体" w:hAnsi="宋体" w:hint="eastAsia"/>
                <w:szCs w:val="21"/>
              </w:rPr>
              <w:t>开户银行：</w:t>
            </w:r>
          </w:p>
        </w:tc>
      </w:tr>
      <w:tr w:rsidR="005F0C67">
        <w:trPr>
          <w:cantSplit/>
          <w:trHeight w:val="320"/>
          <w:jc w:val="center"/>
        </w:trPr>
        <w:tc>
          <w:tcPr>
            <w:tcW w:w="4564" w:type="dxa"/>
            <w:vAlign w:val="center"/>
          </w:tcPr>
          <w:p w:rsidR="005F0C67" w:rsidRDefault="004E5C7E">
            <w:pPr>
              <w:snapToGrid w:val="0"/>
              <w:spacing w:line="380" w:lineRule="exact"/>
              <w:rPr>
                <w:rFonts w:ascii="宋体"/>
                <w:szCs w:val="21"/>
              </w:rPr>
            </w:pPr>
            <w:r>
              <w:rPr>
                <w:rFonts w:ascii="宋体" w:hAnsi="宋体" w:hint="eastAsia"/>
                <w:szCs w:val="21"/>
              </w:rPr>
              <w:t>账号：</w:t>
            </w:r>
          </w:p>
        </w:tc>
        <w:tc>
          <w:tcPr>
            <w:tcW w:w="4565" w:type="dxa"/>
            <w:vAlign w:val="center"/>
          </w:tcPr>
          <w:p w:rsidR="005F0C67" w:rsidRDefault="004E5C7E">
            <w:pPr>
              <w:snapToGrid w:val="0"/>
              <w:spacing w:line="380" w:lineRule="exact"/>
              <w:rPr>
                <w:rFonts w:ascii="宋体"/>
                <w:szCs w:val="21"/>
              </w:rPr>
            </w:pPr>
            <w:r>
              <w:rPr>
                <w:rFonts w:ascii="宋体" w:hAnsi="宋体" w:hint="eastAsia"/>
                <w:szCs w:val="21"/>
              </w:rPr>
              <w:t>账号：</w:t>
            </w:r>
          </w:p>
        </w:tc>
      </w:tr>
      <w:tr w:rsidR="005F0C67">
        <w:trPr>
          <w:cantSplit/>
          <w:trHeight w:val="435"/>
          <w:jc w:val="center"/>
        </w:trPr>
        <w:tc>
          <w:tcPr>
            <w:tcW w:w="4564" w:type="dxa"/>
            <w:vAlign w:val="center"/>
          </w:tcPr>
          <w:p w:rsidR="005F0C67" w:rsidRDefault="004E5C7E">
            <w:pPr>
              <w:snapToGrid w:val="0"/>
              <w:spacing w:line="380" w:lineRule="exact"/>
              <w:rPr>
                <w:rFonts w:ascii="宋体"/>
                <w:szCs w:val="21"/>
              </w:rPr>
            </w:pPr>
            <w:r>
              <w:rPr>
                <w:rFonts w:ascii="宋体" w:hAnsi="宋体" w:hint="eastAsia"/>
                <w:szCs w:val="21"/>
              </w:rPr>
              <w:t>邮政编码：</w:t>
            </w:r>
          </w:p>
        </w:tc>
        <w:tc>
          <w:tcPr>
            <w:tcW w:w="4565" w:type="dxa"/>
            <w:vAlign w:val="center"/>
          </w:tcPr>
          <w:p w:rsidR="005F0C67" w:rsidRDefault="004E5C7E">
            <w:pPr>
              <w:snapToGrid w:val="0"/>
              <w:spacing w:line="380" w:lineRule="exact"/>
              <w:rPr>
                <w:rFonts w:ascii="宋体"/>
                <w:szCs w:val="21"/>
              </w:rPr>
            </w:pPr>
            <w:r>
              <w:rPr>
                <w:rFonts w:ascii="宋体" w:hAnsi="宋体" w:hint="eastAsia"/>
                <w:szCs w:val="21"/>
              </w:rPr>
              <w:t>邮政编码：</w:t>
            </w:r>
          </w:p>
        </w:tc>
      </w:tr>
    </w:tbl>
    <w:p w:rsidR="005F0C67" w:rsidRDefault="004E5C7E">
      <w:pPr>
        <w:snapToGrid w:val="0"/>
        <w:jc w:val="center"/>
        <w:rPr>
          <w:rFonts w:ascii="宋体"/>
          <w:b/>
          <w:sz w:val="28"/>
          <w:szCs w:val="28"/>
        </w:rPr>
      </w:pPr>
      <w:r>
        <w:rPr>
          <w:rFonts w:ascii="宋体"/>
          <w:b/>
          <w:sz w:val="24"/>
        </w:rPr>
        <w:br w:type="page"/>
      </w:r>
      <w:r>
        <w:rPr>
          <w:rFonts w:ascii="宋体" w:hAnsi="宋体" w:hint="eastAsia"/>
          <w:b/>
          <w:sz w:val="28"/>
          <w:szCs w:val="28"/>
        </w:rPr>
        <w:lastRenderedPageBreak/>
        <w:t>合同附件</w:t>
      </w:r>
    </w:p>
    <w:p w:rsidR="005F0C67" w:rsidRDefault="004E5C7E">
      <w:pPr>
        <w:snapToGrid w:val="0"/>
        <w:ind w:firstLineChars="250" w:firstLine="527"/>
        <w:rPr>
          <w:rFonts w:ascii="宋体"/>
          <w:b/>
          <w:szCs w:val="21"/>
        </w:rPr>
      </w:pPr>
      <w:r>
        <w:rPr>
          <w:rFonts w:ascii="宋体" w:hAnsi="宋体" w:hint="eastAsia"/>
          <w:b/>
          <w:szCs w:val="21"/>
        </w:rPr>
        <w:t>一般货物类</w:t>
      </w:r>
    </w:p>
    <w:p w:rsidR="005F0C67" w:rsidRDefault="005F0C67">
      <w:pPr>
        <w:snapToGrid w:val="0"/>
        <w:rPr>
          <w:rFonts w:ascii="宋体"/>
          <w:b/>
          <w:szCs w:val="21"/>
        </w:rPr>
      </w:pPr>
    </w:p>
    <w:tbl>
      <w:tblPr>
        <w:tblW w:w="8928" w:type="dxa"/>
        <w:tblInd w:w="468" w:type="dxa"/>
        <w:tblLayout w:type="fixed"/>
        <w:tblLook w:val="04A0" w:firstRow="1" w:lastRow="0" w:firstColumn="1" w:lastColumn="0" w:noHBand="0" w:noVBand="1"/>
      </w:tblPr>
      <w:tblGrid>
        <w:gridCol w:w="4215"/>
        <w:gridCol w:w="4713"/>
      </w:tblGrid>
      <w:tr w:rsidR="005F0C67">
        <w:trPr>
          <w:trHeight w:hRule="exact" w:val="454"/>
        </w:trPr>
        <w:tc>
          <w:tcPr>
            <w:tcW w:w="8928" w:type="dxa"/>
            <w:gridSpan w:val="2"/>
            <w:tcBorders>
              <w:top w:val="single" w:sz="4" w:space="0" w:color="auto"/>
              <w:left w:val="single" w:sz="4" w:space="0" w:color="auto"/>
              <w:right w:val="single" w:sz="4" w:space="0" w:color="auto"/>
            </w:tcBorders>
            <w:vAlign w:val="center"/>
          </w:tcPr>
          <w:p w:rsidR="005F0C67" w:rsidRDefault="004E5C7E">
            <w:pPr>
              <w:snapToGrid w:val="0"/>
              <w:ind w:firstLineChars="200" w:firstLine="422"/>
              <w:rPr>
                <w:rFonts w:ascii="宋体"/>
                <w:b/>
                <w:szCs w:val="21"/>
              </w:rPr>
            </w:pPr>
            <w:r>
              <w:rPr>
                <w:rFonts w:ascii="宋体" w:hAnsi="宋体"/>
                <w:b/>
                <w:szCs w:val="21"/>
              </w:rPr>
              <w:t>1</w:t>
            </w:r>
            <w:r>
              <w:rPr>
                <w:rFonts w:ascii="宋体" w:hAnsi="宋体" w:hint="eastAsia"/>
                <w:b/>
                <w:szCs w:val="21"/>
              </w:rPr>
              <w:t>、供应商承诺具体事项：</w:t>
            </w:r>
          </w:p>
        </w:tc>
      </w:tr>
      <w:tr w:rsidR="005F0C67">
        <w:trPr>
          <w:trHeight w:hRule="exact" w:val="454"/>
        </w:trPr>
        <w:tc>
          <w:tcPr>
            <w:tcW w:w="8928" w:type="dxa"/>
            <w:gridSpan w:val="2"/>
            <w:tcBorders>
              <w:left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left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left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left w:val="single" w:sz="4" w:space="0" w:color="auto"/>
              <w:bottom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top w:val="single" w:sz="4" w:space="0" w:color="auto"/>
              <w:left w:val="single" w:sz="4" w:space="0" w:color="auto"/>
              <w:right w:val="single" w:sz="4" w:space="0" w:color="auto"/>
            </w:tcBorders>
            <w:vAlign w:val="center"/>
          </w:tcPr>
          <w:p w:rsidR="005F0C67" w:rsidRDefault="004E5C7E">
            <w:pPr>
              <w:snapToGrid w:val="0"/>
              <w:ind w:firstLineChars="200" w:firstLine="422"/>
              <w:rPr>
                <w:rFonts w:ascii="宋体"/>
                <w:b/>
                <w:szCs w:val="21"/>
              </w:rPr>
            </w:pPr>
            <w:r>
              <w:rPr>
                <w:rFonts w:ascii="宋体" w:hAnsi="宋体"/>
                <w:b/>
                <w:szCs w:val="21"/>
              </w:rPr>
              <w:t>2</w:t>
            </w:r>
            <w:r>
              <w:rPr>
                <w:rFonts w:ascii="宋体" w:hAnsi="宋体" w:hint="eastAsia"/>
                <w:b/>
                <w:szCs w:val="21"/>
              </w:rPr>
              <w:t>、售后服务具体事项：</w:t>
            </w:r>
          </w:p>
        </w:tc>
      </w:tr>
      <w:tr w:rsidR="005F0C67">
        <w:trPr>
          <w:trHeight w:hRule="exact" w:val="454"/>
        </w:trPr>
        <w:tc>
          <w:tcPr>
            <w:tcW w:w="8928" w:type="dxa"/>
            <w:gridSpan w:val="2"/>
            <w:tcBorders>
              <w:left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left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left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left w:val="single" w:sz="4" w:space="0" w:color="auto"/>
              <w:bottom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top w:val="single" w:sz="4" w:space="0" w:color="auto"/>
              <w:left w:val="single" w:sz="4" w:space="0" w:color="auto"/>
              <w:right w:val="single" w:sz="4" w:space="0" w:color="auto"/>
            </w:tcBorders>
            <w:vAlign w:val="center"/>
          </w:tcPr>
          <w:p w:rsidR="005F0C67" w:rsidRDefault="004E5C7E">
            <w:pPr>
              <w:snapToGrid w:val="0"/>
              <w:ind w:firstLineChars="200" w:firstLine="422"/>
              <w:rPr>
                <w:rFonts w:ascii="宋体"/>
                <w:b/>
                <w:szCs w:val="21"/>
              </w:rPr>
            </w:pPr>
            <w:r>
              <w:rPr>
                <w:rFonts w:ascii="宋体" w:hAnsi="宋体"/>
                <w:b/>
                <w:szCs w:val="21"/>
              </w:rPr>
              <w:t>3</w:t>
            </w:r>
            <w:r>
              <w:rPr>
                <w:rFonts w:ascii="宋体" w:hAnsi="宋体" w:hint="eastAsia"/>
                <w:b/>
                <w:szCs w:val="21"/>
              </w:rPr>
              <w:t>、保修期责任：</w:t>
            </w:r>
          </w:p>
        </w:tc>
      </w:tr>
      <w:tr w:rsidR="005F0C67">
        <w:trPr>
          <w:trHeight w:hRule="exact" w:val="454"/>
        </w:trPr>
        <w:tc>
          <w:tcPr>
            <w:tcW w:w="8928" w:type="dxa"/>
            <w:gridSpan w:val="2"/>
            <w:tcBorders>
              <w:left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left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left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left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left w:val="single" w:sz="4" w:space="0" w:color="auto"/>
              <w:bottom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top w:val="single" w:sz="4" w:space="0" w:color="auto"/>
              <w:left w:val="single" w:sz="4" w:space="0" w:color="auto"/>
              <w:right w:val="single" w:sz="4" w:space="0" w:color="auto"/>
            </w:tcBorders>
            <w:vAlign w:val="center"/>
          </w:tcPr>
          <w:p w:rsidR="005F0C67" w:rsidRDefault="004E5C7E">
            <w:pPr>
              <w:snapToGrid w:val="0"/>
              <w:ind w:firstLineChars="200" w:firstLine="422"/>
              <w:rPr>
                <w:rFonts w:ascii="宋体"/>
                <w:b/>
                <w:szCs w:val="21"/>
              </w:rPr>
            </w:pPr>
            <w:r>
              <w:rPr>
                <w:rFonts w:ascii="宋体" w:hAnsi="宋体"/>
                <w:b/>
                <w:szCs w:val="21"/>
              </w:rPr>
              <w:t>4</w:t>
            </w:r>
            <w:r>
              <w:rPr>
                <w:rFonts w:ascii="宋体" w:hAnsi="宋体" w:hint="eastAsia"/>
                <w:b/>
                <w:szCs w:val="21"/>
              </w:rPr>
              <w:t>、其他具体事项：</w:t>
            </w:r>
          </w:p>
        </w:tc>
      </w:tr>
      <w:tr w:rsidR="005F0C67">
        <w:trPr>
          <w:trHeight w:hRule="exact" w:val="454"/>
        </w:trPr>
        <w:tc>
          <w:tcPr>
            <w:tcW w:w="8928" w:type="dxa"/>
            <w:gridSpan w:val="2"/>
            <w:tcBorders>
              <w:left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left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hRule="exact" w:val="454"/>
        </w:trPr>
        <w:tc>
          <w:tcPr>
            <w:tcW w:w="8928" w:type="dxa"/>
            <w:gridSpan w:val="2"/>
            <w:tcBorders>
              <w:left w:val="single" w:sz="4" w:space="0" w:color="auto"/>
              <w:bottom w:val="single" w:sz="4" w:space="0" w:color="auto"/>
              <w:right w:val="single" w:sz="4" w:space="0" w:color="auto"/>
            </w:tcBorders>
            <w:vAlign w:val="center"/>
          </w:tcPr>
          <w:p w:rsidR="005F0C67" w:rsidRDefault="005F0C67">
            <w:pPr>
              <w:snapToGrid w:val="0"/>
              <w:ind w:firstLineChars="200" w:firstLine="422"/>
              <w:rPr>
                <w:rFonts w:ascii="宋体"/>
                <w:b/>
                <w:szCs w:val="21"/>
              </w:rPr>
            </w:pPr>
          </w:p>
        </w:tc>
      </w:tr>
      <w:tr w:rsidR="005F0C67">
        <w:trPr>
          <w:trHeight w:val="2577"/>
        </w:trPr>
        <w:tc>
          <w:tcPr>
            <w:tcW w:w="4215" w:type="dxa"/>
            <w:tcBorders>
              <w:top w:val="single" w:sz="4" w:space="0" w:color="auto"/>
              <w:left w:val="single" w:sz="4" w:space="0" w:color="auto"/>
              <w:bottom w:val="single" w:sz="4" w:space="0" w:color="auto"/>
              <w:right w:val="single" w:sz="4" w:space="0" w:color="auto"/>
            </w:tcBorders>
            <w:vAlign w:val="center"/>
          </w:tcPr>
          <w:p w:rsidR="005F0C67" w:rsidRDefault="004E5C7E">
            <w:pPr>
              <w:snapToGrid w:val="0"/>
              <w:ind w:firstLineChars="200" w:firstLine="422"/>
              <w:rPr>
                <w:rFonts w:ascii="宋体"/>
                <w:b/>
                <w:szCs w:val="21"/>
              </w:rPr>
            </w:pPr>
            <w:r>
              <w:rPr>
                <w:rFonts w:ascii="宋体" w:hAnsi="宋体" w:hint="eastAsia"/>
                <w:b/>
                <w:szCs w:val="21"/>
              </w:rPr>
              <w:t>甲方（章）</w:t>
            </w:r>
          </w:p>
          <w:p w:rsidR="005F0C67" w:rsidRDefault="005F0C67">
            <w:pPr>
              <w:snapToGrid w:val="0"/>
              <w:ind w:firstLineChars="200" w:firstLine="422"/>
              <w:rPr>
                <w:rFonts w:ascii="宋体"/>
                <w:b/>
                <w:szCs w:val="21"/>
              </w:rPr>
            </w:pPr>
          </w:p>
          <w:p w:rsidR="005F0C67" w:rsidRDefault="005F0C67">
            <w:pPr>
              <w:snapToGrid w:val="0"/>
              <w:ind w:firstLineChars="200" w:firstLine="422"/>
              <w:rPr>
                <w:rFonts w:ascii="宋体"/>
                <w:b/>
                <w:szCs w:val="21"/>
              </w:rPr>
            </w:pPr>
          </w:p>
          <w:p w:rsidR="005F0C67" w:rsidRDefault="005F0C67">
            <w:pPr>
              <w:snapToGrid w:val="0"/>
              <w:ind w:firstLineChars="200" w:firstLine="422"/>
              <w:rPr>
                <w:rFonts w:ascii="宋体"/>
                <w:b/>
                <w:szCs w:val="21"/>
              </w:rPr>
            </w:pPr>
          </w:p>
          <w:p w:rsidR="005F0C67" w:rsidRDefault="005F0C67">
            <w:pPr>
              <w:snapToGrid w:val="0"/>
              <w:ind w:firstLineChars="200" w:firstLine="422"/>
              <w:rPr>
                <w:rFonts w:ascii="宋体"/>
                <w:b/>
                <w:szCs w:val="21"/>
              </w:rPr>
            </w:pPr>
          </w:p>
          <w:p w:rsidR="005F0C67" w:rsidRDefault="005F0C67">
            <w:pPr>
              <w:snapToGrid w:val="0"/>
              <w:ind w:firstLineChars="200" w:firstLine="422"/>
              <w:rPr>
                <w:rFonts w:ascii="宋体"/>
                <w:b/>
                <w:szCs w:val="21"/>
              </w:rPr>
            </w:pPr>
          </w:p>
          <w:p w:rsidR="005F0C67" w:rsidRDefault="005F0C67">
            <w:pPr>
              <w:snapToGrid w:val="0"/>
              <w:ind w:firstLineChars="200" w:firstLine="422"/>
              <w:rPr>
                <w:rFonts w:ascii="宋体"/>
                <w:b/>
                <w:szCs w:val="21"/>
              </w:rPr>
            </w:pPr>
          </w:p>
          <w:p w:rsidR="005F0C67" w:rsidRDefault="004E5C7E">
            <w:pPr>
              <w:snapToGrid w:val="0"/>
              <w:ind w:firstLineChars="200" w:firstLine="422"/>
              <w:rPr>
                <w:rFonts w:ascii="宋体"/>
                <w:b/>
                <w:szCs w:val="21"/>
              </w:rPr>
            </w:pPr>
            <w:r>
              <w:rPr>
                <w:rFonts w:ascii="宋体" w:hAnsi="宋体" w:hint="eastAsia"/>
                <w:b/>
                <w:szCs w:val="21"/>
              </w:rPr>
              <w:t>年月日</w:t>
            </w:r>
          </w:p>
        </w:tc>
        <w:tc>
          <w:tcPr>
            <w:tcW w:w="4713" w:type="dxa"/>
            <w:tcBorders>
              <w:top w:val="single" w:sz="4" w:space="0" w:color="auto"/>
              <w:left w:val="single" w:sz="4" w:space="0" w:color="auto"/>
              <w:bottom w:val="single" w:sz="4" w:space="0" w:color="auto"/>
              <w:right w:val="single" w:sz="4" w:space="0" w:color="auto"/>
            </w:tcBorders>
            <w:vAlign w:val="center"/>
          </w:tcPr>
          <w:p w:rsidR="005F0C67" w:rsidRDefault="004E5C7E">
            <w:pPr>
              <w:snapToGrid w:val="0"/>
              <w:ind w:firstLineChars="200" w:firstLine="422"/>
              <w:rPr>
                <w:rFonts w:ascii="宋体"/>
                <w:b/>
                <w:szCs w:val="21"/>
              </w:rPr>
            </w:pPr>
            <w:r>
              <w:rPr>
                <w:rFonts w:ascii="宋体" w:hAnsi="宋体" w:hint="eastAsia"/>
                <w:b/>
                <w:szCs w:val="21"/>
              </w:rPr>
              <w:t>乙方（章）</w:t>
            </w:r>
          </w:p>
          <w:p w:rsidR="005F0C67" w:rsidRDefault="005F0C67">
            <w:pPr>
              <w:snapToGrid w:val="0"/>
              <w:ind w:firstLineChars="200" w:firstLine="422"/>
              <w:rPr>
                <w:rFonts w:ascii="宋体"/>
                <w:b/>
                <w:szCs w:val="21"/>
              </w:rPr>
            </w:pPr>
          </w:p>
          <w:p w:rsidR="005F0C67" w:rsidRDefault="005F0C67">
            <w:pPr>
              <w:snapToGrid w:val="0"/>
              <w:ind w:firstLineChars="200" w:firstLine="422"/>
              <w:rPr>
                <w:rFonts w:ascii="宋体"/>
                <w:b/>
                <w:szCs w:val="21"/>
              </w:rPr>
            </w:pPr>
          </w:p>
          <w:p w:rsidR="005F0C67" w:rsidRDefault="005F0C67">
            <w:pPr>
              <w:snapToGrid w:val="0"/>
              <w:ind w:firstLineChars="200" w:firstLine="422"/>
              <w:rPr>
                <w:rFonts w:ascii="宋体"/>
                <w:b/>
                <w:szCs w:val="21"/>
              </w:rPr>
            </w:pPr>
          </w:p>
          <w:p w:rsidR="005F0C67" w:rsidRDefault="005F0C67">
            <w:pPr>
              <w:snapToGrid w:val="0"/>
              <w:ind w:firstLineChars="200" w:firstLine="422"/>
              <w:rPr>
                <w:rFonts w:ascii="宋体"/>
                <w:b/>
                <w:szCs w:val="21"/>
              </w:rPr>
            </w:pPr>
          </w:p>
          <w:p w:rsidR="005F0C67" w:rsidRDefault="005F0C67">
            <w:pPr>
              <w:snapToGrid w:val="0"/>
              <w:ind w:firstLineChars="200" w:firstLine="422"/>
              <w:rPr>
                <w:rFonts w:ascii="宋体"/>
                <w:b/>
                <w:szCs w:val="21"/>
              </w:rPr>
            </w:pPr>
          </w:p>
          <w:p w:rsidR="005F0C67" w:rsidRDefault="005F0C67">
            <w:pPr>
              <w:snapToGrid w:val="0"/>
              <w:ind w:firstLineChars="200" w:firstLine="422"/>
              <w:rPr>
                <w:rFonts w:ascii="宋体"/>
                <w:b/>
                <w:szCs w:val="21"/>
              </w:rPr>
            </w:pPr>
          </w:p>
          <w:p w:rsidR="005F0C67" w:rsidRDefault="004E5C7E">
            <w:pPr>
              <w:snapToGrid w:val="0"/>
              <w:ind w:firstLineChars="200" w:firstLine="422"/>
              <w:rPr>
                <w:rFonts w:ascii="宋体"/>
                <w:b/>
                <w:szCs w:val="21"/>
              </w:rPr>
            </w:pPr>
            <w:r>
              <w:rPr>
                <w:rFonts w:ascii="宋体" w:hAnsi="宋体" w:hint="eastAsia"/>
                <w:b/>
                <w:szCs w:val="21"/>
              </w:rPr>
              <w:t>年月日</w:t>
            </w:r>
          </w:p>
        </w:tc>
      </w:tr>
    </w:tbl>
    <w:p w:rsidR="005F0C67" w:rsidRDefault="005F0C67">
      <w:pPr>
        <w:snapToGrid w:val="0"/>
        <w:rPr>
          <w:rFonts w:ascii="宋体"/>
          <w:szCs w:val="21"/>
        </w:rPr>
      </w:pPr>
    </w:p>
    <w:p w:rsidR="005F0C67" w:rsidRDefault="004E5C7E">
      <w:pPr>
        <w:snapToGrid w:val="0"/>
        <w:ind w:firstLineChars="400" w:firstLine="840"/>
        <w:rPr>
          <w:rFonts w:ascii="宋体"/>
          <w:szCs w:val="21"/>
        </w:rPr>
      </w:pPr>
      <w:r>
        <w:rPr>
          <w:rFonts w:ascii="宋体" w:hAnsi="宋体" w:hint="eastAsia"/>
          <w:szCs w:val="21"/>
        </w:rPr>
        <w:t>注：售后服务事项填不下时可另加附页</w:t>
      </w:r>
    </w:p>
    <w:p w:rsidR="005F0C67" w:rsidRDefault="005F0C67">
      <w:pPr>
        <w:snapToGrid w:val="0"/>
        <w:spacing w:line="400" w:lineRule="exact"/>
        <w:jc w:val="center"/>
        <w:rPr>
          <w:rFonts w:ascii="宋体"/>
          <w:sz w:val="24"/>
        </w:rPr>
      </w:pPr>
    </w:p>
    <w:p w:rsidR="005F0C67" w:rsidRDefault="005F0C67">
      <w:pPr>
        <w:adjustRightInd w:val="0"/>
        <w:snapToGrid w:val="0"/>
        <w:ind w:firstLineChars="200" w:firstLine="480"/>
        <w:rPr>
          <w:rFonts w:ascii="宋体"/>
          <w:sz w:val="24"/>
        </w:rPr>
      </w:pPr>
    </w:p>
    <w:p w:rsidR="005F0C67" w:rsidRDefault="005F0C67">
      <w:pPr>
        <w:adjustRightInd w:val="0"/>
        <w:snapToGrid w:val="0"/>
        <w:ind w:firstLineChars="200" w:firstLine="480"/>
        <w:rPr>
          <w:rFonts w:ascii="宋体"/>
          <w:sz w:val="24"/>
        </w:rPr>
      </w:pPr>
    </w:p>
    <w:p w:rsidR="005F0C67" w:rsidRDefault="004E5C7E">
      <w:pPr>
        <w:snapToGrid w:val="0"/>
        <w:ind w:firstLineChars="200" w:firstLine="420"/>
        <w:rPr>
          <w:rFonts w:ascii="宋体"/>
          <w:sz w:val="24"/>
          <w:u w:val="single"/>
        </w:rPr>
      </w:pPr>
      <w:r>
        <w:rPr>
          <w:rFonts w:hAnsi="宋体"/>
        </w:rPr>
        <w:br w:type="page"/>
      </w:r>
    </w:p>
    <w:p w:rsidR="005F0C67" w:rsidRDefault="005F0C67">
      <w:bookmarkStart w:id="155" w:name="_Toc496718681"/>
    </w:p>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5F0C67"/>
    <w:p w:rsidR="005F0C67" w:rsidRDefault="004E5C7E">
      <w:pPr>
        <w:pStyle w:val="aff6"/>
        <w:tabs>
          <w:tab w:val="left" w:pos="2472"/>
        </w:tabs>
        <w:snapToGrid w:val="0"/>
        <w:jc w:val="center"/>
        <w:outlineLvl w:val="0"/>
        <w:rPr>
          <w:rFonts w:hAnsi="宋体"/>
          <w:b/>
          <w:sz w:val="44"/>
          <w:szCs w:val="44"/>
        </w:rPr>
      </w:pPr>
      <w:r>
        <w:rPr>
          <w:rFonts w:hAnsi="宋体" w:hint="eastAsia"/>
          <w:b/>
          <w:sz w:val="44"/>
          <w:szCs w:val="44"/>
        </w:rPr>
        <w:t>第六章投标文件格式</w:t>
      </w:r>
      <w:bookmarkEnd w:id="155"/>
    </w:p>
    <w:p w:rsidR="005F0C67" w:rsidRDefault="004E5C7E">
      <w:pPr>
        <w:snapToGrid w:val="0"/>
        <w:rPr>
          <w:rFonts w:ascii="宋体"/>
          <w:b/>
          <w:sz w:val="24"/>
        </w:rPr>
      </w:pPr>
      <w:r>
        <w:rPr>
          <w:rFonts w:ascii="宋体"/>
        </w:rPr>
        <w:br w:type="page"/>
      </w:r>
      <w:r>
        <w:rPr>
          <w:rFonts w:ascii="宋体" w:hAnsi="宋体" w:hint="eastAsia"/>
          <w:b/>
          <w:sz w:val="24"/>
        </w:rPr>
        <w:lastRenderedPageBreak/>
        <w:t>开标一览表信封封面格式（可以手写，密封）：</w:t>
      </w:r>
    </w:p>
    <w:p w:rsidR="005F0C67" w:rsidRDefault="005F0C67">
      <w:pPr>
        <w:snapToGrid w:val="0"/>
        <w:rPr>
          <w:rFonts w:ascii="宋体"/>
          <w:sz w:val="24"/>
        </w:rPr>
      </w:pPr>
    </w:p>
    <w:p w:rsidR="005F0C67" w:rsidRDefault="005F0C67">
      <w:pPr>
        <w:snapToGrid w:val="0"/>
        <w:rPr>
          <w:rFonts w:ascii="宋体"/>
          <w:sz w:val="24"/>
        </w:rPr>
      </w:pPr>
    </w:p>
    <w:p w:rsidR="005F0C67" w:rsidRDefault="004E5C7E">
      <w:pPr>
        <w:pStyle w:val="aff6"/>
        <w:snapToGrid w:val="0"/>
        <w:jc w:val="center"/>
        <w:rPr>
          <w:rFonts w:hAnsi="宋体"/>
          <w:b/>
          <w:sz w:val="28"/>
          <w:szCs w:val="28"/>
        </w:rPr>
      </w:pPr>
      <w:r>
        <w:rPr>
          <w:rFonts w:hAnsi="宋体" w:hint="eastAsia"/>
          <w:b/>
          <w:sz w:val="28"/>
          <w:szCs w:val="28"/>
        </w:rPr>
        <w:t>开标一览表</w:t>
      </w:r>
    </w:p>
    <w:p w:rsidR="005F0C67" w:rsidRDefault="005F0C67">
      <w:pPr>
        <w:snapToGrid w:val="0"/>
        <w:rPr>
          <w:rFonts w:ascii="宋体"/>
          <w:sz w:val="24"/>
        </w:rPr>
      </w:pPr>
    </w:p>
    <w:p w:rsidR="005F0C67" w:rsidRDefault="005F0C67">
      <w:pPr>
        <w:snapToGrid w:val="0"/>
        <w:rPr>
          <w:rFonts w:ascii="宋体"/>
          <w:sz w:val="24"/>
        </w:rPr>
      </w:pPr>
    </w:p>
    <w:p w:rsidR="005F0C67" w:rsidRDefault="004E5C7E">
      <w:pPr>
        <w:snapToGrid w:val="0"/>
        <w:rPr>
          <w:rFonts w:ascii="宋体"/>
          <w:bCs/>
          <w:sz w:val="24"/>
        </w:rPr>
      </w:pPr>
      <w:r>
        <w:rPr>
          <w:rFonts w:ascii="宋体" w:hAnsi="宋体" w:hint="eastAsia"/>
          <w:bCs/>
          <w:sz w:val="24"/>
        </w:rPr>
        <w:t>项目名称：</w:t>
      </w:r>
    </w:p>
    <w:p w:rsidR="005F0C67" w:rsidRDefault="005F0C67">
      <w:pPr>
        <w:snapToGrid w:val="0"/>
        <w:rPr>
          <w:rFonts w:ascii="宋体"/>
          <w:sz w:val="24"/>
        </w:rPr>
      </w:pPr>
    </w:p>
    <w:p w:rsidR="005F0C67" w:rsidRDefault="004E5C7E">
      <w:pPr>
        <w:snapToGrid w:val="0"/>
        <w:rPr>
          <w:rFonts w:ascii="宋体"/>
          <w:sz w:val="24"/>
        </w:rPr>
      </w:pPr>
      <w:r>
        <w:rPr>
          <w:rFonts w:ascii="宋体" w:hAnsi="宋体" w:hint="eastAsia"/>
          <w:bCs/>
          <w:sz w:val="24"/>
        </w:rPr>
        <w:t>项目</w:t>
      </w:r>
      <w:r>
        <w:rPr>
          <w:rFonts w:ascii="宋体" w:hAnsi="宋体" w:hint="eastAsia"/>
          <w:sz w:val="24"/>
        </w:rPr>
        <w:t>编号：</w:t>
      </w:r>
    </w:p>
    <w:p w:rsidR="005F0C67" w:rsidRDefault="005F0C67">
      <w:pPr>
        <w:snapToGrid w:val="0"/>
        <w:rPr>
          <w:rFonts w:ascii="宋体"/>
          <w:sz w:val="24"/>
        </w:rPr>
      </w:pPr>
    </w:p>
    <w:p w:rsidR="005F0C67" w:rsidRDefault="005F0C67">
      <w:pPr>
        <w:snapToGrid w:val="0"/>
        <w:rPr>
          <w:rFonts w:ascii="宋体"/>
          <w:sz w:val="24"/>
        </w:rPr>
      </w:pPr>
    </w:p>
    <w:p w:rsidR="005F0C67" w:rsidRDefault="005F0C67">
      <w:pPr>
        <w:snapToGrid w:val="0"/>
        <w:rPr>
          <w:rFonts w:ascii="宋体"/>
          <w:sz w:val="24"/>
        </w:rPr>
      </w:pPr>
    </w:p>
    <w:p w:rsidR="005F0C67" w:rsidRDefault="004E5C7E">
      <w:pPr>
        <w:snapToGrid w:val="0"/>
        <w:rPr>
          <w:rFonts w:ascii="宋体"/>
          <w:sz w:val="24"/>
        </w:rPr>
      </w:pPr>
      <w:r>
        <w:rPr>
          <w:rFonts w:ascii="宋体" w:hAnsi="宋体" w:hint="eastAsia"/>
          <w:sz w:val="24"/>
        </w:rPr>
        <w:t>投标人名称：</w:t>
      </w:r>
    </w:p>
    <w:p w:rsidR="005F0C67" w:rsidRDefault="005F0C67">
      <w:pPr>
        <w:pStyle w:val="aff6"/>
        <w:snapToGrid w:val="0"/>
        <w:jc w:val="center"/>
        <w:rPr>
          <w:rFonts w:hAnsi="宋体"/>
          <w:sz w:val="24"/>
          <w:szCs w:val="24"/>
        </w:rPr>
      </w:pPr>
    </w:p>
    <w:p w:rsidR="005F0C67" w:rsidRDefault="005F0C67">
      <w:pPr>
        <w:pStyle w:val="aff6"/>
        <w:snapToGrid w:val="0"/>
        <w:jc w:val="center"/>
        <w:rPr>
          <w:rFonts w:hAnsi="宋体"/>
          <w:sz w:val="24"/>
          <w:szCs w:val="24"/>
        </w:rPr>
      </w:pPr>
    </w:p>
    <w:p w:rsidR="005F0C67" w:rsidRDefault="005F0C67">
      <w:pPr>
        <w:rPr>
          <w:rFonts w:ascii="宋体"/>
          <w:sz w:val="24"/>
        </w:rPr>
      </w:pPr>
    </w:p>
    <w:p w:rsidR="005F0C67" w:rsidRDefault="004E5C7E">
      <w:pPr>
        <w:pStyle w:val="afa"/>
        <w:snapToGrid w:val="0"/>
        <w:ind w:firstLineChars="1650" w:firstLine="3960"/>
        <w:rPr>
          <w:rFonts w:ascii="宋体"/>
          <w:sz w:val="24"/>
          <w:szCs w:val="24"/>
        </w:rPr>
      </w:pPr>
      <w:r>
        <w:rPr>
          <w:rFonts w:ascii="宋体" w:hAnsi="宋体" w:hint="eastAsia"/>
          <w:sz w:val="24"/>
          <w:szCs w:val="24"/>
        </w:rPr>
        <w:t>在开标时间之前不得启封</w:t>
      </w:r>
    </w:p>
    <w:p w:rsidR="005F0C67" w:rsidRDefault="005F0C67">
      <w:pPr>
        <w:pStyle w:val="afa"/>
        <w:snapToGrid w:val="0"/>
        <w:ind w:firstLineChars="416" w:firstLine="998"/>
        <w:rPr>
          <w:rFonts w:ascii="宋体"/>
          <w:sz w:val="24"/>
          <w:szCs w:val="24"/>
        </w:rPr>
      </w:pPr>
    </w:p>
    <w:p w:rsidR="005F0C67" w:rsidRDefault="004E5C7E">
      <w:pPr>
        <w:snapToGrid w:val="0"/>
        <w:ind w:firstLine="645"/>
        <w:jc w:val="center"/>
        <w:rPr>
          <w:rFonts w:ascii="宋体"/>
          <w:sz w:val="24"/>
        </w:rPr>
      </w:pPr>
      <w:r>
        <w:rPr>
          <w:rFonts w:ascii="宋体" w:hAnsi="宋体" w:hint="eastAsia"/>
          <w:sz w:val="24"/>
        </w:rPr>
        <w:t>年月日</w:t>
      </w:r>
    </w:p>
    <w:p w:rsidR="005F0C67" w:rsidRDefault="004E5C7E">
      <w:pPr>
        <w:snapToGrid w:val="0"/>
        <w:rPr>
          <w:rFonts w:ascii="宋体"/>
          <w:b/>
          <w:sz w:val="24"/>
        </w:rPr>
      </w:pPr>
      <w:r>
        <w:rPr>
          <w:rFonts w:ascii="宋体"/>
          <w:sz w:val="24"/>
        </w:rPr>
        <w:br w:type="page"/>
      </w:r>
      <w:r>
        <w:rPr>
          <w:rFonts w:ascii="宋体" w:hAnsi="宋体" w:hint="eastAsia"/>
          <w:b/>
          <w:sz w:val="24"/>
        </w:rPr>
        <w:lastRenderedPageBreak/>
        <w:t>开标一览表（格式）</w:t>
      </w:r>
    </w:p>
    <w:p w:rsidR="005F0C67" w:rsidRDefault="004E5C7E">
      <w:pPr>
        <w:pStyle w:val="aff6"/>
        <w:spacing w:line="440" w:lineRule="exact"/>
        <w:ind w:firstLine="420"/>
        <w:jc w:val="center"/>
        <w:rPr>
          <w:sz w:val="28"/>
          <w:szCs w:val="28"/>
        </w:rPr>
      </w:pPr>
      <w:r>
        <w:rPr>
          <w:rFonts w:hint="eastAsia"/>
          <w:b/>
          <w:sz w:val="32"/>
          <w:szCs w:val="32"/>
        </w:rPr>
        <w:t>开标一览表</w:t>
      </w:r>
      <w:r>
        <w:rPr>
          <w:rFonts w:hint="eastAsia"/>
          <w:sz w:val="28"/>
          <w:szCs w:val="28"/>
        </w:rPr>
        <w:t>（格式）</w:t>
      </w:r>
    </w:p>
    <w:p w:rsidR="005F0C67" w:rsidRDefault="005F0C67">
      <w:pPr>
        <w:pStyle w:val="aff6"/>
        <w:spacing w:line="440" w:lineRule="exact"/>
        <w:ind w:firstLine="420"/>
        <w:rPr>
          <w:szCs w:val="20"/>
        </w:rPr>
      </w:pPr>
    </w:p>
    <w:p w:rsidR="005F0C67" w:rsidRDefault="004E5C7E">
      <w:pPr>
        <w:pStyle w:val="aff6"/>
        <w:spacing w:line="440" w:lineRule="exact"/>
        <w:ind w:firstLine="420"/>
      </w:pPr>
      <w:r>
        <w:rPr>
          <w:rFonts w:hint="eastAsia"/>
        </w:rPr>
        <w:t>项目名称：</w:t>
      </w:r>
    </w:p>
    <w:p w:rsidR="005F0C67" w:rsidRDefault="004E5C7E">
      <w:pPr>
        <w:pStyle w:val="aff6"/>
        <w:spacing w:line="440" w:lineRule="exact"/>
        <w:ind w:firstLine="420"/>
      </w:pPr>
      <w:r>
        <w:rPr>
          <w:rFonts w:hint="eastAsia"/>
        </w:rPr>
        <w:t>招标编号：</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9"/>
        <w:gridCol w:w="4799"/>
        <w:gridCol w:w="3453"/>
      </w:tblGrid>
      <w:tr w:rsidR="005F0C67">
        <w:trPr>
          <w:trHeight w:val="762"/>
          <w:jc w:val="center"/>
        </w:trPr>
        <w:tc>
          <w:tcPr>
            <w:tcW w:w="1449" w:type="dxa"/>
            <w:vAlign w:val="center"/>
          </w:tcPr>
          <w:p w:rsidR="005F0C67" w:rsidRDefault="005F0C67">
            <w:pPr>
              <w:pStyle w:val="aff6"/>
              <w:jc w:val="center"/>
              <w:rPr>
                <w:spacing w:val="-20"/>
              </w:rPr>
            </w:pPr>
          </w:p>
        </w:tc>
        <w:tc>
          <w:tcPr>
            <w:tcW w:w="4799" w:type="dxa"/>
            <w:vAlign w:val="center"/>
          </w:tcPr>
          <w:p w:rsidR="005F0C67" w:rsidRDefault="004E5C7E">
            <w:pPr>
              <w:pStyle w:val="aff6"/>
              <w:jc w:val="center"/>
            </w:pPr>
            <w:r>
              <w:rPr>
                <w:rFonts w:hint="eastAsia"/>
              </w:rPr>
              <w:t>投标报价</w:t>
            </w:r>
          </w:p>
        </w:tc>
        <w:tc>
          <w:tcPr>
            <w:tcW w:w="3453" w:type="dxa"/>
            <w:vAlign w:val="center"/>
          </w:tcPr>
          <w:p w:rsidR="005F0C67" w:rsidRDefault="004E5C7E">
            <w:pPr>
              <w:pStyle w:val="aff6"/>
              <w:jc w:val="center"/>
            </w:pPr>
            <w:r>
              <w:rPr>
                <w:rFonts w:hint="eastAsia"/>
              </w:rPr>
              <w:t>交付使用时间</w:t>
            </w:r>
          </w:p>
        </w:tc>
      </w:tr>
      <w:tr w:rsidR="005F0C67">
        <w:trPr>
          <w:trHeight w:val="973"/>
          <w:jc w:val="center"/>
        </w:trPr>
        <w:tc>
          <w:tcPr>
            <w:tcW w:w="1449" w:type="dxa"/>
            <w:vAlign w:val="center"/>
          </w:tcPr>
          <w:p w:rsidR="005F0C67" w:rsidRDefault="004E5C7E">
            <w:pPr>
              <w:jc w:val="center"/>
              <w:rPr>
                <w:rFonts w:ascii="宋体" w:hAnsi="Courier New"/>
                <w:sz w:val="24"/>
              </w:rPr>
            </w:pPr>
            <w:r>
              <w:rPr>
                <w:rFonts w:hint="eastAsia"/>
              </w:rPr>
              <w:t>投标总报价</w:t>
            </w:r>
          </w:p>
        </w:tc>
        <w:tc>
          <w:tcPr>
            <w:tcW w:w="4799" w:type="dxa"/>
            <w:vAlign w:val="center"/>
          </w:tcPr>
          <w:p w:rsidR="005F0C67" w:rsidRDefault="004E5C7E">
            <w:pPr>
              <w:pStyle w:val="aff6"/>
            </w:pPr>
            <w:r>
              <w:rPr>
                <w:rFonts w:hint="eastAsia"/>
                <w:spacing w:val="-6"/>
              </w:rPr>
              <w:t>人民币（大写）：（￥：         ）</w:t>
            </w:r>
          </w:p>
        </w:tc>
        <w:tc>
          <w:tcPr>
            <w:tcW w:w="3453" w:type="dxa"/>
            <w:vAlign w:val="center"/>
          </w:tcPr>
          <w:p w:rsidR="005F0C67" w:rsidRDefault="005F0C67">
            <w:pPr>
              <w:pStyle w:val="aff6"/>
              <w:rPr>
                <w:spacing w:val="-6"/>
              </w:rPr>
            </w:pPr>
          </w:p>
        </w:tc>
      </w:tr>
      <w:tr w:rsidR="005F0C67">
        <w:trPr>
          <w:trHeight w:val="797"/>
          <w:jc w:val="center"/>
        </w:trPr>
        <w:tc>
          <w:tcPr>
            <w:tcW w:w="1449" w:type="dxa"/>
            <w:vAlign w:val="center"/>
          </w:tcPr>
          <w:p w:rsidR="005F0C67" w:rsidRDefault="004E5C7E">
            <w:pPr>
              <w:jc w:val="center"/>
              <w:rPr>
                <w:rFonts w:ascii="宋体" w:hAnsi="Courier New"/>
                <w:sz w:val="24"/>
              </w:rPr>
            </w:pPr>
            <w:r>
              <w:rPr>
                <w:rFonts w:hint="eastAsia"/>
                <w:spacing w:val="-6"/>
              </w:rPr>
              <w:t>投标保证金</w:t>
            </w:r>
          </w:p>
        </w:tc>
        <w:tc>
          <w:tcPr>
            <w:tcW w:w="4799" w:type="dxa"/>
            <w:vAlign w:val="center"/>
          </w:tcPr>
          <w:p w:rsidR="005F0C67" w:rsidRDefault="004E5C7E">
            <w:pPr>
              <w:pStyle w:val="aff6"/>
              <w:jc w:val="center"/>
            </w:pPr>
            <w:r>
              <w:rPr>
                <w:rFonts w:hint="eastAsia"/>
              </w:rPr>
              <w:t>元人民币（转帐</w:t>
            </w:r>
            <w:r>
              <w:t>/</w:t>
            </w:r>
            <w:r>
              <w:rPr>
                <w:rFonts w:hint="eastAsia"/>
              </w:rPr>
              <w:t>电汇</w:t>
            </w:r>
            <w:r>
              <w:t>/</w:t>
            </w:r>
            <w:r>
              <w:rPr>
                <w:rFonts w:hint="eastAsia"/>
              </w:rPr>
              <w:t>现金）</w:t>
            </w:r>
          </w:p>
        </w:tc>
        <w:tc>
          <w:tcPr>
            <w:tcW w:w="3453" w:type="dxa"/>
            <w:vAlign w:val="center"/>
          </w:tcPr>
          <w:p w:rsidR="005F0C67" w:rsidRDefault="005F0C67">
            <w:pPr>
              <w:pStyle w:val="aff6"/>
              <w:rPr>
                <w:spacing w:val="-6"/>
              </w:rPr>
            </w:pPr>
          </w:p>
        </w:tc>
      </w:tr>
    </w:tbl>
    <w:p w:rsidR="005F0C67" w:rsidRDefault="005F0C67">
      <w:pPr>
        <w:pStyle w:val="aff6"/>
        <w:spacing w:line="440" w:lineRule="exact"/>
        <w:ind w:firstLine="420"/>
        <w:rPr>
          <w:rFonts w:cs="Times New Roman"/>
          <w:szCs w:val="20"/>
        </w:rPr>
      </w:pPr>
    </w:p>
    <w:p w:rsidR="005F0C67" w:rsidRDefault="004E5C7E">
      <w:pPr>
        <w:pStyle w:val="aff6"/>
        <w:spacing w:line="440" w:lineRule="exact"/>
        <w:ind w:firstLine="420"/>
      </w:pPr>
      <w:r>
        <w:rPr>
          <w:rFonts w:hint="eastAsia"/>
        </w:rPr>
        <w:t>投标人盖公章：</w:t>
      </w:r>
    </w:p>
    <w:p w:rsidR="005F0C67" w:rsidRDefault="005F0C67">
      <w:pPr>
        <w:pStyle w:val="aff6"/>
        <w:spacing w:line="440" w:lineRule="exact"/>
        <w:ind w:firstLine="420"/>
      </w:pPr>
    </w:p>
    <w:p w:rsidR="005F0C67" w:rsidRDefault="004E5C7E">
      <w:pPr>
        <w:pStyle w:val="aff6"/>
        <w:spacing w:line="440" w:lineRule="exact"/>
        <w:ind w:firstLine="420"/>
      </w:pPr>
      <w:r>
        <w:rPr>
          <w:rFonts w:hint="eastAsia"/>
        </w:rPr>
        <w:t>法定代表人或委托代理人签字：</w:t>
      </w:r>
    </w:p>
    <w:p w:rsidR="005F0C67" w:rsidRDefault="005F0C67">
      <w:pPr>
        <w:pStyle w:val="aff6"/>
        <w:spacing w:line="440" w:lineRule="exact"/>
        <w:ind w:firstLine="420"/>
        <w:rPr>
          <w:rFonts w:ascii="华文楷体" w:eastAsia="华文楷体" w:hAnsi="华文楷体"/>
        </w:rPr>
      </w:pPr>
    </w:p>
    <w:p w:rsidR="005F0C67" w:rsidRDefault="004E5C7E">
      <w:pPr>
        <w:pStyle w:val="aff6"/>
        <w:spacing w:line="440" w:lineRule="exact"/>
        <w:ind w:firstLine="420"/>
      </w:pPr>
      <w:r>
        <w:rPr>
          <w:rFonts w:hint="eastAsia"/>
        </w:rPr>
        <w:t>日期：</w:t>
      </w:r>
    </w:p>
    <w:p w:rsidR="005F0C67" w:rsidRDefault="005F0C67">
      <w:pPr>
        <w:pStyle w:val="aff6"/>
        <w:spacing w:line="440" w:lineRule="exact"/>
        <w:ind w:firstLine="420"/>
        <w:rPr>
          <w:rFonts w:ascii="楷体_GB2312" w:eastAsia="楷体_GB2312" w:hAnsi="华文楷体"/>
        </w:rPr>
      </w:pPr>
    </w:p>
    <w:p w:rsidR="005F0C67" w:rsidRDefault="004E5C7E">
      <w:pPr>
        <w:pStyle w:val="aff6"/>
        <w:spacing w:line="440" w:lineRule="exact"/>
        <w:ind w:firstLine="420"/>
        <w:rPr>
          <w:rFonts w:ascii="楷体_GB2312" w:eastAsia="楷体_GB2312" w:hAnsi="华文楷体"/>
        </w:rPr>
      </w:pPr>
      <w:r>
        <w:rPr>
          <w:rFonts w:ascii="楷体_GB2312" w:eastAsia="楷体_GB2312" w:hAnsi="华文楷体" w:hint="eastAsia"/>
        </w:rPr>
        <w:t>投标说明：</w:t>
      </w:r>
    </w:p>
    <w:p w:rsidR="005F0C67" w:rsidRDefault="004E5C7E">
      <w:pPr>
        <w:pStyle w:val="aff6"/>
        <w:spacing w:line="440" w:lineRule="exact"/>
        <w:ind w:firstLine="420"/>
        <w:rPr>
          <w:rFonts w:ascii="楷体_GB2312" w:eastAsia="楷体_GB2312" w:hAnsi="华文楷体"/>
        </w:rPr>
      </w:pPr>
      <w:r>
        <w:rPr>
          <w:rFonts w:ascii="楷体_GB2312" w:eastAsia="楷体_GB2312" w:hAnsi="华文楷体"/>
        </w:rPr>
        <w:t>1</w:t>
      </w:r>
      <w:r>
        <w:rPr>
          <w:rFonts w:ascii="楷体_GB2312" w:eastAsia="楷体_GB2312" w:hAnsi="华文楷体" w:hint="eastAsia"/>
        </w:rPr>
        <w:t>、投标人必须加盖公章或签字，否则无签字或盖章的，投标无效。</w:t>
      </w:r>
    </w:p>
    <w:p w:rsidR="005F0C67" w:rsidRDefault="004E5C7E">
      <w:pPr>
        <w:pStyle w:val="aff6"/>
        <w:spacing w:line="440" w:lineRule="exact"/>
        <w:ind w:firstLine="420"/>
        <w:rPr>
          <w:rFonts w:ascii="楷体_GB2312" w:eastAsia="楷体_GB2312" w:hAnsi="华文楷体"/>
        </w:rPr>
      </w:pPr>
      <w:r>
        <w:rPr>
          <w:rFonts w:ascii="楷体_GB2312" w:eastAsia="楷体_GB2312" w:hAnsi="华文楷体"/>
        </w:rPr>
        <w:t>2</w:t>
      </w:r>
      <w:r>
        <w:rPr>
          <w:rFonts w:ascii="楷体_GB2312" w:eastAsia="楷体_GB2312" w:hAnsi="华文楷体" w:hint="eastAsia"/>
        </w:rPr>
        <w:t>、对于“货物需求一览表”，凡在“技术参数及性能（配置）要求”中表述为“标配”或“标准配置”的设备，投标人应在填写开标一览表时将其相应的标配参数详细列明。</w:t>
      </w:r>
    </w:p>
    <w:p w:rsidR="005F0C67" w:rsidRDefault="004E5C7E">
      <w:pPr>
        <w:pStyle w:val="aff6"/>
        <w:spacing w:line="440" w:lineRule="exact"/>
        <w:ind w:firstLine="420"/>
        <w:rPr>
          <w:rFonts w:ascii="楷体_GB2312" w:eastAsia="楷体_GB2312" w:hAnsi="华文楷体"/>
        </w:rPr>
      </w:pPr>
      <w:r>
        <w:rPr>
          <w:rFonts w:ascii="楷体_GB2312" w:eastAsia="楷体_GB2312" w:hAnsi="华文楷体"/>
        </w:rPr>
        <w:t>3</w:t>
      </w:r>
      <w:r>
        <w:rPr>
          <w:rFonts w:ascii="楷体_GB2312" w:eastAsia="楷体_GB2312" w:hAnsi="华文楷体" w:hint="eastAsia"/>
        </w:rPr>
        <w:t>、投标时，本表一式两份，单独装入开标一览表文件袋。</w:t>
      </w:r>
    </w:p>
    <w:p w:rsidR="005F0C67" w:rsidRDefault="004E5C7E">
      <w:pPr>
        <w:snapToGrid w:val="0"/>
        <w:spacing w:line="420" w:lineRule="exact"/>
        <w:rPr>
          <w:rFonts w:ascii="宋体"/>
          <w:b/>
          <w:bCs/>
          <w:sz w:val="24"/>
        </w:rPr>
      </w:pPr>
      <w:r>
        <w:rPr>
          <w:rFonts w:ascii="宋体"/>
          <w:b/>
          <w:bCs/>
          <w:szCs w:val="21"/>
        </w:rPr>
        <w:br w:type="page"/>
      </w:r>
      <w:r>
        <w:rPr>
          <w:rFonts w:ascii="宋体" w:hAnsi="宋体"/>
          <w:b/>
          <w:sz w:val="24"/>
        </w:rPr>
        <w:lastRenderedPageBreak/>
        <w:t>1.</w:t>
      </w:r>
      <w:r>
        <w:rPr>
          <w:rFonts w:ascii="宋体" w:hAnsi="宋体" w:hint="eastAsia"/>
          <w:b/>
          <w:sz w:val="24"/>
        </w:rPr>
        <w:t>投标</w:t>
      </w:r>
      <w:r>
        <w:rPr>
          <w:rFonts w:ascii="宋体" w:hAnsi="宋体" w:hint="eastAsia"/>
          <w:b/>
          <w:bCs/>
          <w:sz w:val="24"/>
        </w:rPr>
        <w:t>文件的外包装封面格式：</w:t>
      </w:r>
    </w:p>
    <w:p w:rsidR="005F0C67" w:rsidRDefault="005F0C67">
      <w:pPr>
        <w:snapToGrid w:val="0"/>
        <w:rPr>
          <w:rFonts w:ascii="宋体"/>
          <w:bCs/>
          <w:sz w:val="24"/>
        </w:rPr>
      </w:pPr>
    </w:p>
    <w:p w:rsidR="005F0C67" w:rsidRDefault="005F0C67">
      <w:pPr>
        <w:snapToGrid w:val="0"/>
        <w:jc w:val="center"/>
        <w:rPr>
          <w:rFonts w:ascii="宋体"/>
          <w:b/>
          <w:bCs/>
          <w:sz w:val="44"/>
          <w:szCs w:val="44"/>
        </w:rPr>
      </w:pPr>
    </w:p>
    <w:p w:rsidR="005F0C67" w:rsidRDefault="005F0C67">
      <w:pPr>
        <w:snapToGrid w:val="0"/>
        <w:jc w:val="center"/>
        <w:rPr>
          <w:rFonts w:ascii="宋体"/>
          <w:b/>
          <w:bCs/>
          <w:sz w:val="44"/>
          <w:szCs w:val="44"/>
        </w:rPr>
      </w:pPr>
    </w:p>
    <w:p w:rsidR="005F0C67" w:rsidRDefault="005F0C67">
      <w:pPr>
        <w:snapToGrid w:val="0"/>
        <w:jc w:val="center"/>
        <w:rPr>
          <w:rFonts w:ascii="宋体"/>
          <w:b/>
          <w:bCs/>
          <w:sz w:val="44"/>
          <w:szCs w:val="44"/>
        </w:rPr>
      </w:pPr>
    </w:p>
    <w:p w:rsidR="005F0C67" w:rsidRDefault="004E5C7E">
      <w:pPr>
        <w:snapToGrid w:val="0"/>
        <w:jc w:val="center"/>
        <w:rPr>
          <w:rFonts w:ascii="宋体"/>
          <w:b/>
          <w:bCs/>
          <w:sz w:val="44"/>
          <w:szCs w:val="44"/>
        </w:rPr>
      </w:pPr>
      <w:r>
        <w:rPr>
          <w:rFonts w:ascii="宋体" w:hAnsi="宋体" w:hint="eastAsia"/>
          <w:b/>
          <w:bCs/>
          <w:sz w:val="44"/>
          <w:szCs w:val="44"/>
        </w:rPr>
        <w:t>投标文件</w:t>
      </w:r>
    </w:p>
    <w:p w:rsidR="005F0C67" w:rsidRDefault="005F0C67">
      <w:pPr>
        <w:snapToGrid w:val="0"/>
        <w:ind w:firstLineChars="445" w:firstLine="1424"/>
        <w:rPr>
          <w:rFonts w:ascii="宋体"/>
          <w:bCs/>
          <w:sz w:val="32"/>
          <w:szCs w:val="32"/>
        </w:rPr>
      </w:pPr>
    </w:p>
    <w:p w:rsidR="005F0C67" w:rsidRDefault="005F0C67">
      <w:pPr>
        <w:snapToGrid w:val="0"/>
        <w:ind w:firstLineChars="445" w:firstLine="1424"/>
        <w:rPr>
          <w:rFonts w:ascii="宋体"/>
          <w:bCs/>
          <w:sz w:val="32"/>
          <w:szCs w:val="32"/>
        </w:rPr>
      </w:pPr>
    </w:p>
    <w:p w:rsidR="005F0C67" w:rsidRDefault="004E5C7E">
      <w:pPr>
        <w:snapToGrid w:val="0"/>
        <w:ind w:firstLineChars="445" w:firstLine="1430"/>
        <w:rPr>
          <w:rFonts w:ascii="宋体"/>
          <w:b/>
          <w:bCs/>
          <w:sz w:val="32"/>
          <w:szCs w:val="32"/>
        </w:rPr>
      </w:pPr>
      <w:r>
        <w:rPr>
          <w:rFonts w:ascii="宋体" w:hAnsi="宋体" w:hint="eastAsia"/>
          <w:b/>
          <w:bCs/>
          <w:sz w:val="32"/>
          <w:szCs w:val="32"/>
        </w:rPr>
        <w:t>项目名称：</w:t>
      </w:r>
    </w:p>
    <w:p w:rsidR="005F0C67" w:rsidRDefault="004E5C7E">
      <w:pPr>
        <w:snapToGrid w:val="0"/>
        <w:ind w:firstLineChars="450" w:firstLine="1446"/>
        <w:rPr>
          <w:rFonts w:ascii="宋体"/>
          <w:b/>
          <w:bCs/>
          <w:sz w:val="32"/>
          <w:szCs w:val="32"/>
        </w:rPr>
      </w:pPr>
      <w:r>
        <w:rPr>
          <w:rFonts w:ascii="宋体" w:hAnsi="宋体" w:hint="eastAsia"/>
          <w:b/>
          <w:bCs/>
          <w:sz w:val="32"/>
          <w:szCs w:val="32"/>
        </w:rPr>
        <w:t>项目编号：</w:t>
      </w:r>
    </w:p>
    <w:p w:rsidR="005F0C67" w:rsidRDefault="005F0C67">
      <w:pPr>
        <w:snapToGrid w:val="0"/>
        <w:ind w:firstLineChars="200" w:firstLine="643"/>
        <w:rPr>
          <w:rFonts w:ascii="宋体"/>
          <w:b/>
          <w:bCs/>
          <w:sz w:val="32"/>
          <w:szCs w:val="32"/>
        </w:rPr>
      </w:pPr>
    </w:p>
    <w:p w:rsidR="005F0C67" w:rsidRDefault="005F0C67">
      <w:pPr>
        <w:pStyle w:val="afa"/>
        <w:snapToGrid w:val="0"/>
        <w:ind w:firstLineChars="416" w:firstLine="1336"/>
        <w:rPr>
          <w:rFonts w:ascii="宋体"/>
          <w:b/>
          <w:bCs/>
          <w:sz w:val="32"/>
          <w:szCs w:val="32"/>
        </w:rPr>
      </w:pPr>
    </w:p>
    <w:p w:rsidR="005F0C67" w:rsidRDefault="005F0C67">
      <w:pPr>
        <w:pStyle w:val="afa"/>
        <w:snapToGrid w:val="0"/>
        <w:ind w:firstLineChars="416" w:firstLine="1336"/>
        <w:rPr>
          <w:rFonts w:ascii="宋体"/>
          <w:b/>
          <w:bCs/>
          <w:sz w:val="32"/>
          <w:szCs w:val="32"/>
        </w:rPr>
      </w:pPr>
    </w:p>
    <w:p w:rsidR="005F0C67" w:rsidRDefault="005F0C67">
      <w:pPr>
        <w:pStyle w:val="afa"/>
        <w:snapToGrid w:val="0"/>
        <w:ind w:firstLineChars="416" w:firstLine="1336"/>
        <w:rPr>
          <w:rFonts w:ascii="宋体"/>
          <w:b/>
          <w:bCs/>
          <w:sz w:val="32"/>
          <w:szCs w:val="32"/>
        </w:rPr>
      </w:pPr>
    </w:p>
    <w:p w:rsidR="005F0C67" w:rsidRDefault="005F0C67">
      <w:pPr>
        <w:pStyle w:val="afa"/>
        <w:snapToGrid w:val="0"/>
        <w:ind w:firstLineChars="416" w:firstLine="1336"/>
        <w:rPr>
          <w:rFonts w:ascii="宋体"/>
          <w:b/>
          <w:bCs/>
          <w:sz w:val="32"/>
          <w:szCs w:val="32"/>
        </w:rPr>
      </w:pPr>
    </w:p>
    <w:p w:rsidR="005F0C67" w:rsidRDefault="005F0C67">
      <w:pPr>
        <w:pStyle w:val="afa"/>
        <w:snapToGrid w:val="0"/>
        <w:ind w:firstLineChars="416" w:firstLine="1336"/>
        <w:rPr>
          <w:rFonts w:ascii="宋体"/>
          <w:b/>
          <w:bCs/>
          <w:sz w:val="32"/>
          <w:szCs w:val="32"/>
        </w:rPr>
      </w:pPr>
    </w:p>
    <w:p w:rsidR="005F0C67" w:rsidRDefault="005F0C67">
      <w:pPr>
        <w:pStyle w:val="afa"/>
        <w:snapToGrid w:val="0"/>
        <w:ind w:firstLineChars="416" w:firstLine="1336"/>
        <w:rPr>
          <w:rFonts w:ascii="宋体"/>
          <w:b/>
          <w:bCs/>
          <w:sz w:val="32"/>
          <w:szCs w:val="32"/>
        </w:rPr>
      </w:pPr>
    </w:p>
    <w:p w:rsidR="005F0C67" w:rsidRDefault="005F0C67">
      <w:pPr>
        <w:pStyle w:val="afa"/>
        <w:snapToGrid w:val="0"/>
        <w:ind w:firstLineChars="416" w:firstLine="1336"/>
        <w:rPr>
          <w:rFonts w:ascii="宋体"/>
          <w:b/>
          <w:bCs/>
          <w:sz w:val="32"/>
          <w:szCs w:val="32"/>
        </w:rPr>
      </w:pPr>
    </w:p>
    <w:p w:rsidR="005F0C67" w:rsidRDefault="005F0C67">
      <w:pPr>
        <w:pStyle w:val="afa"/>
        <w:snapToGrid w:val="0"/>
        <w:ind w:firstLineChars="416" w:firstLine="1336"/>
        <w:rPr>
          <w:rFonts w:ascii="宋体"/>
          <w:b/>
          <w:bCs/>
          <w:sz w:val="32"/>
          <w:szCs w:val="32"/>
        </w:rPr>
      </w:pPr>
    </w:p>
    <w:p w:rsidR="005F0C67" w:rsidRDefault="005F0C67">
      <w:pPr>
        <w:pStyle w:val="afa"/>
        <w:snapToGrid w:val="0"/>
        <w:ind w:firstLineChars="416" w:firstLine="1336"/>
        <w:rPr>
          <w:rFonts w:ascii="宋体"/>
          <w:b/>
          <w:bCs/>
          <w:sz w:val="32"/>
          <w:szCs w:val="32"/>
        </w:rPr>
      </w:pPr>
    </w:p>
    <w:p w:rsidR="005F0C67" w:rsidRDefault="005F0C67">
      <w:pPr>
        <w:pStyle w:val="afa"/>
        <w:snapToGrid w:val="0"/>
        <w:ind w:firstLineChars="416" w:firstLine="1336"/>
        <w:rPr>
          <w:rFonts w:ascii="宋体"/>
          <w:b/>
          <w:bCs/>
          <w:sz w:val="32"/>
          <w:szCs w:val="32"/>
        </w:rPr>
      </w:pPr>
    </w:p>
    <w:p w:rsidR="005F0C67" w:rsidRDefault="005F0C67">
      <w:pPr>
        <w:pStyle w:val="afa"/>
        <w:snapToGrid w:val="0"/>
        <w:ind w:firstLineChars="416" w:firstLine="1336"/>
        <w:rPr>
          <w:rFonts w:ascii="宋体"/>
          <w:b/>
          <w:bCs/>
          <w:sz w:val="32"/>
          <w:szCs w:val="32"/>
        </w:rPr>
      </w:pPr>
    </w:p>
    <w:p w:rsidR="005F0C67" w:rsidRDefault="005F0C67">
      <w:pPr>
        <w:pStyle w:val="afa"/>
        <w:snapToGrid w:val="0"/>
        <w:ind w:firstLineChars="416" w:firstLine="1336"/>
        <w:rPr>
          <w:rFonts w:ascii="宋体"/>
          <w:b/>
          <w:bCs/>
          <w:sz w:val="32"/>
          <w:szCs w:val="32"/>
        </w:rPr>
      </w:pPr>
    </w:p>
    <w:p w:rsidR="005F0C67" w:rsidRDefault="005F0C67">
      <w:pPr>
        <w:pStyle w:val="afa"/>
        <w:snapToGrid w:val="0"/>
        <w:ind w:firstLineChars="416" w:firstLine="1336"/>
        <w:rPr>
          <w:rFonts w:ascii="宋体"/>
          <w:b/>
          <w:bCs/>
          <w:sz w:val="32"/>
          <w:szCs w:val="32"/>
        </w:rPr>
      </w:pPr>
    </w:p>
    <w:p w:rsidR="005F0C67" w:rsidRDefault="004E5C7E">
      <w:pPr>
        <w:pStyle w:val="afa"/>
        <w:snapToGrid w:val="0"/>
        <w:ind w:firstLineChars="416" w:firstLine="1336"/>
        <w:rPr>
          <w:rFonts w:ascii="宋体"/>
          <w:b/>
          <w:bCs/>
          <w:sz w:val="32"/>
          <w:szCs w:val="32"/>
        </w:rPr>
      </w:pPr>
      <w:r>
        <w:rPr>
          <w:rFonts w:ascii="宋体" w:hAnsi="宋体" w:hint="eastAsia"/>
          <w:b/>
          <w:bCs/>
          <w:sz w:val="32"/>
          <w:szCs w:val="32"/>
        </w:rPr>
        <w:t>投标人名称：</w:t>
      </w:r>
    </w:p>
    <w:p w:rsidR="005F0C67" w:rsidRDefault="004E5C7E">
      <w:pPr>
        <w:pStyle w:val="afa"/>
        <w:snapToGrid w:val="0"/>
        <w:ind w:firstLineChars="416" w:firstLine="1336"/>
        <w:rPr>
          <w:rFonts w:ascii="宋体"/>
          <w:b/>
          <w:bCs/>
          <w:sz w:val="32"/>
          <w:szCs w:val="32"/>
        </w:rPr>
      </w:pPr>
      <w:r>
        <w:rPr>
          <w:rFonts w:ascii="宋体" w:hAnsi="宋体" w:hint="eastAsia"/>
          <w:b/>
          <w:bCs/>
          <w:sz w:val="32"/>
          <w:szCs w:val="32"/>
        </w:rPr>
        <w:t>投标人地址：</w:t>
      </w:r>
    </w:p>
    <w:p w:rsidR="005F0C67" w:rsidRDefault="005F0C67">
      <w:pPr>
        <w:pStyle w:val="afa"/>
        <w:snapToGrid w:val="0"/>
        <w:ind w:firstLineChars="416" w:firstLine="1336"/>
        <w:rPr>
          <w:rFonts w:ascii="宋体"/>
          <w:b/>
          <w:bCs/>
          <w:sz w:val="32"/>
          <w:szCs w:val="32"/>
        </w:rPr>
      </w:pPr>
    </w:p>
    <w:p w:rsidR="005F0C67" w:rsidRDefault="005F0C67">
      <w:pPr>
        <w:pStyle w:val="afa"/>
        <w:snapToGrid w:val="0"/>
        <w:ind w:firstLineChars="416" w:firstLine="1336"/>
        <w:rPr>
          <w:rFonts w:ascii="宋体"/>
          <w:b/>
          <w:bCs/>
          <w:sz w:val="32"/>
          <w:szCs w:val="32"/>
        </w:rPr>
      </w:pPr>
    </w:p>
    <w:p w:rsidR="005F0C67" w:rsidRDefault="004E5C7E">
      <w:pPr>
        <w:pStyle w:val="afa"/>
        <w:snapToGrid w:val="0"/>
        <w:ind w:firstLineChars="1166" w:firstLine="3746"/>
        <w:rPr>
          <w:rFonts w:ascii="宋体"/>
          <w:b/>
          <w:bCs/>
          <w:sz w:val="32"/>
          <w:szCs w:val="32"/>
        </w:rPr>
      </w:pPr>
      <w:r>
        <w:rPr>
          <w:rFonts w:ascii="宋体" w:hAnsi="宋体" w:hint="eastAsia"/>
          <w:b/>
          <w:bCs/>
          <w:sz w:val="32"/>
          <w:szCs w:val="32"/>
        </w:rPr>
        <w:t>在开标时间之前不得启封</w:t>
      </w:r>
    </w:p>
    <w:p w:rsidR="005F0C67" w:rsidRDefault="005F0C67">
      <w:pPr>
        <w:pStyle w:val="afa"/>
        <w:snapToGrid w:val="0"/>
        <w:ind w:firstLineChars="1650" w:firstLine="5301"/>
        <w:rPr>
          <w:rFonts w:ascii="宋体"/>
          <w:b/>
          <w:bCs/>
          <w:sz w:val="32"/>
          <w:szCs w:val="32"/>
        </w:rPr>
      </w:pPr>
    </w:p>
    <w:p w:rsidR="005F0C67" w:rsidRDefault="004E5C7E">
      <w:pPr>
        <w:snapToGrid w:val="0"/>
        <w:ind w:firstLine="645"/>
        <w:jc w:val="center"/>
        <w:rPr>
          <w:rFonts w:ascii="宋体"/>
          <w:b/>
          <w:sz w:val="32"/>
          <w:szCs w:val="32"/>
        </w:rPr>
      </w:pPr>
      <w:r>
        <w:rPr>
          <w:rFonts w:ascii="宋体" w:hAnsi="宋体" w:hint="eastAsia"/>
          <w:b/>
          <w:sz w:val="32"/>
          <w:szCs w:val="32"/>
        </w:rPr>
        <w:t>年月日</w:t>
      </w:r>
    </w:p>
    <w:p w:rsidR="005F0C67" w:rsidRDefault="005F0C67">
      <w:pPr>
        <w:snapToGrid w:val="0"/>
        <w:rPr>
          <w:rFonts w:ascii="宋体"/>
          <w:b/>
          <w:sz w:val="24"/>
        </w:rPr>
      </w:pPr>
    </w:p>
    <w:p w:rsidR="005F0C67" w:rsidRDefault="004E5C7E">
      <w:pPr>
        <w:snapToGrid w:val="0"/>
        <w:spacing w:line="400" w:lineRule="exact"/>
        <w:rPr>
          <w:rFonts w:ascii="宋体"/>
          <w:b/>
          <w:sz w:val="24"/>
        </w:rPr>
      </w:pPr>
      <w:r>
        <w:rPr>
          <w:rFonts w:ascii="宋体"/>
          <w:b/>
          <w:sz w:val="24"/>
        </w:rPr>
        <w:br/>
      </w:r>
      <w:r>
        <w:rPr>
          <w:rFonts w:ascii="宋体"/>
          <w:b/>
          <w:sz w:val="24"/>
        </w:rPr>
        <w:br w:type="page"/>
      </w:r>
      <w:r>
        <w:rPr>
          <w:rFonts w:ascii="宋体" w:hAnsi="宋体"/>
          <w:b/>
          <w:sz w:val="24"/>
        </w:rPr>
        <w:lastRenderedPageBreak/>
        <w:t>2.</w:t>
      </w:r>
      <w:r>
        <w:rPr>
          <w:rFonts w:ascii="宋体" w:hAnsi="宋体" w:hint="eastAsia"/>
          <w:b/>
          <w:sz w:val="24"/>
        </w:rPr>
        <w:t>投标文件封面格式：</w:t>
      </w:r>
    </w:p>
    <w:p w:rsidR="005F0C67" w:rsidRDefault="004E5C7E">
      <w:pPr>
        <w:snapToGrid w:val="0"/>
        <w:spacing w:line="400" w:lineRule="exact"/>
        <w:rPr>
          <w:rFonts w:ascii="宋体"/>
          <w:b/>
          <w:bCs/>
          <w:sz w:val="24"/>
        </w:rPr>
      </w:pPr>
      <w:r>
        <w:rPr>
          <w:rFonts w:ascii="宋体" w:hAnsi="宋体" w:hint="eastAsia"/>
          <w:b/>
          <w:bCs/>
          <w:sz w:val="24"/>
        </w:rPr>
        <w:t>正本</w:t>
      </w:r>
      <w:r>
        <w:rPr>
          <w:rFonts w:ascii="宋体" w:hAnsi="宋体"/>
          <w:b/>
          <w:bCs/>
          <w:sz w:val="24"/>
        </w:rPr>
        <w:t>/</w:t>
      </w:r>
      <w:r>
        <w:rPr>
          <w:rFonts w:ascii="宋体" w:hAnsi="宋体" w:hint="eastAsia"/>
          <w:b/>
          <w:bCs/>
          <w:sz w:val="24"/>
        </w:rPr>
        <w:t>或副本</w:t>
      </w:r>
    </w:p>
    <w:p w:rsidR="005F0C67" w:rsidRDefault="005F0C67">
      <w:pPr>
        <w:snapToGrid w:val="0"/>
        <w:rPr>
          <w:rFonts w:ascii="宋体"/>
          <w:b/>
          <w:sz w:val="44"/>
          <w:szCs w:val="44"/>
        </w:rPr>
      </w:pPr>
    </w:p>
    <w:p w:rsidR="005F0C67" w:rsidRDefault="004E5C7E">
      <w:pPr>
        <w:snapToGrid w:val="0"/>
        <w:jc w:val="center"/>
        <w:rPr>
          <w:rFonts w:ascii="宋体"/>
          <w:b/>
          <w:bCs/>
          <w:sz w:val="44"/>
          <w:szCs w:val="44"/>
        </w:rPr>
      </w:pPr>
      <w:r>
        <w:rPr>
          <w:rFonts w:ascii="宋体" w:hAnsi="宋体" w:hint="eastAsia"/>
          <w:b/>
          <w:bCs/>
          <w:sz w:val="44"/>
          <w:szCs w:val="44"/>
        </w:rPr>
        <w:t>投标文件</w:t>
      </w:r>
    </w:p>
    <w:p w:rsidR="005F0C67" w:rsidRDefault="005F0C67">
      <w:pPr>
        <w:snapToGrid w:val="0"/>
        <w:rPr>
          <w:rFonts w:ascii="宋体"/>
          <w:bCs/>
          <w:sz w:val="24"/>
        </w:rPr>
      </w:pPr>
    </w:p>
    <w:p w:rsidR="005F0C67" w:rsidRDefault="005F0C67">
      <w:pPr>
        <w:snapToGrid w:val="0"/>
        <w:ind w:firstLineChars="445" w:firstLine="1424"/>
        <w:rPr>
          <w:rFonts w:ascii="宋体"/>
          <w:bCs/>
          <w:sz w:val="32"/>
          <w:szCs w:val="32"/>
        </w:rPr>
      </w:pPr>
    </w:p>
    <w:p w:rsidR="005F0C67" w:rsidRDefault="005F0C67">
      <w:pPr>
        <w:snapToGrid w:val="0"/>
        <w:ind w:firstLineChars="445" w:firstLine="1424"/>
        <w:rPr>
          <w:rFonts w:ascii="宋体"/>
          <w:bCs/>
          <w:sz w:val="32"/>
          <w:szCs w:val="32"/>
        </w:rPr>
      </w:pPr>
    </w:p>
    <w:p w:rsidR="005F0C67" w:rsidRDefault="004E5C7E">
      <w:pPr>
        <w:snapToGrid w:val="0"/>
        <w:ind w:firstLineChars="445" w:firstLine="1430"/>
        <w:rPr>
          <w:rFonts w:ascii="宋体"/>
          <w:b/>
          <w:bCs/>
          <w:sz w:val="32"/>
          <w:szCs w:val="32"/>
        </w:rPr>
      </w:pPr>
      <w:r>
        <w:rPr>
          <w:rFonts w:ascii="宋体" w:hAnsi="宋体" w:hint="eastAsia"/>
          <w:b/>
          <w:bCs/>
          <w:sz w:val="32"/>
          <w:szCs w:val="32"/>
        </w:rPr>
        <w:t>项目名称：</w:t>
      </w:r>
    </w:p>
    <w:p w:rsidR="005F0C67" w:rsidRDefault="005F0C67">
      <w:pPr>
        <w:snapToGrid w:val="0"/>
        <w:ind w:firstLineChars="200" w:firstLine="643"/>
        <w:rPr>
          <w:rFonts w:ascii="宋体"/>
          <w:b/>
          <w:bCs/>
          <w:sz w:val="32"/>
          <w:szCs w:val="32"/>
        </w:rPr>
      </w:pPr>
    </w:p>
    <w:p w:rsidR="005F0C67" w:rsidRDefault="004E5C7E">
      <w:pPr>
        <w:snapToGrid w:val="0"/>
        <w:ind w:firstLineChars="450" w:firstLine="1446"/>
        <w:rPr>
          <w:rFonts w:ascii="宋体"/>
          <w:b/>
          <w:bCs/>
          <w:sz w:val="32"/>
          <w:szCs w:val="32"/>
        </w:rPr>
      </w:pPr>
      <w:r>
        <w:rPr>
          <w:rFonts w:ascii="宋体" w:hAnsi="宋体" w:hint="eastAsia"/>
          <w:b/>
          <w:bCs/>
          <w:sz w:val="32"/>
          <w:szCs w:val="32"/>
        </w:rPr>
        <w:t>项目编号：</w:t>
      </w:r>
    </w:p>
    <w:p w:rsidR="005F0C67" w:rsidRDefault="005F0C67">
      <w:pPr>
        <w:snapToGrid w:val="0"/>
        <w:ind w:firstLineChars="200" w:firstLine="643"/>
        <w:rPr>
          <w:rFonts w:ascii="宋体"/>
          <w:b/>
          <w:bCs/>
          <w:sz w:val="32"/>
          <w:szCs w:val="32"/>
        </w:rPr>
      </w:pPr>
    </w:p>
    <w:p w:rsidR="005F0C67" w:rsidRDefault="004E5C7E">
      <w:pPr>
        <w:snapToGrid w:val="0"/>
        <w:ind w:firstLineChars="450" w:firstLine="1446"/>
        <w:rPr>
          <w:rFonts w:ascii="宋体"/>
          <w:b/>
          <w:bCs/>
          <w:sz w:val="32"/>
          <w:szCs w:val="32"/>
        </w:rPr>
      </w:pPr>
      <w:r>
        <w:rPr>
          <w:rFonts w:ascii="宋体" w:hAnsi="宋体" w:hint="eastAsia"/>
          <w:b/>
          <w:bCs/>
          <w:sz w:val="32"/>
          <w:szCs w:val="32"/>
        </w:rPr>
        <w:t>标项：</w:t>
      </w:r>
    </w:p>
    <w:p w:rsidR="005F0C67" w:rsidRDefault="005F0C67">
      <w:pPr>
        <w:snapToGrid w:val="0"/>
        <w:ind w:firstLineChars="200" w:firstLine="643"/>
        <w:rPr>
          <w:rFonts w:ascii="宋体"/>
          <w:b/>
          <w:bCs/>
          <w:sz w:val="32"/>
          <w:szCs w:val="32"/>
        </w:rPr>
      </w:pPr>
    </w:p>
    <w:p w:rsidR="005F0C67" w:rsidRDefault="005F0C67">
      <w:pPr>
        <w:pStyle w:val="afa"/>
        <w:snapToGrid w:val="0"/>
        <w:ind w:firstLineChars="416" w:firstLine="1331"/>
        <w:rPr>
          <w:rFonts w:ascii="宋体"/>
          <w:bCs/>
          <w:sz w:val="32"/>
          <w:szCs w:val="32"/>
        </w:rPr>
      </w:pPr>
    </w:p>
    <w:p w:rsidR="005F0C67" w:rsidRDefault="005F0C67">
      <w:pPr>
        <w:pStyle w:val="afa"/>
        <w:snapToGrid w:val="0"/>
        <w:ind w:firstLineChars="416" w:firstLine="1331"/>
        <w:rPr>
          <w:rFonts w:ascii="宋体"/>
          <w:bCs/>
          <w:sz w:val="32"/>
          <w:szCs w:val="32"/>
        </w:rPr>
      </w:pPr>
    </w:p>
    <w:p w:rsidR="005F0C67" w:rsidRDefault="005F0C67">
      <w:pPr>
        <w:pStyle w:val="afa"/>
        <w:snapToGrid w:val="0"/>
        <w:ind w:firstLineChars="416" w:firstLine="1331"/>
        <w:rPr>
          <w:rFonts w:ascii="宋体"/>
          <w:bCs/>
          <w:sz w:val="32"/>
          <w:szCs w:val="32"/>
        </w:rPr>
      </w:pPr>
    </w:p>
    <w:p w:rsidR="005F0C67" w:rsidRDefault="005F0C67">
      <w:pPr>
        <w:pStyle w:val="afa"/>
        <w:snapToGrid w:val="0"/>
        <w:ind w:firstLineChars="416" w:firstLine="1331"/>
        <w:rPr>
          <w:rFonts w:ascii="宋体"/>
          <w:bCs/>
          <w:sz w:val="32"/>
          <w:szCs w:val="32"/>
        </w:rPr>
      </w:pPr>
    </w:p>
    <w:p w:rsidR="005F0C67" w:rsidRDefault="005F0C67">
      <w:pPr>
        <w:pStyle w:val="afa"/>
        <w:snapToGrid w:val="0"/>
        <w:ind w:firstLineChars="416" w:firstLine="1331"/>
        <w:rPr>
          <w:rFonts w:ascii="宋体"/>
          <w:bCs/>
          <w:sz w:val="32"/>
          <w:szCs w:val="32"/>
        </w:rPr>
      </w:pPr>
    </w:p>
    <w:p w:rsidR="005F0C67" w:rsidRDefault="005F0C67">
      <w:pPr>
        <w:pStyle w:val="afa"/>
        <w:snapToGrid w:val="0"/>
        <w:ind w:firstLineChars="416" w:firstLine="1331"/>
        <w:rPr>
          <w:rFonts w:ascii="宋体"/>
          <w:bCs/>
          <w:sz w:val="32"/>
          <w:szCs w:val="32"/>
        </w:rPr>
      </w:pPr>
    </w:p>
    <w:p w:rsidR="005F0C67" w:rsidRDefault="005F0C67">
      <w:pPr>
        <w:pStyle w:val="afa"/>
        <w:snapToGrid w:val="0"/>
        <w:ind w:firstLineChars="416" w:firstLine="1331"/>
        <w:rPr>
          <w:rFonts w:ascii="宋体"/>
          <w:bCs/>
          <w:sz w:val="32"/>
          <w:szCs w:val="32"/>
        </w:rPr>
      </w:pPr>
    </w:p>
    <w:p w:rsidR="005F0C67" w:rsidRDefault="005F0C67">
      <w:pPr>
        <w:pStyle w:val="afa"/>
        <w:snapToGrid w:val="0"/>
        <w:ind w:firstLineChars="416" w:firstLine="1331"/>
        <w:rPr>
          <w:rFonts w:ascii="宋体"/>
          <w:bCs/>
          <w:sz w:val="32"/>
          <w:szCs w:val="32"/>
        </w:rPr>
      </w:pPr>
    </w:p>
    <w:p w:rsidR="005F0C67" w:rsidRDefault="005F0C67">
      <w:pPr>
        <w:pStyle w:val="afa"/>
        <w:snapToGrid w:val="0"/>
        <w:ind w:firstLineChars="416" w:firstLine="1331"/>
        <w:rPr>
          <w:rFonts w:ascii="宋体"/>
          <w:bCs/>
          <w:sz w:val="32"/>
          <w:szCs w:val="32"/>
        </w:rPr>
      </w:pPr>
    </w:p>
    <w:p w:rsidR="005F0C67" w:rsidRDefault="005F0C67">
      <w:pPr>
        <w:pStyle w:val="afa"/>
        <w:snapToGrid w:val="0"/>
        <w:ind w:firstLineChars="416" w:firstLine="1331"/>
        <w:rPr>
          <w:rFonts w:ascii="宋体"/>
          <w:bCs/>
          <w:sz w:val="32"/>
          <w:szCs w:val="32"/>
        </w:rPr>
      </w:pPr>
    </w:p>
    <w:p w:rsidR="005F0C67" w:rsidRDefault="005F0C67">
      <w:pPr>
        <w:pStyle w:val="afa"/>
        <w:snapToGrid w:val="0"/>
        <w:ind w:firstLineChars="416" w:firstLine="1331"/>
        <w:rPr>
          <w:rFonts w:ascii="宋体"/>
          <w:bCs/>
          <w:sz w:val="32"/>
          <w:szCs w:val="32"/>
        </w:rPr>
      </w:pPr>
    </w:p>
    <w:p w:rsidR="005F0C67" w:rsidRDefault="005F0C67">
      <w:pPr>
        <w:pStyle w:val="afa"/>
        <w:snapToGrid w:val="0"/>
        <w:ind w:firstLineChars="416" w:firstLine="1331"/>
        <w:rPr>
          <w:rFonts w:ascii="宋体"/>
          <w:bCs/>
          <w:sz w:val="32"/>
          <w:szCs w:val="32"/>
        </w:rPr>
      </w:pPr>
    </w:p>
    <w:p w:rsidR="005F0C67" w:rsidRDefault="005F0C67">
      <w:pPr>
        <w:pStyle w:val="afa"/>
        <w:snapToGrid w:val="0"/>
        <w:ind w:firstLineChars="416" w:firstLine="1331"/>
        <w:rPr>
          <w:rFonts w:ascii="宋体"/>
          <w:bCs/>
          <w:sz w:val="32"/>
          <w:szCs w:val="32"/>
        </w:rPr>
      </w:pPr>
    </w:p>
    <w:p w:rsidR="005F0C67" w:rsidRDefault="005F0C67">
      <w:pPr>
        <w:pStyle w:val="afa"/>
        <w:snapToGrid w:val="0"/>
        <w:ind w:firstLineChars="416" w:firstLine="1331"/>
        <w:rPr>
          <w:rFonts w:ascii="宋体"/>
          <w:bCs/>
          <w:sz w:val="32"/>
          <w:szCs w:val="32"/>
        </w:rPr>
      </w:pPr>
    </w:p>
    <w:p w:rsidR="005F0C67" w:rsidRDefault="004E5C7E">
      <w:pPr>
        <w:pStyle w:val="afa"/>
        <w:snapToGrid w:val="0"/>
        <w:ind w:firstLineChars="416" w:firstLine="1336"/>
        <w:rPr>
          <w:rFonts w:ascii="宋体"/>
          <w:b/>
          <w:bCs/>
          <w:sz w:val="32"/>
          <w:szCs w:val="32"/>
        </w:rPr>
      </w:pPr>
      <w:r>
        <w:rPr>
          <w:rFonts w:ascii="宋体" w:hAnsi="宋体" w:hint="eastAsia"/>
          <w:b/>
          <w:bCs/>
          <w:sz w:val="32"/>
          <w:szCs w:val="32"/>
        </w:rPr>
        <w:t>投标人名称：</w:t>
      </w:r>
    </w:p>
    <w:p w:rsidR="005F0C67" w:rsidRDefault="004E5C7E">
      <w:pPr>
        <w:pStyle w:val="afa"/>
        <w:snapToGrid w:val="0"/>
        <w:ind w:firstLineChars="416" w:firstLine="1336"/>
        <w:rPr>
          <w:rFonts w:ascii="宋体"/>
          <w:b/>
          <w:bCs/>
          <w:sz w:val="32"/>
          <w:szCs w:val="32"/>
        </w:rPr>
      </w:pPr>
      <w:r>
        <w:rPr>
          <w:rFonts w:ascii="宋体" w:hAnsi="宋体" w:hint="eastAsia"/>
          <w:b/>
          <w:bCs/>
          <w:sz w:val="32"/>
          <w:szCs w:val="32"/>
        </w:rPr>
        <w:t>投标人地址：</w:t>
      </w:r>
    </w:p>
    <w:p w:rsidR="005F0C67" w:rsidRDefault="005F0C67">
      <w:pPr>
        <w:pStyle w:val="afa"/>
        <w:snapToGrid w:val="0"/>
        <w:ind w:firstLineChars="400" w:firstLine="1285"/>
        <w:rPr>
          <w:rFonts w:ascii="宋体"/>
          <w:b/>
          <w:bCs/>
          <w:sz w:val="32"/>
          <w:szCs w:val="32"/>
        </w:rPr>
      </w:pPr>
    </w:p>
    <w:p w:rsidR="005F0C67" w:rsidRDefault="004E5C7E">
      <w:pPr>
        <w:snapToGrid w:val="0"/>
        <w:ind w:firstLine="645"/>
        <w:jc w:val="center"/>
        <w:rPr>
          <w:rFonts w:ascii="宋体"/>
          <w:b/>
          <w:sz w:val="32"/>
          <w:szCs w:val="32"/>
        </w:rPr>
      </w:pPr>
      <w:r>
        <w:rPr>
          <w:rFonts w:ascii="宋体" w:hAnsi="宋体" w:hint="eastAsia"/>
          <w:b/>
          <w:sz w:val="32"/>
          <w:szCs w:val="32"/>
        </w:rPr>
        <w:t>年月日</w:t>
      </w:r>
    </w:p>
    <w:p w:rsidR="005F0C67" w:rsidRDefault="004E5C7E">
      <w:pPr>
        <w:snapToGrid w:val="0"/>
        <w:rPr>
          <w:rFonts w:ascii="宋体"/>
          <w:b/>
          <w:sz w:val="24"/>
        </w:rPr>
      </w:pPr>
      <w:r>
        <w:rPr>
          <w:rFonts w:ascii="宋体"/>
          <w:sz w:val="24"/>
        </w:rPr>
        <w:br w:type="page"/>
      </w:r>
      <w:r>
        <w:rPr>
          <w:rFonts w:ascii="宋体" w:hAnsi="宋体"/>
          <w:b/>
          <w:sz w:val="24"/>
        </w:rPr>
        <w:lastRenderedPageBreak/>
        <w:t>3.</w:t>
      </w:r>
      <w:r>
        <w:rPr>
          <w:rFonts w:ascii="宋体" w:hAnsi="宋体" w:hint="eastAsia"/>
          <w:b/>
          <w:bCs/>
          <w:sz w:val="24"/>
        </w:rPr>
        <w:t>投标文件目录</w:t>
      </w:r>
    </w:p>
    <w:p w:rsidR="005F0C67" w:rsidRDefault="005F0C67">
      <w:pPr>
        <w:snapToGrid w:val="0"/>
        <w:rPr>
          <w:rFonts w:ascii="宋体"/>
          <w:sz w:val="24"/>
        </w:rPr>
      </w:pPr>
    </w:p>
    <w:p w:rsidR="005F0C67" w:rsidRDefault="004E5C7E">
      <w:pPr>
        <w:snapToGrid w:val="0"/>
        <w:jc w:val="left"/>
        <w:rPr>
          <w:rFonts w:ascii="宋体"/>
          <w:sz w:val="24"/>
        </w:rPr>
      </w:pPr>
      <w:r>
        <w:rPr>
          <w:rFonts w:ascii="宋体" w:hAnsi="宋体" w:hint="eastAsia"/>
          <w:sz w:val="24"/>
        </w:rPr>
        <w:t>按照招标文件第三章“投标人须知”中“三之（一）投标文件的组成”的顺序编排</w:t>
      </w:r>
    </w:p>
    <w:p w:rsidR="005F0C67" w:rsidRDefault="004E5C7E">
      <w:pPr>
        <w:snapToGrid w:val="0"/>
        <w:rPr>
          <w:rFonts w:ascii="宋体"/>
          <w:b/>
          <w:sz w:val="24"/>
        </w:rPr>
      </w:pPr>
      <w:r>
        <w:rPr>
          <w:rFonts w:ascii="宋体"/>
          <w:b/>
          <w:sz w:val="24"/>
        </w:rPr>
        <w:br w:type="page"/>
      </w:r>
      <w:r>
        <w:rPr>
          <w:rFonts w:ascii="宋体" w:hAnsi="宋体" w:hint="eastAsia"/>
          <w:b/>
          <w:sz w:val="24"/>
        </w:rPr>
        <w:lastRenderedPageBreak/>
        <w:t>投标函格式：</w:t>
      </w:r>
    </w:p>
    <w:p w:rsidR="005F0C67" w:rsidRDefault="004E5C7E">
      <w:pPr>
        <w:snapToGrid w:val="0"/>
        <w:jc w:val="center"/>
        <w:rPr>
          <w:rFonts w:ascii="宋体"/>
          <w:b/>
          <w:sz w:val="32"/>
          <w:szCs w:val="32"/>
        </w:rPr>
      </w:pPr>
      <w:r>
        <w:rPr>
          <w:rFonts w:ascii="宋体" w:hAnsi="宋体" w:hint="eastAsia"/>
          <w:b/>
          <w:sz w:val="32"/>
          <w:szCs w:val="32"/>
        </w:rPr>
        <w:t>投标函</w:t>
      </w:r>
    </w:p>
    <w:p w:rsidR="005F0C67" w:rsidRDefault="005F0C67">
      <w:pPr>
        <w:snapToGrid w:val="0"/>
        <w:spacing w:line="360" w:lineRule="auto"/>
        <w:jc w:val="center"/>
        <w:rPr>
          <w:rFonts w:ascii="宋体"/>
          <w:b/>
          <w:sz w:val="24"/>
        </w:rPr>
      </w:pPr>
    </w:p>
    <w:p w:rsidR="005F0C67" w:rsidRDefault="004E5C7E">
      <w:pPr>
        <w:snapToGrid w:val="0"/>
        <w:spacing w:line="360" w:lineRule="auto"/>
        <w:rPr>
          <w:rFonts w:ascii="宋体"/>
          <w:szCs w:val="21"/>
        </w:rPr>
      </w:pPr>
      <w:r>
        <w:rPr>
          <w:rFonts w:ascii="宋体" w:hAnsi="宋体" w:hint="eastAsia"/>
          <w:szCs w:val="21"/>
        </w:rPr>
        <w:t>致：</w:t>
      </w:r>
      <w:r>
        <w:rPr>
          <w:rFonts w:ascii="宋体" w:hAnsi="宋体"/>
          <w:szCs w:val="21"/>
        </w:rPr>
        <w:t>______</w:t>
      </w:r>
      <w:r>
        <w:rPr>
          <w:rFonts w:ascii="宋体" w:hAnsi="宋体"/>
          <w:szCs w:val="21"/>
          <w:u w:val="single"/>
        </w:rPr>
        <w:t>_     _</w:t>
      </w:r>
      <w:r>
        <w:rPr>
          <w:rFonts w:ascii="宋体" w:hAnsi="宋体"/>
          <w:szCs w:val="21"/>
        </w:rPr>
        <w:t>_</w:t>
      </w:r>
      <w:r>
        <w:rPr>
          <w:rFonts w:ascii="宋体" w:hAnsi="宋体" w:hint="eastAsia"/>
          <w:szCs w:val="21"/>
        </w:rPr>
        <w:t>（招标采购单位名称）：</w:t>
      </w:r>
    </w:p>
    <w:p w:rsidR="005F0C67" w:rsidRDefault="004E5C7E">
      <w:pPr>
        <w:pStyle w:val="aff6"/>
        <w:spacing w:line="360" w:lineRule="auto"/>
        <w:ind w:firstLine="420"/>
      </w:pPr>
      <w:r>
        <w:rPr>
          <w:rFonts w:hint="eastAsia"/>
        </w:rPr>
        <w:t>根据贵方采购项目招标文件，项目编号，正式授权下述签字人（姓名和职务）代表投标人（投标单位名称），提交开标一览表两份、下述文件正本一份，副本四份，电子</w:t>
      </w:r>
      <w:r>
        <w:t>U</w:t>
      </w:r>
      <w:r>
        <w:rPr>
          <w:rFonts w:hint="eastAsia"/>
        </w:rPr>
        <w:t>盘一份。</w:t>
      </w:r>
    </w:p>
    <w:p w:rsidR="005F0C67" w:rsidRDefault="004E5C7E">
      <w:pPr>
        <w:snapToGrid w:val="0"/>
        <w:spacing w:line="360" w:lineRule="auto"/>
        <w:ind w:firstLine="420"/>
        <w:rPr>
          <w:rFonts w:ascii="宋体"/>
          <w:szCs w:val="21"/>
        </w:rPr>
      </w:pPr>
      <w:r>
        <w:rPr>
          <w:rFonts w:ascii="宋体" w:hAnsi="宋体" w:hint="eastAsia"/>
          <w:szCs w:val="21"/>
        </w:rPr>
        <w:t>据此函，签字代表宣布同意如下：</w:t>
      </w:r>
    </w:p>
    <w:p w:rsidR="005F0C67" w:rsidRDefault="004E5C7E">
      <w:pPr>
        <w:snapToGrid w:val="0"/>
        <w:spacing w:line="360" w:lineRule="auto"/>
        <w:ind w:firstLine="420"/>
        <w:rPr>
          <w:rFonts w:ascii="宋体"/>
          <w:szCs w:val="21"/>
        </w:rPr>
      </w:pPr>
      <w:r>
        <w:rPr>
          <w:rFonts w:ascii="宋体" w:hAnsi="宋体"/>
          <w:szCs w:val="21"/>
        </w:rPr>
        <w:t>1.</w:t>
      </w:r>
      <w:r>
        <w:rPr>
          <w:rFonts w:ascii="宋体" w:hAnsi="宋体" w:hint="eastAsia"/>
          <w:szCs w:val="21"/>
        </w:rPr>
        <w:t>投标人已详细审查全部“招标文件”，包括修改文件（如有的话）以及全部参考资料和有关附件，已经了解我方对于招标文件、采购过程、采购结果有依法进行询问、质疑、投诉的权利及相关渠道和要求。</w:t>
      </w:r>
    </w:p>
    <w:p w:rsidR="005F0C67" w:rsidRDefault="004E5C7E">
      <w:pPr>
        <w:snapToGrid w:val="0"/>
        <w:spacing w:line="360" w:lineRule="auto"/>
        <w:ind w:firstLine="420"/>
        <w:rPr>
          <w:rFonts w:ascii="宋体"/>
          <w:szCs w:val="21"/>
        </w:rPr>
      </w:pPr>
      <w:r>
        <w:rPr>
          <w:rFonts w:ascii="宋体" w:hAnsi="宋体"/>
          <w:szCs w:val="21"/>
        </w:rPr>
        <w:t>2.</w:t>
      </w:r>
      <w:r>
        <w:rPr>
          <w:rFonts w:ascii="宋体" w:hAnsi="宋体" w:hint="eastAsia"/>
          <w:szCs w:val="21"/>
        </w:rPr>
        <w:t>投标人在投标之前已经与贵方进行了充分的沟通，完全理解并接受招标文件的各项规定和要求，对招标文件的合理性、合法性不再有异议。</w:t>
      </w:r>
    </w:p>
    <w:p w:rsidR="005F0C67" w:rsidRDefault="004E5C7E">
      <w:pPr>
        <w:snapToGrid w:val="0"/>
        <w:spacing w:line="360" w:lineRule="auto"/>
        <w:ind w:firstLine="420"/>
        <w:rPr>
          <w:rFonts w:ascii="宋体"/>
          <w:szCs w:val="21"/>
        </w:rPr>
      </w:pPr>
      <w:r>
        <w:rPr>
          <w:rFonts w:ascii="宋体" w:hAnsi="宋体"/>
          <w:szCs w:val="21"/>
        </w:rPr>
        <w:t>3.</w:t>
      </w:r>
      <w:r>
        <w:rPr>
          <w:rFonts w:ascii="宋体" w:hAnsi="宋体" w:hint="eastAsia"/>
          <w:szCs w:val="21"/>
        </w:rPr>
        <w:t>本投标有效期自投标截止之日起至政府采购合同签订之日止。</w:t>
      </w:r>
    </w:p>
    <w:p w:rsidR="005F0C67" w:rsidRDefault="004E5C7E">
      <w:pPr>
        <w:snapToGrid w:val="0"/>
        <w:spacing w:line="360" w:lineRule="auto"/>
        <w:ind w:firstLine="420"/>
        <w:rPr>
          <w:rFonts w:ascii="宋体"/>
          <w:szCs w:val="21"/>
        </w:rPr>
      </w:pPr>
      <w:r>
        <w:rPr>
          <w:rFonts w:ascii="宋体" w:hAnsi="宋体"/>
          <w:szCs w:val="21"/>
        </w:rPr>
        <w:t>4.</w:t>
      </w:r>
      <w:r>
        <w:rPr>
          <w:rFonts w:ascii="宋体" w:hAnsi="宋体" w:hint="eastAsia"/>
          <w:szCs w:val="21"/>
        </w:rPr>
        <w:t>如中标，本投标文件至本项目合同履行完毕止均保持有效，本投标人将按“招标文件”及政府采购法律、法规的规定履行合同责任和义务。</w:t>
      </w:r>
    </w:p>
    <w:p w:rsidR="005F0C67" w:rsidRDefault="004E5C7E">
      <w:pPr>
        <w:snapToGrid w:val="0"/>
        <w:spacing w:line="360" w:lineRule="auto"/>
        <w:ind w:firstLine="420"/>
        <w:rPr>
          <w:rFonts w:ascii="宋体"/>
          <w:szCs w:val="21"/>
        </w:rPr>
      </w:pPr>
      <w:r>
        <w:rPr>
          <w:rFonts w:ascii="宋体" w:hAnsi="宋体"/>
          <w:szCs w:val="21"/>
        </w:rPr>
        <w:t>5.</w:t>
      </w:r>
      <w:r>
        <w:rPr>
          <w:rFonts w:ascii="宋体" w:hAnsi="宋体" w:hint="eastAsia"/>
          <w:szCs w:val="21"/>
        </w:rPr>
        <w:t>投标人同意按照贵方要求提供与投标有关的一切数据或资料。</w:t>
      </w:r>
    </w:p>
    <w:p w:rsidR="005F0C67" w:rsidRDefault="004E5C7E">
      <w:pPr>
        <w:snapToGrid w:val="0"/>
        <w:spacing w:line="360" w:lineRule="auto"/>
        <w:ind w:firstLine="420"/>
        <w:rPr>
          <w:rFonts w:ascii="宋体"/>
          <w:szCs w:val="21"/>
        </w:rPr>
      </w:pPr>
      <w:r>
        <w:rPr>
          <w:rFonts w:ascii="宋体" w:hAnsi="宋体"/>
          <w:szCs w:val="21"/>
        </w:rPr>
        <w:t>6.</w:t>
      </w:r>
      <w:r>
        <w:rPr>
          <w:rFonts w:ascii="宋体" w:hAnsi="宋体" w:hint="eastAsia"/>
          <w:szCs w:val="21"/>
        </w:rPr>
        <w:t>与本投标有关的一切正式往来信函请寄：</w:t>
      </w:r>
    </w:p>
    <w:p w:rsidR="005F0C67" w:rsidRDefault="004E5C7E">
      <w:pPr>
        <w:snapToGrid w:val="0"/>
        <w:spacing w:line="400" w:lineRule="exact"/>
        <w:ind w:firstLineChars="200" w:firstLine="420"/>
        <w:rPr>
          <w:rFonts w:ascii="宋体"/>
          <w:szCs w:val="21"/>
        </w:rPr>
      </w:pPr>
      <w:r>
        <w:rPr>
          <w:rFonts w:ascii="宋体" w:hAnsi="宋体" w:hint="eastAsia"/>
          <w:szCs w:val="21"/>
        </w:rPr>
        <w:t>地址：</w:t>
      </w:r>
      <w:r>
        <w:rPr>
          <w:rFonts w:ascii="宋体" w:hAnsi="宋体"/>
          <w:szCs w:val="21"/>
        </w:rPr>
        <w:t>____________</w:t>
      </w:r>
      <w:r>
        <w:rPr>
          <w:rFonts w:ascii="宋体" w:hAnsi="宋体" w:hint="eastAsia"/>
          <w:szCs w:val="21"/>
        </w:rPr>
        <w:t>邮编：</w:t>
      </w:r>
      <w:r>
        <w:rPr>
          <w:rFonts w:ascii="宋体" w:hAnsi="宋体"/>
          <w:szCs w:val="21"/>
        </w:rPr>
        <w:t xml:space="preserve">__________   </w:t>
      </w:r>
      <w:r>
        <w:rPr>
          <w:rFonts w:ascii="宋体" w:hAnsi="宋体" w:hint="eastAsia"/>
          <w:szCs w:val="21"/>
        </w:rPr>
        <w:t>电话：</w:t>
      </w:r>
      <w:r>
        <w:rPr>
          <w:rFonts w:ascii="宋体" w:hAnsi="宋体"/>
          <w:szCs w:val="21"/>
        </w:rPr>
        <w:t>_____________</w:t>
      </w:r>
    </w:p>
    <w:p w:rsidR="005F0C67" w:rsidRDefault="005F0C67">
      <w:pPr>
        <w:snapToGrid w:val="0"/>
        <w:spacing w:line="400" w:lineRule="exact"/>
        <w:ind w:firstLineChars="200" w:firstLine="420"/>
        <w:rPr>
          <w:rFonts w:ascii="宋体"/>
          <w:szCs w:val="21"/>
        </w:rPr>
      </w:pPr>
    </w:p>
    <w:p w:rsidR="005F0C67" w:rsidRDefault="004E5C7E">
      <w:pPr>
        <w:snapToGrid w:val="0"/>
        <w:spacing w:line="400" w:lineRule="exact"/>
        <w:ind w:firstLineChars="200" w:firstLine="420"/>
        <w:rPr>
          <w:rFonts w:ascii="宋体"/>
          <w:szCs w:val="21"/>
        </w:rPr>
      </w:pPr>
      <w:r>
        <w:rPr>
          <w:rFonts w:ascii="宋体" w:hAnsi="宋体" w:hint="eastAsia"/>
          <w:szCs w:val="21"/>
        </w:rPr>
        <w:t>传真：</w:t>
      </w:r>
      <w:r>
        <w:rPr>
          <w:rFonts w:ascii="宋体" w:hAnsi="宋体"/>
          <w:szCs w:val="21"/>
        </w:rPr>
        <w:t xml:space="preserve">___________   </w:t>
      </w:r>
      <w:r>
        <w:rPr>
          <w:rFonts w:ascii="宋体" w:hAnsi="宋体" w:hint="eastAsia"/>
          <w:szCs w:val="21"/>
        </w:rPr>
        <w:t>投标人代表姓名</w:t>
      </w:r>
      <w:r>
        <w:rPr>
          <w:rFonts w:ascii="宋体" w:hAnsi="宋体"/>
          <w:szCs w:val="21"/>
        </w:rPr>
        <w:t xml:space="preserve"> _________ </w:t>
      </w:r>
      <w:r>
        <w:rPr>
          <w:rFonts w:ascii="宋体" w:hAnsi="宋体" w:hint="eastAsia"/>
          <w:szCs w:val="21"/>
        </w:rPr>
        <w:t>职务：</w:t>
      </w:r>
      <w:r>
        <w:rPr>
          <w:rFonts w:ascii="宋体" w:hAnsi="宋体"/>
          <w:szCs w:val="21"/>
        </w:rPr>
        <w:t>_____________</w:t>
      </w:r>
    </w:p>
    <w:p w:rsidR="005F0C67" w:rsidRDefault="005F0C67">
      <w:pPr>
        <w:snapToGrid w:val="0"/>
        <w:spacing w:line="400" w:lineRule="exact"/>
        <w:rPr>
          <w:rFonts w:ascii="宋体"/>
          <w:szCs w:val="21"/>
        </w:rPr>
      </w:pPr>
    </w:p>
    <w:p w:rsidR="005F0C67" w:rsidRDefault="004E5C7E">
      <w:pPr>
        <w:snapToGrid w:val="0"/>
        <w:spacing w:line="400" w:lineRule="exact"/>
        <w:ind w:firstLineChars="150" w:firstLine="315"/>
        <w:rPr>
          <w:rFonts w:ascii="宋体"/>
          <w:szCs w:val="21"/>
        </w:rPr>
      </w:pPr>
      <w:r>
        <w:rPr>
          <w:rFonts w:ascii="宋体" w:hAnsi="宋体" w:hint="eastAsia"/>
          <w:szCs w:val="21"/>
        </w:rPr>
        <w:t>投标人名称</w:t>
      </w:r>
      <w:r>
        <w:rPr>
          <w:rFonts w:ascii="宋体" w:hAnsi="宋体"/>
          <w:szCs w:val="21"/>
        </w:rPr>
        <w:t>:_________________</w:t>
      </w:r>
    </w:p>
    <w:p w:rsidR="005F0C67" w:rsidRDefault="004E5C7E">
      <w:pPr>
        <w:snapToGrid w:val="0"/>
        <w:spacing w:line="400" w:lineRule="exact"/>
        <w:ind w:firstLineChars="150" w:firstLine="315"/>
        <w:rPr>
          <w:rFonts w:ascii="宋体"/>
          <w:szCs w:val="21"/>
        </w:rPr>
      </w:pPr>
      <w:r>
        <w:rPr>
          <w:rFonts w:ascii="宋体" w:hAnsi="宋体" w:hint="eastAsia"/>
          <w:szCs w:val="21"/>
        </w:rPr>
        <w:t>开户银行：</w:t>
      </w:r>
    </w:p>
    <w:p w:rsidR="005F0C67" w:rsidRDefault="004E5C7E">
      <w:pPr>
        <w:snapToGrid w:val="0"/>
        <w:spacing w:line="400" w:lineRule="exact"/>
        <w:ind w:firstLineChars="150" w:firstLine="315"/>
        <w:rPr>
          <w:rFonts w:ascii="宋体"/>
          <w:szCs w:val="21"/>
        </w:rPr>
      </w:pPr>
      <w:r>
        <w:rPr>
          <w:rFonts w:ascii="宋体" w:hAnsi="宋体" w:hint="eastAsia"/>
          <w:szCs w:val="21"/>
        </w:rPr>
        <w:t>银行帐号：</w:t>
      </w:r>
    </w:p>
    <w:p w:rsidR="005F0C67" w:rsidRDefault="005F0C67">
      <w:pPr>
        <w:snapToGrid w:val="0"/>
        <w:spacing w:line="400" w:lineRule="exact"/>
        <w:jc w:val="center"/>
        <w:rPr>
          <w:rFonts w:ascii="宋体"/>
          <w:szCs w:val="21"/>
        </w:rPr>
      </w:pPr>
    </w:p>
    <w:p w:rsidR="005F0C67" w:rsidRDefault="005F0C67">
      <w:pPr>
        <w:snapToGrid w:val="0"/>
        <w:spacing w:line="400" w:lineRule="exact"/>
        <w:jc w:val="center"/>
        <w:rPr>
          <w:rFonts w:ascii="宋体"/>
          <w:szCs w:val="21"/>
        </w:rPr>
      </w:pPr>
    </w:p>
    <w:p w:rsidR="005F0C67" w:rsidRDefault="005F0C67">
      <w:pPr>
        <w:snapToGrid w:val="0"/>
        <w:spacing w:line="400" w:lineRule="exact"/>
        <w:ind w:firstLineChars="2100" w:firstLine="4410"/>
        <w:rPr>
          <w:rFonts w:ascii="宋体"/>
          <w:szCs w:val="21"/>
        </w:rPr>
      </w:pPr>
    </w:p>
    <w:p w:rsidR="005F0C67" w:rsidRDefault="004E5C7E">
      <w:pPr>
        <w:snapToGrid w:val="0"/>
        <w:spacing w:line="400" w:lineRule="exact"/>
        <w:ind w:firstLineChars="1650" w:firstLine="3465"/>
        <w:rPr>
          <w:rFonts w:ascii="宋体"/>
          <w:szCs w:val="21"/>
        </w:rPr>
      </w:pPr>
      <w:r>
        <w:rPr>
          <w:rFonts w:ascii="宋体" w:hAnsi="宋体" w:hint="eastAsia"/>
          <w:szCs w:val="21"/>
        </w:rPr>
        <w:t>法定代表人或授权代表签字</w:t>
      </w:r>
      <w:r>
        <w:rPr>
          <w:rFonts w:ascii="宋体" w:hAnsi="宋体"/>
          <w:szCs w:val="21"/>
        </w:rPr>
        <w:t>:_________</w:t>
      </w:r>
    </w:p>
    <w:p w:rsidR="005F0C67" w:rsidRDefault="005F0C67">
      <w:pPr>
        <w:snapToGrid w:val="0"/>
        <w:spacing w:line="400" w:lineRule="exact"/>
        <w:rPr>
          <w:rFonts w:ascii="宋体"/>
          <w:szCs w:val="21"/>
        </w:rPr>
      </w:pPr>
    </w:p>
    <w:p w:rsidR="005F0C67" w:rsidRDefault="004E5C7E">
      <w:pPr>
        <w:snapToGrid w:val="0"/>
        <w:spacing w:line="400" w:lineRule="exact"/>
        <w:ind w:firstLineChars="1900" w:firstLine="3990"/>
        <w:rPr>
          <w:rFonts w:ascii="宋体"/>
          <w:szCs w:val="21"/>
          <w:u w:val="single"/>
        </w:rPr>
      </w:pPr>
      <w:r>
        <w:rPr>
          <w:rFonts w:ascii="宋体" w:hAnsi="宋体" w:hint="eastAsia"/>
          <w:szCs w:val="21"/>
        </w:rPr>
        <w:t>投标人盖章：</w:t>
      </w:r>
    </w:p>
    <w:p w:rsidR="005F0C67" w:rsidRDefault="005F0C67">
      <w:pPr>
        <w:snapToGrid w:val="0"/>
        <w:spacing w:line="400" w:lineRule="exact"/>
        <w:jc w:val="center"/>
        <w:rPr>
          <w:rFonts w:ascii="宋体"/>
          <w:szCs w:val="21"/>
        </w:rPr>
      </w:pPr>
    </w:p>
    <w:p w:rsidR="005F0C67" w:rsidRDefault="004E5C7E">
      <w:pPr>
        <w:snapToGrid w:val="0"/>
        <w:spacing w:line="400" w:lineRule="exact"/>
        <w:jc w:val="center"/>
        <w:rPr>
          <w:rFonts w:ascii="宋体"/>
          <w:szCs w:val="21"/>
        </w:rPr>
      </w:pPr>
      <w:r>
        <w:rPr>
          <w:rFonts w:ascii="宋体" w:hAnsi="宋体" w:hint="eastAsia"/>
          <w:szCs w:val="21"/>
        </w:rPr>
        <w:t>日期</w:t>
      </w:r>
      <w:r>
        <w:rPr>
          <w:rFonts w:ascii="宋体" w:hAnsi="宋体"/>
          <w:szCs w:val="21"/>
        </w:rPr>
        <w:t>:_____</w:t>
      </w:r>
      <w:r>
        <w:rPr>
          <w:rFonts w:ascii="宋体" w:hAnsi="宋体" w:hint="eastAsia"/>
          <w:szCs w:val="21"/>
        </w:rPr>
        <w:t>年</w:t>
      </w:r>
      <w:r>
        <w:rPr>
          <w:rFonts w:ascii="宋体" w:hAnsi="宋体"/>
          <w:szCs w:val="21"/>
        </w:rPr>
        <w:t>_____</w:t>
      </w:r>
      <w:r>
        <w:rPr>
          <w:rFonts w:ascii="宋体" w:hAnsi="宋体" w:hint="eastAsia"/>
          <w:szCs w:val="21"/>
        </w:rPr>
        <w:t>月</w:t>
      </w:r>
      <w:r>
        <w:rPr>
          <w:rFonts w:ascii="宋体" w:hAnsi="宋体"/>
          <w:szCs w:val="21"/>
        </w:rPr>
        <w:t>____</w:t>
      </w:r>
      <w:r>
        <w:rPr>
          <w:rFonts w:ascii="宋体" w:hAnsi="宋体" w:hint="eastAsia"/>
          <w:szCs w:val="21"/>
        </w:rPr>
        <w:t>日</w:t>
      </w:r>
    </w:p>
    <w:p w:rsidR="005F0C67" w:rsidRDefault="004E5C7E">
      <w:pPr>
        <w:snapToGrid w:val="0"/>
        <w:spacing w:line="400" w:lineRule="exact"/>
        <w:rPr>
          <w:rFonts w:ascii="宋体"/>
          <w:b/>
          <w:sz w:val="24"/>
        </w:rPr>
      </w:pPr>
      <w:r>
        <w:rPr>
          <w:rFonts w:ascii="宋体"/>
          <w:szCs w:val="21"/>
        </w:rPr>
        <w:br w:type="page"/>
      </w:r>
      <w:r>
        <w:rPr>
          <w:rFonts w:ascii="宋体" w:hAnsi="宋体" w:hint="eastAsia"/>
          <w:b/>
          <w:sz w:val="24"/>
        </w:rPr>
        <w:lastRenderedPageBreak/>
        <w:t>投标报价明细表格式：</w:t>
      </w:r>
    </w:p>
    <w:p w:rsidR="005F0C67" w:rsidRDefault="005F0C67">
      <w:pPr>
        <w:pStyle w:val="aff6"/>
        <w:jc w:val="center"/>
        <w:rPr>
          <w:rFonts w:hAnsi="宋体"/>
          <w:b/>
          <w:bCs/>
          <w:sz w:val="32"/>
        </w:rPr>
      </w:pPr>
    </w:p>
    <w:p w:rsidR="005F0C67" w:rsidRDefault="005F0C67">
      <w:pPr>
        <w:pStyle w:val="aff6"/>
        <w:jc w:val="center"/>
        <w:rPr>
          <w:rFonts w:hAnsi="宋体"/>
          <w:b/>
          <w:bCs/>
          <w:sz w:val="32"/>
        </w:rPr>
      </w:pPr>
    </w:p>
    <w:p w:rsidR="005F0C67" w:rsidRDefault="004E5C7E">
      <w:pPr>
        <w:pStyle w:val="aff6"/>
        <w:jc w:val="center"/>
        <w:rPr>
          <w:rFonts w:hAnsi="宋体"/>
          <w:b/>
          <w:bCs/>
          <w:sz w:val="32"/>
        </w:rPr>
      </w:pPr>
      <w:r>
        <w:rPr>
          <w:rFonts w:hAnsi="宋体" w:hint="eastAsia"/>
          <w:b/>
          <w:bCs/>
          <w:sz w:val="32"/>
        </w:rPr>
        <w:t>投标报价明细表（格式）</w:t>
      </w:r>
    </w:p>
    <w:p w:rsidR="005F0C67" w:rsidRDefault="004E5C7E" w:rsidP="004E5C7E">
      <w:pPr>
        <w:pStyle w:val="aff6"/>
        <w:ind w:firstLineChars="99" w:firstLine="208"/>
      </w:pPr>
      <w:r>
        <w:rPr>
          <w:rFonts w:hint="eastAsia"/>
        </w:rPr>
        <w:t>分标（如有）：</w:t>
      </w:r>
    </w:p>
    <w:p w:rsidR="005F0C67" w:rsidRDefault="005F0C67">
      <w:pPr>
        <w:pStyle w:val="aff6"/>
        <w:rPr>
          <w:rFonts w:hAnsi="宋体"/>
          <w:b/>
          <w:bCs/>
          <w:sz w:val="32"/>
          <w:u w:val="single"/>
        </w:rPr>
      </w:pPr>
    </w:p>
    <w:tbl>
      <w:tblPr>
        <w:tblW w:w="9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185"/>
        <w:gridCol w:w="609"/>
        <w:gridCol w:w="1581"/>
        <w:gridCol w:w="2236"/>
        <w:gridCol w:w="751"/>
        <w:gridCol w:w="1290"/>
        <w:gridCol w:w="905"/>
      </w:tblGrid>
      <w:tr w:rsidR="005F0C67">
        <w:trPr>
          <w:cantSplit/>
          <w:trHeight w:val="1426"/>
          <w:jc w:val="center"/>
        </w:trPr>
        <w:tc>
          <w:tcPr>
            <w:tcW w:w="680" w:type="dxa"/>
            <w:vAlign w:val="center"/>
          </w:tcPr>
          <w:p w:rsidR="005F0C67" w:rsidRDefault="004E5C7E">
            <w:pPr>
              <w:pStyle w:val="aff6"/>
              <w:jc w:val="center"/>
              <w:rPr>
                <w:spacing w:val="-20"/>
                <w:sz w:val="18"/>
                <w:szCs w:val="18"/>
              </w:rPr>
            </w:pPr>
            <w:r>
              <w:rPr>
                <w:rFonts w:hint="eastAsia"/>
                <w:spacing w:val="-20"/>
                <w:sz w:val="18"/>
                <w:szCs w:val="18"/>
              </w:rPr>
              <w:t>项号</w:t>
            </w:r>
          </w:p>
        </w:tc>
        <w:tc>
          <w:tcPr>
            <w:tcW w:w="1185" w:type="dxa"/>
            <w:vAlign w:val="center"/>
          </w:tcPr>
          <w:p w:rsidR="005F0C67" w:rsidRDefault="004E5C7E">
            <w:pPr>
              <w:pStyle w:val="aff6"/>
              <w:jc w:val="center"/>
              <w:rPr>
                <w:spacing w:val="-20"/>
                <w:sz w:val="18"/>
                <w:szCs w:val="18"/>
              </w:rPr>
            </w:pPr>
            <w:r>
              <w:rPr>
                <w:rFonts w:hint="eastAsia"/>
                <w:spacing w:val="-20"/>
                <w:sz w:val="18"/>
                <w:szCs w:val="18"/>
              </w:rPr>
              <w:t>货物名称</w:t>
            </w:r>
          </w:p>
        </w:tc>
        <w:tc>
          <w:tcPr>
            <w:tcW w:w="609" w:type="dxa"/>
            <w:vAlign w:val="center"/>
          </w:tcPr>
          <w:p w:rsidR="005F0C67" w:rsidRDefault="004E5C7E">
            <w:pPr>
              <w:pStyle w:val="aff6"/>
              <w:jc w:val="center"/>
              <w:rPr>
                <w:spacing w:val="-20"/>
                <w:sz w:val="18"/>
                <w:szCs w:val="18"/>
              </w:rPr>
            </w:pPr>
            <w:r>
              <w:rPr>
                <w:rFonts w:hint="eastAsia"/>
                <w:spacing w:val="-20"/>
                <w:sz w:val="18"/>
                <w:szCs w:val="18"/>
              </w:rPr>
              <w:t>数量</w:t>
            </w:r>
          </w:p>
          <w:p w:rsidR="005F0C67" w:rsidRDefault="005F0C67">
            <w:pPr>
              <w:pStyle w:val="aff6"/>
              <w:jc w:val="center"/>
              <w:rPr>
                <w:spacing w:val="-20"/>
                <w:sz w:val="18"/>
                <w:szCs w:val="18"/>
              </w:rPr>
            </w:pPr>
          </w:p>
          <w:p w:rsidR="005F0C67" w:rsidRDefault="004E5C7E">
            <w:pPr>
              <w:pStyle w:val="aff6"/>
              <w:jc w:val="center"/>
              <w:rPr>
                <w:spacing w:val="-20"/>
                <w:sz w:val="18"/>
                <w:szCs w:val="18"/>
              </w:rPr>
            </w:pPr>
            <w:r>
              <w:rPr>
                <w:rFonts w:hAnsi="宋体" w:hint="eastAsia"/>
                <w:spacing w:val="-20"/>
                <w:sz w:val="18"/>
                <w:szCs w:val="18"/>
              </w:rPr>
              <w:t>①</w:t>
            </w:r>
          </w:p>
        </w:tc>
        <w:tc>
          <w:tcPr>
            <w:tcW w:w="1581" w:type="dxa"/>
            <w:vAlign w:val="center"/>
          </w:tcPr>
          <w:p w:rsidR="005F0C67" w:rsidRDefault="004E5C7E">
            <w:pPr>
              <w:pStyle w:val="aff6"/>
              <w:jc w:val="center"/>
              <w:rPr>
                <w:sz w:val="18"/>
                <w:szCs w:val="18"/>
              </w:rPr>
            </w:pPr>
            <w:r>
              <w:rPr>
                <w:rFonts w:hint="eastAsia"/>
                <w:sz w:val="18"/>
                <w:szCs w:val="18"/>
              </w:rPr>
              <w:t>货物品牌、型号规格、生产厂家</w:t>
            </w:r>
          </w:p>
          <w:p w:rsidR="005F0C67" w:rsidRDefault="004E5C7E">
            <w:pPr>
              <w:pStyle w:val="aff6"/>
              <w:jc w:val="center"/>
              <w:rPr>
                <w:sz w:val="18"/>
                <w:szCs w:val="18"/>
              </w:rPr>
            </w:pPr>
            <w:r>
              <w:rPr>
                <w:rFonts w:hint="eastAsia"/>
                <w:sz w:val="18"/>
                <w:szCs w:val="18"/>
              </w:rPr>
              <w:t>及国别</w:t>
            </w:r>
          </w:p>
        </w:tc>
        <w:tc>
          <w:tcPr>
            <w:tcW w:w="2236" w:type="dxa"/>
            <w:vAlign w:val="center"/>
          </w:tcPr>
          <w:p w:rsidR="005F0C67" w:rsidRDefault="004E5C7E">
            <w:pPr>
              <w:pStyle w:val="aff6"/>
              <w:jc w:val="center"/>
              <w:rPr>
                <w:sz w:val="18"/>
                <w:szCs w:val="18"/>
              </w:rPr>
            </w:pPr>
            <w:r>
              <w:rPr>
                <w:rFonts w:hint="eastAsia"/>
                <w:sz w:val="18"/>
                <w:szCs w:val="18"/>
              </w:rPr>
              <w:t>技术参数、性能配置</w:t>
            </w:r>
          </w:p>
          <w:p w:rsidR="005F0C67" w:rsidRDefault="004E5C7E">
            <w:pPr>
              <w:pStyle w:val="aff6"/>
              <w:jc w:val="center"/>
              <w:rPr>
                <w:sz w:val="18"/>
                <w:szCs w:val="18"/>
              </w:rPr>
            </w:pPr>
            <w:r>
              <w:rPr>
                <w:rFonts w:hint="eastAsia"/>
                <w:sz w:val="18"/>
                <w:szCs w:val="18"/>
              </w:rPr>
              <w:t>（包括标准配置和附加部件）</w:t>
            </w:r>
          </w:p>
        </w:tc>
        <w:tc>
          <w:tcPr>
            <w:tcW w:w="751" w:type="dxa"/>
            <w:vAlign w:val="center"/>
          </w:tcPr>
          <w:p w:rsidR="005F0C67" w:rsidRDefault="004E5C7E">
            <w:pPr>
              <w:pStyle w:val="aff6"/>
              <w:jc w:val="center"/>
              <w:rPr>
                <w:sz w:val="18"/>
                <w:szCs w:val="18"/>
              </w:rPr>
            </w:pPr>
            <w:r>
              <w:rPr>
                <w:rFonts w:hint="eastAsia"/>
                <w:sz w:val="18"/>
                <w:szCs w:val="18"/>
              </w:rPr>
              <w:t>单价</w:t>
            </w:r>
          </w:p>
          <w:p w:rsidR="005F0C67" w:rsidRDefault="004E5C7E">
            <w:pPr>
              <w:pStyle w:val="aff6"/>
              <w:jc w:val="center"/>
              <w:rPr>
                <w:sz w:val="18"/>
                <w:szCs w:val="18"/>
              </w:rPr>
            </w:pPr>
            <w:r>
              <w:rPr>
                <w:sz w:val="18"/>
                <w:szCs w:val="18"/>
              </w:rPr>
              <w:t>(</w:t>
            </w:r>
            <w:r>
              <w:rPr>
                <w:rFonts w:hint="eastAsia"/>
                <w:sz w:val="18"/>
                <w:szCs w:val="18"/>
              </w:rPr>
              <w:t>元</w:t>
            </w:r>
            <w:r>
              <w:rPr>
                <w:sz w:val="18"/>
                <w:szCs w:val="18"/>
              </w:rPr>
              <w:t>)</w:t>
            </w:r>
          </w:p>
          <w:p w:rsidR="005F0C67" w:rsidRDefault="004E5C7E">
            <w:pPr>
              <w:pStyle w:val="aff6"/>
              <w:jc w:val="center"/>
              <w:rPr>
                <w:sz w:val="18"/>
                <w:szCs w:val="18"/>
              </w:rPr>
            </w:pPr>
            <w:r>
              <w:rPr>
                <w:rFonts w:hAnsi="宋体" w:hint="eastAsia"/>
                <w:sz w:val="18"/>
                <w:szCs w:val="18"/>
              </w:rPr>
              <w:t>②</w:t>
            </w:r>
          </w:p>
        </w:tc>
        <w:tc>
          <w:tcPr>
            <w:tcW w:w="1290" w:type="dxa"/>
            <w:vAlign w:val="center"/>
          </w:tcPr>
          <w:p w:rsidR="005F0C67" w:rsidRDefault="004E5C7E">
            <w:pPr>
              <w:pStyle w:val="aff6"/>
              <w:jc w:val="center"/>
              <w:rPr>
                <w:sz w:val="18"/>
                <w:szCs w:val="18"/>
              </w:rPr>
            </w:pPr>
            <w:r>
              <w:rPr>
                <w:rFonts w:hint="eastAsia"/>
                <w:sz w:val="18"/>
                <w:szCs w:val="18"/>
              </w:rPr>
              <w:t>单项合价</w:t>
            </w:r>
          </w:p>
          <w:p w:rsidR="005F0C67" w:rsidRDefault="004E5C7E">
            <w:pPr>
              <w:pStyle w:val="aff6"/>
              <w:jc w:val="center"/>
              <w:rPr>
                <w:sz w:val="18"/>
                <w:szCs w:val="18"/>
              </w:rPr>
            </w:pPr>
            <w:r>
              <w:rPr>
                <w:rFonts w:hint="eastAsia"/>
                <w:sz w:val="18"/>
                <w:szCs w:val="18"/>
              </w:rPr>
              <w:t>（元）</w:t>
            </w:r>
          </w:p>
          <w:p w:rsidR="005F0C67" w:rsidRDefault="004E5C7E">
            <w:pPr>
              <w:pStyle w:val="aff6"/>
              <w:jc w:val="center"/>
              <w:rPr>
                <w:sz w:val="18"/>
                <w:szCs w:val="18"/>
              </w:rPr>
            </w:pPr>
            <w:r>
              <w:rPr>
                <w:rFonts w:hAnsi="宋体" w:hint="eastAsia"/>
                <w:sz w:val="18"/>
                <w:szCs w:val="18"/>
              </w:rPr>
              <w:t>③</w:t>
            </w:r>
            <w:r>
              <w:rPr>
                <w:sz w:val="18"/>
                <w:szCs w:val="18"/>
              </w:rPr>
              <w:t>=</w:t>
            </w:r>
            <w:r>
              <w:rPr>
                <w:rFonts w:hAnsi="宋体" w:hint="eastAsia"/>
                <w:sz w:val="18"/>
                <w:szCs w:val="18"/>
              </w:rPr>
              <w:t>①×②</w:t>
            </w:r>
          </w:p>
        </w:tc>
        <w:tc>
          <w:tcPr>
            <w:tcW w:w="905" w:type="dxa"/>
            <w:vAlign w:val="center"/>
          </w:tcPr>
          <w:p w:rsidR="005F0C67" w:rsidRDefault="004E5C7E">
            <w:pPr>
              <w:pStyle w:val="aff6"/>
              <w:jc w:val="center"/>
              <w:rPr>
                <w:sz w:val="18"/>
                <w:szCs w:val="18"/>
              </w:rPr>
            </w:pPr>
            <w:r>
              <w:rPr>
                <w:rFonts w:hint="eastAsia"/>
                <w:sz w:val="18"/>
                <w:szCs w:val="18"/>
              </w:rPr>
              <w:t>备注</w:t>
            </w:r>
          </w:p>
        </w:tc>
      </w:tr>
      <w:tr w:rsidR="005F0C67">
        <w:trPr>
          <w:cantSplit/>
          <w:trHeight w:val="508"/>
          <w:jc w:val="center"/>
        </w:trPr>
        <w:tc>
          <w:tcPr>
            <w:tcW w:w="680" w:type="dxa"/>
            <w:vAlign w:val="center"/>
          </w:tcPr>
          <w:p w:rsidR="005F0C67" w:rsidRDefault="004E5C7E">
            <w:pPr>
              <w:jc w:val="center"/>
              <w:rPr>
                <w:rFonts w:ascii="宋体" w:hAnsi="Courier New"/>
                <w:sz w:val="18"/>
                <w:szCs w:val="18"/>
              </w:rPr>
            </w:pPr>
            <w:r>
              <w:rPr>
                <w:sz w:val="18"/>
                <w:szCs w:val="18"/>
              </w:rPr>
              <w:t>1</w:t>
            </w:r>
          </w:p>
        </w:tc>
        <w:tc>
          <w:tcPr>
            <w:tcW w:w="1185" w:type="dxa"/>
            <w:vAlign w:val="center"/>
          </w:tcPr>
          <w:p w:rsidR="005F0C67" w:rsidRDefault="005F0C67">
            <w:pPr>
              <w:jc w:val="center"/>
              <w:rPr>
                <w:rFonts w:ascii="宋体" w:hAnsi="Courier New"/>
                <w:sz w:val="18"/>
                <w:szCs w:val="18"/>
              </w:rPr>
            </w:pPr>
          </w:p>
        </w:tc>
        <w:tc>
          <w:tcPr>
            <w:tcW w:w="609" w:type="dxa"/>
            <w:vAlign w:val="center"/>
          </w:tcPr>
          <w:p w:rsidR="005F0C67" w:rsidRDefault="005F0C67">
            <w:pPr>
              <w:jc w:val="center"/>
              <w:rPr>
                <w:rFonts w:ascii="宋体" w:hAnsi="Courier New"/>
                <w:sz w:val="18"/>
                <w:szCs w:val="18"/>
              </w:rPr>
            </w:pPr>
          </w:p>
        </w:tc>
        <w:tc>
          <w:tcPr>
            <w:tcW w:w="1581" w:type="dxa"/>
            <w:vAlign w:val="center"/>
          </w:tcPr>
          <w:p w:rsidR="005F0C67" w:rsidRDefault="005F0C67">
            <w:pPr>
              <w:pStyle w:val="aff6"/>
              <w:rPr>
                <w:sz w:val="18"/>
                <w:szCs w:val="18"/>
              </w:rPr>
            </w:pPr>
          </w:p>
        </w:tc>
        <w:tc>
          <w:tcPr>
            <w:tcW w:w="2236" w:type="dxa"/>
            <w:vAlign w:val="center"/>
          </w:tcPr>
          <w:p w:rsidR="005F0C67" w:rsidRDefault="005F0C67">
            <w:pPr>
              <w:pStyle w:val="aff6"/>
              <w:rPr>
                <w:sz w:val="18"/>
                <w:szCs w:val="18"/>
              </w:rPr>
            </w:pPr>
          </w:p>
        </w:tc>
        <w:tc>
          <w:tcPr>
            <w:tcW w:w="751" w:type="dxa"/>
            <w:vAlign w:val="center"/>
          </w:tcPr>
          <w:p w:rsidR="005F0C67" w:rsidRDefault="005F0C67">
            <w:pPr>
              <w:pStyle w:val="aff6"/>
              <w:rPr>
                <w:sz w:val="18"/>
                <w:szCs w:val="18"/>
              </w:rPr>
            </w:pPr>
          </w:p>
        </w:tc>
        <w:tc>
          <w:tcPr>
            <w:tcW w:w="1290" w:type="dxa"/>
            <w:vAlign w:val="center"/>
          </w:tcPr>
          <w:p w:rsidR="005F0C67" w:rsidRDefault="005F0C67">
            <w:pPr>
              <w:pStyle w:val="aff6"/>
              <w:rPr>
                <w:sz w:val="18"/>
                <w:szCs w:val="18"/>
              </w:rPr>
            </w:pPr>
          </w:p>
        </w:tc>
        <w:tc>
          <w:tcPr>
            <w:tcW w:w="905" w:type="dxa"/>
            <w:vAlign w:val="center"/>
          </w:tcPr>
          <w:p w:rsidR="005F0C67" w:rsidRDefault="005F0C67">
            <w:pPr>
              <w:pStyle w:val="aff6"/>
              <w:rPr>
                <w:spacing w:val="-6"/>
                <w:sz w:val="18"/>
                <w:szCs w:val="18"/>
              </w:rPr>
            </w:pPr>
          </w:p>
        </w:tc>
      </w:tr>
      <w:tr w:rsidR="005F0C67">
        <w:trPr>
          <w:cantSplit/>
          <w:trHeight w:val="508"/>
          <w:jc w:val="center"/>
        </w:trPr>
        <w:tc>
          <w:tcPr>
            <w:tcW w:w="680" w:type="dxa"/>
            <w:vAlign w:val="center"/>
          </w:tcPr>
          <w:p w:rsidR="005F0C67" w:rsidRDefault="004E5C7E">
            <w:pPr>
              <w:jc w:val="center"/>
              <w:rPr>
                <w:rFonts w:ascii="宋体" w:hAnsi="Courier New"/>
                <w:sz w:val="18"/>
                <w:szCs w:val="18"/>
              </w:rPr>
            </w:pPr>
            <w:r>
              <w:rPr>
                <w:rFonts w:hint="eastAsia"/>
                <w:sz w:val="18"/>
                <w:szCs w:val="18"/>
              </w:rPr>
              <w:t>…</w:t>
            </w:r>
          </w:p>
        </w:tc>
        <w:tc>
          <w:tcPr>
            <w:tcW w:w="1185" w:type="dxa"/>
            <w:vAlign w:val="center"/>
          </w:tcPr>
          <w:p w:rsidR="005F0C67" w:rsidRDefault="005F0C67">
            <w:pPr>
              <w:jc w:val="center"/>
              <w:rPr>
                <w:rFonts w:ascii="宋体" w:hAnsi="Courier New"/>
                <w:sz w:val="18"/>
                <w:szCs w:val="18"/>
              </w:rPr>
            </w:pPr>
          </w:p>
        </w:tc>
        <w:tc>
          <w:tcPr>
            <w:tcW w:w="609" w:type="dxa"/>
            <w:vAlign w:val="center"/>
          </w:tcPr>
          <w:p w:rsidR="005F0C67" w:rsidRDefault="005F0C67">
            <w:pPr>
              <w:jc w:val="center"/>
              <w:rPr>
                <w:rFonts w:ascii="宋体" w:hAnsi="Courier New"/>
                <w:sz w:val="18"/>
                <w:szCs w:val="18"/>
              </w:rPr>
            </w:pPr>
          </w:p>
        </w:tc>
        <w:tc>
          <w:tcPr>
            <w:tcW w:w="1581" w:type="dxa"/>
            <w:vAlign w:val="center"/>
          </w:tcPr>
          <w:p w:rsidR="005F0C67" w:rsidRDefault="005F0C67">
            <w:pPr>
              <w:pStyle w:val="aff6"/>
              <w:rPr>
                <w:sz w:val="18"/>
                <w:szCs w:val="18"/>
              </w:rPr>
            </w:pPr>
          </w:p>
        </w:tc>
        <w:tc>
          <w:tcPr>
            <w:tcW w:w="2236" w:type="dxa"/>
            <w:vAlign w:val="center"/>
          </w:tcPr>
          <w:p w:rsidR="005F0C67" w:rsidRDefault="005F0C67">
            <w:pPr>
              <w:pStyle w:val="aff6"/>
              <w:rPr>
                <w:sz w:val="18"/>
                <w:szCs w:val="18"/>
              </w:rPr>
            </w:pPr>
          </w:p>
        </w:tc>
        <w:tc>
          <w:tcPr>
            <w:tcW w:w="751" w:type="dxa"/>
            <w:vAlign w:val="center"/>
          </w:tcPr>
          <w:p w:rsidR="005F0C67" w:rsidRDefault="005F0C67">
            <w:pPr>
              <w:pStyle w:val="aff6"/>
              <w:rPr>
                <w:sz w:val="18"/>
                <w:szCs w:val="18"/>
              </w:rPr>
            </w:pPr>
          </w:p>
        </w:tc>
        <w:tc>
          <w:tcPr>
            <w:tcW w:w="1290" w:type="dxa"/>
            <w:vAlign w:val="center"/>
          </w:tcPr>
          <w:p w:rsidR="005F0C67" w:rsidRDefault="005F0C67">
            <w:pPr>
              <w:pStyle w:val="aff6"/>
              <w:rPr>
                <w:sz w:val="18"/>
                <w:szCs w:val="18"/>
              </w:rPr>
            </w:pPr>
          </w:p>
        </w:tc>
        <w:tc>
          <w:tcPr>
            <w:tcW w:w="905" w:type="dxa"/>
            <w:vAlign w:val="center"/>
          </w:tcPr>
          <w:p w:rsidR="005F0C67" w:rsidRDefault="005F0C67">
            <w:pPr>
              <w:pStyle w:val="aff6"/>
              <w:rPr>
                <w:spacing w:val="-6"/>
                <w:sz w:val="18"/>
                <w:szCs w:val="18"/>
              </w:rPr>
            </w:pPr>
          </w:p>
        </w:tc>
      </w:tr>
      <w:tr w:rsidR="005F0C67">
        <w:trPr>
          <w:cantSplit/>
          <w:trHeight w:val="508"/>
          <w:jc w:val="center"/>
        </w:trPr>
        <w:tc>
          <w:tcPr>
            <w:tcW w:w="680" w:type="dxa"/>
            <w:vAlign w:val="center"/>
          </w:tcPr>
          <w:p w:rsidR="005F0C67" w:rsidRDefault="004E5C7E">
            <w:pPr>
              <w:jc w:val="center"/>
              <w:rPr>
                <w:rFonts w:ascii="宋体" w:hAnsi="Courier New"/>
                <w:sz w:val="18"/>
                <w:szCs w:val="18"/>
              </w:rPr>
            </w:pPr>
            <w:r>
              <w:rPr>
                <w:sz w:val="18"/>
                <w:szCs w:val="18"/>
              </w:rPr>
              <w:t>N</w:t>
            </w:r>
          </w:p>
        </w:tc>
        <w:tc>
          <w:tcPr>
            <w:tcW w:w="1185" w:type="dxa"/>
            <w:vAlign w:val="center"/>
          </w:tcPr>
          <w:p w:rsidR="005F0C67" w:rsidRDefault="005F0C67">
            <w:pPr>
              <w:jc w:val="center"/>
              <w:rPr>
                <w:rFonts w:ascii="宋体" w:hAnsi="Courier New"/>
                <w:sz w:val="18"/>
                <w:szCs w:val="18"/>
              </w:rPr>
            </w:pPr>
          </w:p>
        </w:tc>
        <w:tc>
          <w:tcPr>
            <w:tcW w:w="609" w:type="dxa"/>
            <w:vAlign w:val="center"/>
          </w:tcPr>
          <w:p w:rsidR="005F0C67" w:rsidRDefault="005F0C67">
            <w:pPr>
              <w:jc w:val="center"/>
              <w:rPr>
                <w:rFonts w:ascii="宋体" w:hAnsi="Courier New"/>
                <w:sz w:val="18"/>
                <w:szCs w:val="18"/>
              </w:rPr>
            </w:pPr>
          </w:p>
        </w:tc>
        <w:tc>
          <w:tcPr>
            <w:tcW w:w="1581" w:type="dxa"/>
            <w:vAlign w:val="center"/>
          </w:tcPr>
          <w:p w:rsidR="005F0C67" w:rsidRDefault="005F0C67">
            <w:pPr>
              <w:pStyle w:val="aff6"/>
              <w:rPr>
                <w:sz w:val="18"/>
                <w:szCs w:val="18"/>
              </w:rPr>
            </w:pPr>
          </w:p>
        </w:tc>
        <w:tc>
          <w:tcPr>
            <w:tcW w:w="2236" w:type="dxa"/>
            <w:vAlign w:val="center"/>
          </w:tcPr>
          <w:p w:rsidR="005F0C67" w:rsidRDefault="005F0C67">
            <w:pPr>
              <w:pStyle w:val="aff6"/>
              <w:rPr>
                <w:sz w:val="18"/>
                <w:szCs w:val="18"/>
              </w:rPr>
            </w:pPr>
          </w:p>
        </w:tc>
        <w:tc>
          <w:tcPr>
            <w:tcW w:w="751" w:type="dxa"/>
            <w:vAlign w:val="center"/>
          </w:tcPr>
          <w:p w:rsidR="005F0C67" w:rsidRDefault="005F0C67">
            <w:pPr>
              <w:pStyle w:val="aff6"/>
              <w:rPr>
                <w:sz w:val="18"/>
                <w:szCs w:val="18"/>
              </w:rPr>
            </w:pPr>
          </w:p>
        </w:tc>
        <w:tc>
          <w:tcPr>
            <w:tcW w:w="1290" w:type="dxa"/>
            <w:vAlign w:val="center"/>
          </w:tcPr>
          <w:p w:rsidR="005F0C67" w:rsidRDefault="005F0C67">
            <w:pPr>
              <w:pStyle w:val="aff6"/>
              <w:rPr>
                <w:sz w:val="18"/>
                <w:szCs w:val="18"/>
              </w:rPr>
            </w:pPr>
          </w:p>
        </w:tc>
        <w:tc>
          <w:tcPr>
            <w:tcW w:w="905" w:type="dxa"/>
            <w:vAlign w:val="center"/>
          </w:tcPr>
          <w:p w:rsidR="005F0C67" w:rsidRDefault="005F0C67">
            <w:pPr>
              <w:pStyle w:val="aff6"/>
              <w:rPr>
                <w:spacing w:val="-6"/>
                <w:sz w:val="18"/>
                <w:szCs w:val="18"/>
              </w:rPr>
            </w:pPr>
          </w:p>
        </w:tc>
      </w:tr>
      <w:tr w:rsidR="005F0C67">
        <w:trPr>
          <w:cantSplit/>
          <w:trHeight w:val="508"/>
          <w:jc w:val="center"/>
        </w:trPr>
        <w:tc>
          <w:tcPr>
            <w:tcW w:w="9237" w:type="dxa"/>
            <w:gridSpan w:val="8"/>
            <w:vAlign w:val="center"/>
          </w:tcPr>
          <w:p w:rsidR="005F0C67" w:rsidRDefault="004E5C7E">
            <w:pPr>
              <w:pStyle w:val="aff6"/>
              <w:rPr>
                <w:spacing w:val="-6"/>
                <w:sz w:val="18"/>
                <w:szCs w:val="18"/>
              </w:rPr>
            </w:pPr>
            <w:r>
              <w:rPr>
                <w:rFonts w:hint="eastAsia"/>
                <w:spacing w:val="-6"/>
                <w:sz w:val="18"/>
                <w:szCs w:val="18"/>
              </w:rPr>
              <w:t>总报价（人民币大写）：（￥元）</w:t>
            </w:r>
          </w:p>
        </w:tc>
      </w:tr>
      <w:tr w:rsidR="005F0C67">
        <w:trPr>
          <w:cantSplit/>
          <w:trHeight w:val="508"/>
          <w:jc w:val="center"/>
        </w:trPr>
        <w:tc>
          <w:tcPr>
            <w:tcW w:w="9237" w:type="dxa"/>
            <w:gridSpan w:val="8"/>
            <w:vAlign w:val="center"/>
          </w:tcPr>
          <w:p w:rsidR="005F0C67" w:rsidRDefault="004E5C7E">
            <w:pPr>
              <w:pStyle w:val="aff6"/>
              <w:rPr>
                <w:spacing w:val="-6"/>
                <w:sz w:val="18"/>
                <w:szCs w:val="18"/>
              </w:rPr>
            </w:pPr>
            <w:r>
              <w:rPr>
                <w:rFonts w:hint="eastAsia"/>
                <w:spacing w:val="-6"/>
                <w:sz w:val="18"/>
                <w:szCs w:val="18"/>
              </w:rPr>
              <w:t>交付使用时间：</w:t>
            </w:r>
          </w:p>
        </w:tc>
      </w:tr>
    </w:tbl>
    <w:p w:rsidR="005F0C67" w:rsidRDefault="004E5C7E">
      <w:pPr>
        <w:pStyle w:val="aff6"/>
        <w:spacing w:line="480" w:lineRule="exact"/>
        <w:ind w:firstLine="420"/>
        <w:rPr>
          <w:rFonts w:cs="Times New Roman"/>
          <w:szCs w:val="20"/>
        </w:rPr>
      </w:pPr>
      <w:r>
        <w:rPr>
          <w:rFonts w:hint="eastAsia"/>
        </w:rPr>
        <w:t>投标人盖公章：</w:t>
      </w:r>
    </w:p>
    <w:p w:rsidR="005F0C67" w:rsidRDefault="004E5C7E">
      <w:pPr>
        <w:pStyle w:val="aff6"/>
        <w:spacing w:line="480" w:lineRule="exact"/>
        <w:ind w:firstLine="420"/>
      </w:pPr>
      <w:r>
        <w:rPr>
          <w:rFonts w:hint="eastAsia"/>
        </w:rPr>
        <w:t>法定代表人或委托代理人签字：</w:t>
      </w:r>
    </w:p>
    <w:p w:rsidR="005F0C67" w:rsidRDefault="005F0C67">
      <w:pPr>
        <w:pStyle w:val="aff6"/>
        <w:spacing w:line="480" w:lineRule="exact"/>
        <w:ind w:firstLine="420"/>
        <w:rPr>
          <w:rFonts w:ascii="楷体_GB2312" w:eastAsia="楷体_GB2312" w:hAnsi="华文楷体"/>
        </w:rPr>
      </w:pPr>
    </w:p>
    <w:p w:rsidR="005F0C67" w:rsidRDefault="004E5C7E">
      <w:pPr>
        <w:pStyle w:val="aff6"/>
        <w:spacing w:line="480" w:lineRule="exact"/>
        <w:ind w:firstLine="420"/>
        <w:rPr>
          <w:rFonts w:ascii="楷体_GB2312" w:eastAsia="楷体_GB2312" w:hAnsi="华文楷体"/>
        </w:rPr>
      </w:pPr>
      <w:r>
        <w:rPr>
          <w:rFonts w:ascii="楷体_GB2312" w:eastAsia="楷体_GB2312" w:hAnsi="华文楷体" w:hint="eastAsia"/>
        </w:rPr>
        <w:t>投标说明：</w:t>
      </w:r>
    </w:p>
    <w:p w:rsidR="005F0C67" w:rsidRDefault="004E5C7E">
      <w:pPr>
        <w:pStyle w:val="aff6"/>
        <w:spacing w:line="480" w:lineRule="exact"/>
        <w:ind w:firstLine="420"/>
        <w:rPr>
          <w:rFonts w:ascii="楷体_GB2312" w:eastAsia="楷体_GB2312" w:hAnsi="华文楷体"/>
        </w:rPr>
      </w:pPr>
      <w:r>
        <w:rPr>
          <w:rFonts w:ascii="楷体_GB2312" w:eastAsia="楷体_GB2312" w:hAnsi="华文楷体"/>
        </w:rPr>
        <w:t>1</w:t>
      </w:r>
      <w:r>
        <w:rPr>
          <w:rFonts w:ascii="楷体_GB2312" w:eastAsia="楷体_GB2312" w:hAnsi="华文楷体" w:hint="eastAsia"/>
        </w:rPr>
        <w:t>、投标人必须加盖公章或签字，否则无签字或盖章的投标无效。</w:t>
      </w:r>
    </w:p>
    <w:p w:rsidR="005F0C67" w:rsidRDefault="004E5C7E">
      <w:pPr>
        <w:pStyle w:val="aff6"/>
        <w:spacing w:line="480" w:lineRule="exact"/>
        <w:ind w:firstLine="420"/>
        <w:rPr>
          <w:rFonts w:ascii="楷体_GB2312" w:eastAsia="楷体_GB2312" w:hAnsi="华文楷体"/>
        </w:rPr>
      </w:pPr>
      <w:r>
        <w:rPr>
          <w:rFonts w:ascii="楷体_GB2312" w:eastAsia="楷体_GB2312" w:hAnsi="华文楷体"/>
        </w:rPr>
        <w:t>2</w:t>
      </w:r>
      <w:r>
        <w:rPr>
          <w:rFonts w:ascii="楷体_GB2312" w:eastAsia="楷体_GB2312" w:hAnsi="华文楷体" w:hint="eastAsia"/>
        </w:rPr>
        <w:t>、对于“货物需求一览表”，凡在“技术参数及性能（配置）要求”中表述为“标配”或“标准配置”的设备，投标人应在填写投标报价明细表时将其相应的标配参数详细列明。</w:t>
      </w:r>
    </w:p>
    <w:p w:rsidR="005F0C67" w:rsidRDefault="005F0C67">
      <w:pPr>
        <w:pStyle w:val="aff6"/>
        <w:ind w:firstLineChars="250" w:firstLine="602"/>
        <w:rPr>
          <w:rFonts w:hAnsi="宋体"/>
          <w:b/>
          <w:bCs/>
          <w:sz w:val="24"/>
          <w:szCs w:val="24"/>
        </w:rPr>
      </w:pPr>
    </w:p>
    <w:p w:rsidR="005F0C67" w:rsidRDefault="004E5C7E">
      <w:pPr>
        <w:tabs>
          <w:tab w:val="left" w:pos="3870"/>
          <w:tab w:val="left" w:pos="4085"/>
        </w:tabs>
        <w:snapToGrid w:val="0"/>
        <w:ind w:firstLineChars="200" w:firstLine="480"/>
        <w:rPr>
          <w:rFonts w:ascii="宋体"/>
          <w:b/>
          <w:sz w:val="24"/>
        </w:rPr>
      </w:pPr>
      <w:r>
        <w:rPr>
          <w:rFonts w:hAnsi="宋体"/>
          <w:sz w:val="24"/>
        </w:rPr>
        <w:br w:type="page"/>
      </w:r>
      <w:r>
        <w:rPr>
          <w:rFonts w:ascii="宋体" w:hAnsi="宋体" w:hint="eastAsia"/>
          <w:b/>
          <w:sz w:val="24"/>
        </w:rPr>
        <w:lastRenderedPageBreak/>
        <w:t>投标声明书格式：</w:t>
      </w:r>
    </w:p>
    <w:p w:rsidR="005F0C67" w:rsidRDefault="005F0C67">
      <w:pPr>
        <w:snapToGrid w:val="0"/>
        <w:jc w:val="left"/>
        <w:rPr>
          <w:rFonts w:ascii="宋体"/>
          <w:sz w:val="24"/>
        </w:rPr>
      </w:pPr>
    </w:p>
    <w:p w:rsidR="005F0C67" w:rsidRDefault="004E5C7E">
      <w:pPr>
        <w:snapToGrid w:val="0"/>
        <w:jc w:val="center"/>
        <w:rPr>
          <w:rFonts w:ascii="宋体"/>
          <w:b/>
          <w:sz w:val="32"/>
          <w:szCs w:val="32"/>
        </w:rPr>
      </w:pPr>
      <w:r>
        <w:rPr>
          <w:rFonts w:ascii="宋体" w:hAnsi="宋体" w:hint="eastAsia"/>
          <w:b/>
          <w:sz w:val="32"/>
          <w:szCs w:val="32"/>
        </w:rPr>
        <w:t>投标声明书</w:t>
      </w:r>
    </w:p>
    <w:p w:rsidR="005F0C67" w:rsidRDefault="005F0C67">
      <w:pPr>
        <w:snapToGrid w:val="0"/>
        <w:rPr>
          <w:rFonts w:ascii="宋体"/>
          <w:sz w:val="24"/>
        </w:rPr>
      </w:pPr>
    </w:p>
    <w:p w:rsidR="005F0C67" w:rsidRDefault="005F0C67">
      <w:pPr>
        <w:snapToGrid w:val="0"/>
        <w:rPr>
          <w:rFonts w:ascii="宋体"/>
          <w:sz w:val="24"/>
        </w:rPr>
      </w:pPr>
    </w:p>
    <w:p w:rsidR="005F0C67" w:rsidRDefault="004E5C7E">
      <w:pPr>
        <w:snapToGrid w:val="0"/>
        <w:spacing w:line="400" w:lineRule="exact"/>
        <w:rPr>
          <w:rFonts w:ascii="宋体"/>
          <w:szCs w:val="21"/>
        </w:rPr>
      </w:pPr>
      <w:r>
        <w:rPr>
          <w:rFonts w:ascii="宋体" w:hAnsi="宋体" w:hint="eastAsia"/>
          <w:szCs w:val="21"/>
        </w:rPr>
        <w:t>致：（招标采购单位名称）：</w:t>
      </w:r>
    </w:p>
    <w:p w:rsidR="005F0C67" w:rsidRDefault="004E5C7E">
      <w:pPr>
        <w:snapToGrid w:val="0"/>
        <w:spacing w:line="400" w:lineRule="exact"/>
        <w:ind w:firstLineChars="300" w:firstLine="630"/>
        <w:rPr>
          <w:rFonts w:ascii="宋体"/>
          <w:szCs w:val="21"/>
        </w:rPr>
      </w:pPr>
      <w:r>
        <w:rPr>
          <w:rFonts w:ascii="宋体" w:hAnsi="宋体"/>
          <w:szCs w:val="21"/>
          <w:u w:val="single"/>
        </w:rPr>
        <w:t>______</w:t>
      </w:r>
      <w:r>
        <w:rPr>
          <w:rFonts w:ascii="宋体" w:hAnsi="宋体" w:hint="eastAsia"/>
          <w:szCs w:val="21"/>
        </w:rPr>
        <w:t>（投标人名称）系中华人民共和国合法企业，经营地址。</w:t>
      </w:r>
    </w:p>
    <w:p w:rsidR="005F0C67" w:rsidRDefault="004E5C7E">
      <w:pPr>
        <w:snapToGrid w:val="0"/>
        <w:spacing w:line="400" w:lineRule="exact"/>
        <w:ind w:firstLine="645"/>
        <w:rPr>
          <w:rFonts w:ascii="宋体"/>
          <w:szCs w:val="21"/>
        </w:rPr>
      </w:pPr>
      <w:r>
        <w:rPr>
          <w:rFonts w:ascii="宋体" w:hAnsi="宋体" w:hint="eastAsia"/>
          <w:szCs w:val="21"/>
        </w:rPr>
        <w:t>我（姓名）系（投标人名称）的法定代表人，我方愿意参加贵方组织的</w:t>
      </w:r>
      <w:r>
        <w:rPr>
          <w:rFonts w:ascii="宋体" w:hAnsi="宋体"/>
          <w:szCs w:val="21"/>
          <w:u w:val="single"/>
        </w:rPr>
        <w:t>______              _     _</w:t>
      </w:r>
      <w:r>
        <w:rPr>
          <w:rFonts w:ascii="宋体" w:hAnsi="宋体"/>
          <w:szCs w:val="21"/>
        </w:rPr>
        <w:t>_</w:t>
      </w:r>
      <w:r>
        <w:rPr>
          <w:rFonts w:ascii="宋体" w:hAnsi="宋体" w:hint="eastAsia"/>
          <w:szCs w:val="21"/>
        </w:rPr>
        <w:t>项目的投标，为便于贵方公正、择优地确定中标人及其投标产品和服务，我方就本次投标有关事项郑重声明如下：</w:t>
      </w:r>
    </w:p>
    <w:p w:rsidR="005F0C67" w:rsidRDefault="004E5C7E">
      <w:pPr>
        <w:snapToGrid w:val="0"/>
        <w:spacing w:line="400" w:lineRule="exact"/>
        <w:ind w:firstLineChars="200" w:firstLine="420"/>
        <w:rPr>
          <w:rFonts w:ascii="宋体"/>
          <w:szCs w:val="21"/>
        </w:rPr>
      </w:pPr>
      <w:r>
        <w:rPr>
          <w:rFonts w:ascii="宋体" w:hAnsi="宋体"/>
          <w:szCs w:val="21"/>
        </w:rPr>
        <w:t>1.</w:t>
      </w:r>
      <w:r>
        <w:rPr>
          <w:rFonts w:ascii="宋体" w:hAnsi="宋体" w:hint="eastAsia"/>
          <w:szCs w:val="21"/>
        </w:rPr>
        <w:t>我方向贵方提交的所有投标文件、资料都是准确的和真实的。</w:t>
      </w:r>
    </w:p>
    <w:p w:rsidR="005F0C67" w:rsidRDefault="004E5C7E">
      <w:pPr>
        <w:snapToGrid w:val="0"/>
        <w:spacing w:line="400" w:lineRule="exact"/>
        <w:ind w:firstLineChars="200" w:firstLine="420"/>
        <w:rPr>
          <w:rFonts w:ascii="宋体"/>
          <w:szCs w:val="21"/>
        </w:rPr>
      </w:pPr>
      <w:r>
        <w:rPr>
          <w:rFonts w:ascii="宋体" w:hAnsi="宋体"/>
          <w:szCs w:val="21"/>
        </w:rPr>
        <w:t>2.</w:t>
      </w:r>
      <w:r>
        <w:rPr>
          <w:rFonts w:ascii="宋体" w:hAnsi="宋体" w:hint="eastAsia"/>
          <w:szCs w:val="21"/>
        </w:rPr>
        <w:t>我方不是采购人的附属机构；在获知本项目采购信息后，与采购人聘请的为此项目提供咨询服务的公司及其附属机构没有任何联系。</w:t>
      </w:r>
    </w:p>
    <w:p w:rsidR="005F0C67" w:rsidRDefault="004E5C7E">
      <w:pPr>
        <w:snapToGrid w:val="0"/>
        <w:spacing w:line="400" w:lineRule="exact"/>
        <w:ind w:firstLineChars="200" w:firstLine="420"/>
        <w:rPr>
          <w:rFonts w:ascii="宋体"/>
          <w:szCs w:val="21"/>
        </w:rPr>
      </w:pPr>
      <w:r>
        <w:rPr>
          <w:rFonts w:ascii="宋体" w:hAnsi="宋体"/>
          <w:szCs w:val="21"/>
        </w:rPr>
        <w:t>3.</w:t>
      </w:r>
      <w:r>
        <w:rPr>
          <w:rFonts w:ascii="宋体" w:hAnsi="宋体" w:hint="eastAsia"/>
          <w:szCs w:val="21"/>
        </w:rPr>
        <w:t>我方及由本人担任法定代表人的其他机构最近三年内被通报或者被处罚的违法行为有：</w:t>
      </w:r>
      <w:r>
        <w:rPr>
          <w:rFonts w:ascii="宋体" w:hAnsi="宋体" w:hint="eastAsia"/>
          <w:szCs w:val="21"/>
          <w:u w:val="single"/>
        </w:rPr>
        <w:t xml:space="preserve">　　　　　　　　　　　　　　　　　　　　　　</w:t>
      </w:r>
      <w:r>
        <w:rPr>
          <w:rFonts w:ascii="宋体" w:hAnsi="宋体" w:hint="eastAsia"/>
          <w:szCs w:val="21"/>
        </w:rPr>
        <w:t>。</w:t>
      </w:r>
    </w:p>
    <w:p w:rsidR="005F0C67" w:rsidRDefault="004E5C7E">
      <w:pPr>
        <w:snapToGrid w:val="0"/>
        <w:spacing w:line="400" w:lineRule="exact"/>
        <w:ind w:firstLineChars="200" w:firstLine="420"/>
        <w:rPr>
          <w:rFonts w:ascii="宋体"/>
          <w:szCs w:val="21"/>
        </w:rPr>
      </w:pPr>
      <w:r>
        <w:rPr>
          <w:rFonts w:ascii="宋体" w:hAnsi="宋体"/>
          <w:szCs w:val="21"/>
        </w:rPr>
        <w:t>4</w:t>
      </w:r>
      <w:r>
        <w:rPr>
          <w:rFonts w:ascii="宋体" w:hAnsi="宋体" w:hint="eastAsia"/>
          <w:szCs w:val="21"/>
        </w:rPr>
        <w:t>、我方在“信用中国”或“中国政府采购网”的被列为失信被执行人、重大税收违法案件当事人名单、政府采购严重违法失信行为记录名单情况：</w:t>
      </w:r>
      <w:r>
        <w:rPr>
          <w:rFonts w:cs="Arial" w:hint="eastAsia"/>
          <w:bCs/>
          <w:szCs w:val="21"/>
        </w:rPr>
        <w:t>。</w:t>
      </w:r>
    </w:p>
    <w:p w:rsidR="005F0C67" w:rsidRDefault="004E5C7E">
      <w:pPr>
        <w:snapToGrid w:val="0"/>
        <w:spacing w:line="400" w:lineRule="exact"/>
        <w:ind w:firstLineChars="200" w:firstLine="420"/>
        <w:rPr>
          <w:rFonts w:ascii="宋体"/>
          <w:szCs w:val="21"/>
        </w:rPr>
      </w:pPr>
      <w:r>
        <w:rPr>
          <w:rFonts w:ascii="宋体" w:hAnsi="宋体"/>
          <w:szCs w:val="21"/>
        </w:rPr>
        <w:t>5.</w:t>
      </w:r>
      <w:r>
        <w:rPr>
          <w:rFonts w:ascii="宋体" w:hAnsi="宋体" w:hint="eastAsia"/>
          <w:szCs w:val="21"/>
        </w:rPr>
        <w:t>以上事项如有虚假或隐瞒，我方愿意承担一切后果，并不再寻求任何旨在减轻或免除法律责任的辩解。</w:t>
      </w:r>
    </w:p>
    <w:p w:rsidR="005F0C67" w:rsidRDefault="005F0C67">
      <w:pPr>
        <w:pStyle w:val="22"/>
        <w:tabs>
          <w:tab w:val="left" w:pos="939"/>
        </w:tabs>
        <w:snapToGrid w:val="0"/>
        <w:spacing w:line="400" w:lineRule="exact"/>
        <w:ind w:leftChars="0" w:left="401" w:hangingChars="191" w:hanging="401"/>
        <w:rPr>
          <w:rFonts w:ascii="宋体"/>
          <w:sz w:val="21"/>
          <w:szCs w:val="21"/>
        </w:rPr>
      </w:pPr>
    </w:p>
    <w:p w:rsidR="005F0C67" w:rsidRDefault="005F0C67">
      <w:pPr>
        <w:pStyle w:val="22"/>
        <w:tabs>
          <w:tab w:val="left" w:pos="939"/>
        </w:tabs>
        <w:snapToGrid w:val="0"/>
        <w:spacing w:line="400" w:lineRule="exact"/>
        <w:ind w:leftChars="0" w:left="401" w:hangingChars="191" w:hanging="401"/>
        <w:rPr>
          <w:rFonts w:ascii="宋体"/>
          <w:sz w:val="21"/>
          <w:szCs w:val="21"/>
        </w:rPr>
      </w:pPr>
    </w:p>
    <w:p w:rsidR="005F0C67" w:rsidRDefault="005F0C67">
      <w:pPr>
        <w:pStyle w:val="22"/>
        <w:tabs>
          <w:tab w:val="left" w:pos="939"/>
        </w:tabs>
        <w:snapToGrid w:val="0"/>
        <w:spacing w:line="400" w:lineRule="exact"/>
        <w:ind w:leftChars="0" w:left="401" w:hangingChars="191" w:hanging="401"/>
        <w:rPr>
          <w:rFonts w:ascii="宋体"/>
          <w:sz w:val="21"/>
          <w:szCs w:val="21"/>
        </w:rPr>
      </w:pPr>
    </w:p>
    <w:p w:rsidR="005F0C67" w:rsidRDefault="005F0C67">
      <w:pPr>
        <w:pStyle w:val="22"/>
        <w:tabs>
          <w:tab w:val="left" w:pos="939"/>
        </w:tabs>
        <w:snapToGrid w:val="0"/>
        <w:spacing w:line="400" w:lineRule="exact"/>
        <w:ind w:leftChars="0" w:left="401" w:hangingChars="191" w:hanging="401"/>
        <w:rPr>
          <w:rFonts w:ascii="宋体"/>
          <w:sz w:val="21"/>
          <w:szCs w:val="21"/>
        </w:rPr>
      </w:pPr>
    </w:p>
    <w:p w:rsidR="005F0C67" w:rsidRDefault="005F0C67">
      <w:pPr>
        <w:pStyle w:val="ParaCharCharCharCharCharCharCharCharChar1CharCharCharChar"/>
        <w:snapToGrid w:val="0"/>
        <w:spacing w:line="400" w:lineRule="exact"/>
        <w:ind w:firstLine="200"/>
        <w:rPr>
          <w:rFonts w:ascii="宋体"/>
          <w:sz w:val="21"/>
          <w:szCs w:val="21"/>
        </w:rPr>
      </w:pPr>
    </w:p>
    <w:p w:rsidR="005F0C67" w:rsidRDefault="004E5C7E">
      <w:pPr>
        <w:snapToGrid w:val="0"/>
        <w:spacing w:line="400" w:lineRule="exact"/>
        <w:ind w:firstLineChars="1600" w:firstLine="3360"/>
        <w:rPr>
          <w:rFonts w:ascii="宋体"/>
          <w:szCs w:val="21"/>
        </w:rPr>
      </w:pPr>
      <w:r>
        <w:rPr>
          <w:rFonts w:ascii="宋体" w:hAnsi="宋体" w:hint="eastAsia"/>
          <w:szCs w:val="21"/>
        </w:rPr>
        <w:t>法定代表人或授权代表签字</w:t>
      </w:r>
      <w:r>
        <w:rPr>
          <w:rFonts w:ascii="宋体" w:hAnsi="宋体"/>
          <w:szCs w:val="21"/>
        </w:rPr>
        <w:t xml:space="preserve">:__________                      </w:t>
      </w:r>
    </w:p>
    <w:p w:rsidR="005F0C67" w:rsidRDefault="005F0C67">
      <w:pPr>
        <w:snapToGrid w:val="0"/>
        <w:spacing w:line="400" w:lineRule="exact"/>
        <w:rPr>
          <w:rFonts w:ascii="宋体"/>
          <w:szCs w:val="21"/>
        </w:rPr>
      </w:pPr>
    </w:p>
    <w:p w:rsidR="005F0C67" w:rsidRDefault="004E5C7E">
      <w:pPr>
        <w:snapToGrid w:val="0"/>
        <w:spacing w:line="400" w:lineRule="exact"/>
        <w:ind w:firstLineChars="1900" w:firstLine="3990"/>
        <w:rPr>
          <w:rFonts w:ascii="宋体"/>
          <w:szCs w:val="21"/>
          <w:u w:val="single"/>
        </w:rPr>
      </w:pPr>
      <w:r>
        <w:rPr>
          <w:rFonts w:ascii="宋体" w:hAnsi="宋体" w:hint="eastAsia"/>
          <w:szCs w:val="21"/>
        </w:rPr>
        <w:t>投标人盖章：</w:t>
      </w:r>
    </w:p>
    <w:p w:rsidR="005F0C67" w:rsidRDefault="005F0C67">
      <w:pPr>
        <w:snapToGrid w:val="0"/>
        <w:spacing w:line="400" w:lineRule="exact"/>
        <w:jc w:val="center"/>
        <w:rPr>
          <w:rFonts w:ascii="宋体"/>
          <w:szCs w:val="21"/>
        </w:rPr>
      </w:pPr>
    </w:p>
    <w:p w:rsidR="005F0C67" w:rsidRDefault="004E5C7E">
      <w:pPr>
        <w:snapToGrid w:val="0"/>
        <w:spacing w:line="400" w:lineRule="exact"/>
        <w:jc w:val="center"/>
        <w:rPr>
          <w:rFonts w:ascii="宋体"/>
          <w:szCs w:val="21"/>
        </w:rPr>
      </w:pPr>
      <w:r>
        <w:rPr>
          <w:rFonts w:ascii="宋体" w:hAnsi="宋体" w:hint="eastAsia"/>
          <w:szCs w:val="21"/>
        </w:rPr>
        <w:t>日期</w:t>
      </w:r>
      <w:r>
        <w:rPr>
          <w:rFonts w:ascii="宋体" w:hAnsi="宋体"/>
          <w:szCs w:val="21"/>
        </w:rPr>
        <w:t>:_____</w:t>
      </w:r>
      <w:r>
        <w:rPr>
          <w:rFonts w:ascii="宋体" w:hAnsi="宋体" w:hint="eastAsia"/>
          <w:szCs w:val="21"/>
        </w:rPr>
        <w:t>年</w:t>
      </w:r>
      <w:r>
        <w:rPr>
          <w:rFonts w:ascii="宋体" w:hAnsi="宋体"/>
          <w:szCs w:val="21"/>
        </w:rPr>
        <w:t>___</w:t>
      </w:r>
      <w:r>
        <w:rPr>
          <w:rFonts w:ascii="宋体" w:hAnsi="宋体" w:hint="eastAsia"/>
          <w:szCs w:val="21"/>
        </w:rPr>
        <w:t>月</w:t>
      </w:r>
      <w:r>
        <w:rPr>
          <w:rFonts w:ascii="宋体" w:hAnsi="宋体"/>
          <w:szCs w:val="21"/>
        </w:rPr>
        <w:t>___</w:t>
      </w:r>
      <w:r>
        <w:rPr>
          <w:rFonts w:ascii="宋体" w:hAnsi="宋体" w:hint="eastAsia"/>
          <w:szCs w:val="21"/>
        </w:rPr>
        <w:t>日</w:t>
      </w:r>
    </w:p>
    <w:p w:rsidR="005F0C67" w:rsidRDefault="005F0C67">
      <w:pPr>
        <w:snapToGrid w:val="0"/>
        <w:jc w:val="left"/>
        <w:rPr>
          <w:rFonts w:ascii="宋体"/>
        </w:rPr>
      </w:pPr>
    </w:p>
    <w:p w:rsidR="005F0C67" w:rsidRDefault="005F0C67">
      <w:pPr>
        <w:rPr>
          <w:rFonts w:ascii="宋体"/>
        </w:rPr>
      </w:pPr>
    </w:p>
    <w:p w:rsidR="005F0C67" w:rsidRDefault="005F0C67">
      <w:pPr>
        <w:rPr>
          <w:rFonts w:ascii="宋体"/>
        </w:rPr>
      </w:pPr>
    </w:p>
    <w:p w:rsidR="005F0C67" w:rsidRDefault="005F0C67">
      <w:pPr>
        <w:rPr>
          <w:rFonts w:ascii="宋体"/>
        </w:rPr>
      </w:pPr>
    </w:p>
    <w:p w:rsidR="005F0C67" w:rsidRDefault="005F0C67">
      <w:pPr>
        <w:rPr>
          <w:rFonts w:ascii="宋体"/>
        </w:rPr>
      </w:pPr>
    </w:p>
    <w:p w:rsidR="005F0C67" w:rsidRDefault="005F0C67">
      <w:pPr>
        <w:rPr>
          <w:rFonts w:ascii="宋体"/>
        </w:rPr>
      </w:pPr>
    </w:p>
    <w:p w:rsidR="005F0C67" w:rsidRDefault="005F0C67">
      <w:pPr>
        <w:rPr>
          <w:rFonts w:ascii="宋体"/>
        </w:rPr>
      </w:pPr>
    </w:p>
    <w:p w:rsidR="005F0C67" w:rsidRDefault="005F0C67">
      <w:pPr>
        <w:rPr>
          <w:rFonts w:ascii="宋体"/>
        </w:rPr>
      </w:pPr>
    </w:p>
    <w:p w:rsidR="005F0C67" w:rsidRDefault="005F0C67">
      <w:pPr>
        <w:rPr>
          <w:rFonts w:ascii="宋体"/>
        </w:rPr>
      </w:pPr>
    </w:p>
    <w:p w:rsidR="005F0C67" w:rsidRDefault="005F0C67">
      <w:pPr>
        <w:rPr>
          <w:rFonts w:ascii="宋体"/>
        </w:rPr>
      </w:pPr>
    </w:p>
    <w:p w:rsidR="005F0C67" w:rsidRDefault="005F0C67">
      <w:pPr>
        <w:rPr>
          <w:rFonts w:ascii="宋体"/>
        </w:rPr>
      </w:pPr>
    </w:p>
    <w:p w:rsidR="005F0C67" w:rsidRDefault="005F0C67">
      <w:pPr>
        <w:rPr>
          <w:rFonts w:ascii="宋体"/>
        </w:rPr>
      </w:pPr>
    </w:p>
    <w:p w:rsidR="005F0C67" w:rsidRDefault="004E5C7E">
      <w:pPr>
        <w:snapToGrid w:val="0"/>
        <w:jc w:val="left"/>
        <w:rPr>
          <w:rFonts w:ascii="宋体"/>
          <w:b/>
          <w:sz w:val="24"/>
        </w:rPr>
      </w:pPr>
      <w:r>
        <w:rPr>
          <w:rFonts w:ascii="宋体"/>
        </w:rPr>
        <w:br w:type="page"/>
      </w:r>
      <w:r>
        <w:rPr>
          <w:rFonts w:ascii="宋体" w:hAnsi="宋体" w:hint="eastAsia"/>
          <w:b/>
          <w:sz w:val="24"/>
        </w:rPr>
        <w:lastRenderedPageBreak/>
        <w:t>商务响应表格式：</w:t>
      </w:r>
    </w:p>
    <w:p w:rsidR="005F0C67" w:rsidRDefault="004E5C7E">
      <w:pPr>
        <w:snapToGrid w:val="0"/>
        <w:jc w:val="center"/>
        <w:rPr>
          <w:rFonts w:ascii="宋体"/>
          <w:b/>
          <w:sz w:val="32"/>
          <w:szCs w:val="32"/>
        </w:rPr>
      </w:pPr>
      <w:r>
        <w:rPr>
          <w:rFonts w:ascii="宋体" w:hAnsi="宋体" w:hint="eastAsia"/>
          <w:b/>
          <w:sz w:val="32"/>
          <w:szCs w:val="32"/>
        </w:rPr>
        <w:t>商务响应表</w:t>
      </w:r>
    </w:p>
    <w:p w:rsidR="005F0C67" w:rsidRDefault="004E5C7E">
      <w:pPr>
        <w:snapToGrid w:val="0"/>
        <w:spacing w:line="420" w:lineRule="exact"/>
        <w:rPr>
          <w:rFonts w:ascii="宋体"/>
          <w:szCs w:val="21"/>
          <w:u w:val="single"/>
        </w:rPr>
      </w:pPr>
      <w:r>
        <w:rPr>
          <w:rFonts w:ascii="宋体" w:hAnsi="宋体" w:hint="eastAsia"/>
          <w:szCs w:val="21"/>
        </w:rPr>
        <w:t>项目名称：</w:t>
      </w:r>
    </w:p>
    <w:tbl>
      <w:tblPr>
        <w:tblW w:w="9732"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60"/>
        <w:gridCol w:w="4961"/>
        <w:gridCol w:w="1417"/>
        <w:gridCol w:w="1794"/>
      </w:tblGrid>
      <w:tr w:rsidR="005F0C67">
        <w:trPr>
          <w:trHeight w:val="642"/>
        </w:trPr>
        <w:tc>
          <w:tcPr>
            <w:tcW w:w="1560" w:type="dxa"/>
            <w:tcBorders>
              <w:top w:val="single" w:sz="4" w:space="0" w:color="auto"/>
              <w:bottom w:val="single" w:sz="4" w:space="0" w:color="auto"/>
              <w:right w:val="single" w:sz="4" w:space="0" w:color="auto"/>
            </w:tcBorders>
            <w:vAlign w:val="center"/>
          </w:tcPr>
          <w:p w:rsidR="005F0C67" w:rsidRDefault="004E5C7E">
            <w:pPr>
              <w:snapToGrid w:val="0"/>
              <w:spacing w:line="420" w:lineRule="exact"/>
              <w:jc w:val="center"/>
              <w:rPr>
                <w:rFonts w:ascii="宋体"/>
                <w:szCs w:val="21"/>
              </w:rPr>
            </w:pPr>
            <w:r>
              <w:rPr>
                <w:rFonts w:ascii="宋体" w:hAnsi="宋体" w:hint="eastAsia"/>
                <w:szCs w:val="21"/>
              </w:rPr>
              <w:t>项目</w:t>
            </w:r>
          </w:p>
          <w:p w:rsidR="005F0C67" w:rsidRDefault="004E5C7E">
            <w:pPr>
              <w:snapToGrid w:val="0"/>
              <w:spacing w:line="420" w:lineRule="exact"/>
              <w:jc w:val="center"/>
              <w:rPr>
                <w:rFonts w:ascii="宋体"/>
                <w:szCs w:val="21"/>
              </w:rPr>
            </w:pPr>
            <w:r>
              <w:rPr>
                <w:rFonts w:ascii="宋体" w:hAnsi="宋体" w:hint="eastAsia"/>
                <w:szCs w:val="21"/>
              </w:rPr>
              <w:t>（商务条款）</w:t>
            </w:r>
          </w:p>
        </w:tc>
        <w:tc>
          <w:tcPr>
            <w:tcW w:w="4961" w:type="dxa"/>
            <w:tcBorders>
              <w:top w:val="single" w:sz="4" w:space="0" w:color="auto"/>
              <w:left w:val="single" w:sz="4" w:space="0" w:color="auto"/>
              <w:bottom w:val="single" w:sz="4" w:space="0" w:color="auto"/>
              <w:right w:val="single" w:sz="4" w:space="0" w:color="auto"/>
            </w:tcBorders>
            <w:vAlign w:val="center"/>
          </w:tcPr>
          <w:p w:rsidR="005F0C67" w:rsidRDefault="004E5C7E">
            <w:pPr>
              <w:snapToGrid w:val="0"/>
              <w:spacing w:line="420" w:lineRule="exact"/>
              <w:jc w:val="center"/>
              <w:rPr>
                <w:rFonts w:ascii="宋体"/>
                <w:szCs w:val="21"/>
              </w:rPr>
            </w:pPr>
            <w:r>
              <w:rPr>
                <w:rFonts w:ascii="宋体" w:hAnsi="宋体" w:hint="eastAsia"/>
                <w:szCs w:val="21"/>
              </w:rPr>
              <w:t>招标文件要求</w:t>
            </w:r>
          </w:p>
        </w:tc>
        <w:tc>
          <w:tcPr>
            <w:tcW w:w="1417" w:type="dxa"/>
            <w:tcBorders>
              <w:top w:val="single" w:sz="4" w:space="0" w:color="auto"/>
              <w:left w:val="single" w:sz="4" w:space="0" w:color="auto"/>
              <w:bottom w:val="single" w:sz="4" w:space="0" w:color="auto"/>
              <w:right w:val="single" w:sz="4" w:space="0" w:color="auto"/>
            </w:tcBorders>
            <w:vAlign w:val="center"/>
          </w:tcPr>
          <w:p w:rsidR="005F0C67" w:rsidRDefault="004E5C7E">
            <w:pPr>
              <w:snapToGrid w:val="0"/>
              <w:spacing w:line="420" w:lineRule="exact"/>
              <w:jc w:val="center"/>
              <w:rPr>
                <w:rFonts w:ascii="宋体"/>
                <w:szCs w:val="21"/>
              </w:rPr>
            </w:pPr>
            <w:r>
              <w:rPr>
                <w:rFonts w:ascii="宋体" w:hAnsi="宋体" w:hint="eastAsia"/>
                <w:szCs w:val="21"/>
              </w:rPr>
              <w:t>是否响应</w:t>
            </w:r>
          </w:p>
        </w:tc>
        <w:tc>
          <w:tcPr>
            <w:tcW w:w="1794" w:type="dxa"/>
            <w:tcBorders>
              <w:top w:val="single" w:sz="4" w:space="0" w:color="auto"/>
              <w:left w:val="single" w:sz="4" w:space="0" w:color="auto"/>
              <w:bottom w:val="single" w:sz="4" w:space="0" w:color="auto"/>
            </w:tcBorders>
            <w:vAlign w:val="center"/>
          </w:tcPr>
          <w:p w:rsidR="005F0C67" w:rsidRDefault="004E5C7E">
            <w:pPr>
              <w:snapToGrid w:val="0"/>
              <w:spacing w:line="420" w:lineRule="exact"/>
              <w:jc w:val="center"/>
              <w:rPr>
                <w:rFonts w:ascii="宋体"/>
                <w:szCs w:val="21"/>
              </w:rPr>
            </w:pPr>
            <w:r>
              <w:rPr>
                <w:rFonts w:ascii="宋体" w:hAnsi="宋体" w:hint="eastAsia"/>
                <w:szCs w:val="21"/>
              </w:rPr>
              <w:t>投标人的承诺或说明</w:t>
            </w:r>
          </w:p>
        </w:tc>
      </w:tr>
      <w:tr w:rsidR="005F0C67">
        <w:trPr>
          <w:trHeight w:val="469"/>
        </w:trPr>
        <w:tc>
          <w:tcPr>
            <w:tcW w:w="1560" w:type="dxa"/>
            <w:tcBorders>
              <w:top w:val="single" w:sz="4" w:space="0" w:color="auto"/>
              <w:bottom w:val="single" w:sz="4" w:space="0" w:color="auto"/>
              <w:right w:val="single" w:sz="4" w:space="0" w:color="auto"/>
            </w:tcBorders>
            <w:vAlign w:val="center"/>
          </w:tcPr>
          <w:p w:rsidR="005F0C67" w:rsidRDefault="004E5C7E">
            <w:pPr>
              <w:pStyle w:val="aff6"/>
              <w:snapToGrid w:val="0"/>
              <w:spacing w:line="420" w:lineRule="exact"/>
              <w:jc w:val="center"/>
              <w:rPr>
                <w:rFonts w:hAnsi="宋体"/>
              </w:rPr>
            </w:pPr>
            <w:r>
              <w:rPr>
                <w:rFonts w:hAnsi="宋体"/>
              </w:rPr>
              <w:t>1</w:t>
            </w:r>
          </w:p>
        </w:tc>
        <w:tc>
          <w:tcPr>
            <w:tcW w:w="4961" w:type="dxa"/>
            <w:tcBorders>
              <w:top w:val="single" w:sz="4" w:space="0" w:color="auto"/>
              <w:left w:val="single" w:sz="4" w:space="0" w:color="auto"/>
              <w:bottom w:val="single" w:sz="4" w:space="0" w:color="auto"/>
              <w:right w:val="single" w:sz="4" w:space="0" w:color="auto"/>
            </w:tcBorders>
            <w:vAlign w:val="center"/>
          </w:tcPr>
          <w:p w:rsidR="005F0C67" w:rsidRDefault="005F0C67">
            <w:pPr>
              <w:pStyle w:val="aff6"/>
              <w:snapToGrid w:val="0"/>
              <w:spacing w:line="420" w:lineRule="exact"/>
              <w:jc w:val="center"/>
              <w:rPr>
                <w:rFonts w:hAnsi="宋体"/>
              </w:rPr>
            </w:pPr>
          </w:p>
        </w:tc>
        <w:tc>
          <w:tcPr>
            <w:tcW w:w="141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rPr>
                <w:rFonts w:ascii="宋体"/>
                <w:szCs w:val="21"/>
              </w:rPr>
            </w:pPr>
          </w:p>
        </w:tc>
        <w:tc>
          <w:tcPr>
            <w:tcW w:w="1794" w:type="dxa"/>
            <w:tcBorders>
              <w:top w:val="single" w:sz="4" w:space="0" w:color="auto"/>
              <w:left w:val="single" w:sz="4" w:space="0" w:color="auto"/>
              <w:bottom w:val="single" w:sz="4" w:space="0" w:color="auto"/>
            </w:tcBorders>
          </w:tcPr>
          <w:p w:rsidR="005F0C67" w:rsidRDefault="005F0C67">
            <w:pPr>
              <w:snapToGrid w:val="0"/>
              <w:spacing w:line="420" w:lineRule="exact"/>
              <w:rPr>
                <w:rFonts w:ascii="宋体"/>
                <w:szCs w:val="21"/>
              </w:rPr>
            </w:pPr>
          </w:p>
        </w:tc>
      </w:tr>
      <w:tr w:rsidR="005F0C67">
        <w:trPr>
          <w:trHeight w:val="719"/>
        </w:trPr>
        <w:tc>
          <w:tcPr>
            <w:tcW w:w="1560" w:type="dxa"/>
            <w:tcBorders>
              <w:top w:val="single" w:sz="4" w:space="0" w:color="auto"/>
              <w:bottom w:val="single" w:sz="4" w:space="0" w:color="auto"/>
              <w:right w:val="single" w:sz="4" w:space="0" w:color="auto"/>
            </w:tcBorders>
            <w:vAlign w:val="center"/>
          </w:tcPr>
          <w:p w:rsidR="005F0C67" w:rsidRDefault="004E5C7E">
            <w:pPr>
              <w:pStyle w:val="aff6"/>
              <w:snapToGrid w:val="0"/>
              <w:spacing w:line="420" w:lineRule="exact"/>
              <w:jc w:val="center"/>
              <w:rPr>
                <w:rFonts w:hAnsi="宋体"/>
              </w:rPr>
            </w:pPr>
            <w:r>
              <w:rPr>
                <w:rFonts w:hAnsi="宋体"/>
              </w:rPr>
              <w:t>2</w:t>
            </w:r>
          </w:p>
        </w:tc>
        <w:tc>
          <w:tcPr>
            <w:tcW w:w="4961" w:type="dxa"/>
            <w:tcBorders>
              <w:top w:val="single" w:sz="4" w:space="0" w:color="auto"/>
              <w:left w:val="single" w:sz="4" w:space="0" w:color="auto"/>
              <w:bottom w:val="single" w:sz="4" w:space="0" w:color="auto"/>
              <w:right w:val="single" w:sz="4" w:space="0" w:color="auto"/>
            </w:tcBorders>
            <w:vAlign w:val="center"/>
          </w:tcPr>
          <w:p w:rsidR="005F0C67" w:rsidRDefault="005F0C67">
            <w:pPr>
              <w:pStyle w:val="aff6"/>
              <w:snapToGrid w:val="0"/>
              <w:spacing w:line="420" w:lineRule="exact"/>
              <w:rPr>
                <w:rFonts w:hAnsi="宋体"/>
              </w:rPr>
            </w:pPr>
          </w:p>
        </w:tc>
        <w:tc>
          <w:tcPr>
            <w:tcW w:w="141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rPr>
                <w:rFonts w:ascii="宋体"/>
                <w:szCs w:val="21"/>
              </w:rPr>
            </w:pPr>
          </w:p>
        </w:tc>
        <w:tc>
          <w:tcPr>
            <w:tcW w:w="1794" w:type="dxa"/>
            <w:tcBorders>
              <w:top w:val="single" w:sz="4" w:space="0" w:color="auto"/>
              <w:left w:val="single" w:sz="4" w:space="0" w:color="auto"/>
              <w:bottom w:val="single" w:sz="4" w:space="0" w:color="auto"/>
            </w:tcBorders>
          </w:tcPr>
          <w:p w:rsidR="005F0C67" w:rsidRDefault="005F0C67">
            <w:pPr>
              <w:snapToGrid w:val="0"/>
              <w:spacing w:line="420" w:lineRule="exact"/>
              <w:rPr>
                <w:rFonts w:ascii="宋体"/>
                <w:szCs w:val="21"/>
              </w:rPr>
            </w:pPr>
          </w:p>
        </w:tc>
      </w:tr>
      <w:tr w:rsidR="005F0C67">
        <w:trPr>
          <w:trHeight w:val="938"/>
        </w:trPr>
        <w:tc>
          <w:tcPr>
            <w:tcW w:w="1560" w:type="dxa"/>
            <w:tcBorders>
              <w:top w:val="single" w:sz="4" w:space="0" w:color="auto"/>
              <w:bottom w:val="single" w:sz="4" w:space="0" w:color="auto"/>
              <w:right w:val="single" w:sz="4" w:space="0" w:color="auto"/>
            </w:tcBorders>
            <w:vAlign w:val="center"/>
          </w:tcPr>
          <w:p w:rsidR="005F0C67" w:rsidRDefault="004E5C7E">
            <w:pPr>
              <w:pStyle w:val="aff6"/>
              <w:snapToGrid w:val="0"/>
              <w:spacing w:line="420" w:lineRule="exact"/>
              <w:jc w:val="center"/>
              <w:rPr>
                <w:rFonts w:hAnsi="宋体"/>
              </w:rPr>
            </w:pPr>
            <w:r>
              <w:rPr>
                <w:rFonts w:hAnsi="宋体"/>
              </w:rPr>
              <w:t>3</w:t>
            </w:r>
          </w:p>
        </w:tc>
        <w:tc>
          <w:tcPr>
            <w:tcW w:w="4961" w:type="dxa"/>
            <w:tcBorders>
              <w:top w:val="single" w:sz="4" w:space="0" w:color="auto"/>
              <w:left w:val="single" w:sz="4" w:space="0" w:color="auto"/>
              <w:bottom w:val="single" w:sz="4" w:space="0" w:color="auto"/>
              <w:right w:val="single" w:sz="4" w:space="0" w:color="auto"/>
            </w:tcBorders>
            <w:vAlign w:val="center"/>
          </w:tcPr>
          <w:p w:rsidR="005F0C67" w:rsidRDefault="005F0C67">
            <w:pPr>
              <w:snapToGrid w:val="0"/>
              <w:spacing w:line="420" w:lineRule="exact"/>
              <w:rPr>
                <w:rFonts w:ascii="宋体"/>
                <w:szCs w:val="21"/>
              </w:rPr>
            </w:pPr>
          </w:p>
        </w:tc>
        <w:tc>
          <w:tcPr>
            <w:tcW w:w="141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rPr>
                <w:rFonts w:ascii="宋体"/>
                <w:szCs w:val="21"/>
              </w:rPr>
            </w:pPr>
          </w:p>
        </w:tc>
        <w:tc>
          <w:tcPr>
            <w:tcW w:w="1794" w:type="dxa"/>
            <w:tcBorders>
              <w:top w:val="single" w:sz="4" w:space="0" w:color="auto"/>
              <w:left w:val="single" w:sz="4" w:space="0" w:color="auto"/>
              <w:bottom w:val="single" w:sz="4" w:space="0" w:color="auto"/>
            </w:tcBorders>
          </w:tcPr>
          <w:p w:rsidR="005F0C67" w:rsidRDefault="005F0C67">
            <w:pPr>
              <w:snapToGrid w:val="0"/>
              <w:spacing w:line="420" w:lineRule="exact"/>
              <w:rPr>
                <w:rFonts w:ascii="宋体"/>
                <w:szCs w:val="21"/>
              </w:rPr>
            </w:pPr>
          </w:p>
        </w:tc>
      </w:tr>
      <w:tr w:rsidR="005F0C67">
        <w:trPr>
          <w:trHeight w:val="820"/>
        </w:trPr>
        <w:tc>
          <w:tcPr>
            <w:tcW w:w="1560" w:type="dxa"/>
            <w:tcBorders>
              <w:top w:val="single" w:sz="4" w:space="0" w:color="auto"/>
              <w:bottom w:val="single" w:sz="4" w:space="0" w:color="auto"/>
              <w:right w:val="single" w:sz="4" w:space="0" w:color="auto"/>
            </w:tcBorders>
            <w:vAlign w:val="center"/>
          </w:tcPr>
          <w:p w:rsidR="005F0C67" w:rsidRDefault="004E5C7E">
            <w:pPr>
              <w:pStyle w:val="aff6"/>
              <w:snapToGrid w:val="0"/>
              <w:spacing w:line="420" w:lineRule="exact"/>
              <w:jc w:val="center"/>
              <w:rPr>
                <w:rFonts w:hAnsi="宋体"/>
              </w:rPr>
            </w:pPr>
            <w:r>
              <w:rPr>
                <w:rFonts w:hAnsi="宋体" w:cs="宋体" w:hint="eastAsia"/>
                <w:kern w:val="0"/>
              </w:rPr>
              <w:t>…</w:t>
            </w:r>
          </w:p>
        </w:tc>
        <w:tc>
          <w:tcPr>
            <w:tcW w:w="4961" w:type="dxa"/>
            <w:tcBorders>
              <w:top w:val="single" w:sz="4" w:space="0" w:color="auto"/>
              <w:left w:val="single" w:sz="4" w:space="0" w:color="auto"/>
              <w:bottom w:val="single" w:sz="4" w:space="0" w:color="auto"/>
              <w:right w:val="single" w:sz="4" w:space="0" w:color="auto"/>
            </w:tcBorders>
            <w:vAlign w:val="center"/>
          </w:tcPr>
          <w:p w:rsidR="005F0C67" w:rsidRDefault="005F0C67">
            <w:pPr>
              <w:snapToGrid w:val="0"/>
              <w:spacing w:line="420" w:lineRule="exact"/>
              <w:rPr>
                <w:rFonts w:ascii="宋体"/>
                <w:szCs w:val="21"/>
              </w:rPr>
            </w:pPr>
          </w:p>
        </w:tc>
        <w:tc>
          <w:tcPr>
            <w:tcW w:w="141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rPr>
                <w:rFonts w:ascii="宋体"/>
                <w:szCs w:val="21"/>
              </w:rPr>
            </w:pPr>
          </w:p>
        </w:tc>
        <w:tc>
          <w:tcPr>
            <w:tcW w:w="1794" w:type="dxa"/>
            <w:tcBorders>
              <w:top w:val="single" w:sz="4" w:space="0" w:color="auto"/>
              <w:left w:val="single" w:sz="4" w:space="0" w:color="auto"/>
              <w:bottom w:val="single" w:sz="4" w:space="0" w:color="auto"/>
            </w:tcBorders>
          </w:tcPr>
          <w:p w:rsidR="005F0C67" w:rsidRDefault="005F0C67">
            <w:pPr>
              <w:snapToGrid w:val="0"/>
              <w:spacing w:line="420" w:lineRule="exact"/>
              <w:rPr>
                <w:rFonts w:ascii="宋体"/>
                <w:szCs w:val="21"/>
              </w:rPr>
            </w:pPr>
          </w:p>
        </w:tc>
      </w:tr>
      <w:tr w:rsidR="005F0C67">
        <w:tc>
          <w:tcPr>
            <w:tcW w:w="1560" w:type="dxa"/>
            <w:tcBorders>
              <w:top w:val="single" w:sz="4" w:space="0" w:color="auto"/>
              <w:bottom w:val="single" w:sz="4" w:space="0" w:color="auto"/>
              <w:right w:val="single" w:sz="4" w:space="0" w:color="auto"/>
            </w:tcBorders>
            <w:vAlign w:val="center"/>
          </w:tcPr>
          <w:p w:rsidR="005F0C67" w:rsidRDefault="005F0C67">
            <w:pPr>
              <w:pStyle w:val="aff6"/>
              <w:snapToGrid w:val="0"/>
              <w:spacing w:line="420" w:lineRule="exact"/>
              <w:jc w:val="center"/>
              <w:rPr>
                <w:rFonts w:hAnsi="宋体"/>
              </w:rPr>
            </w:pPr>
          </w:p>
        </w:tc>
        <w:tc>
          <w:tcPr>
            <w:tcW w:w="4961" w:type="dxa"/>
            <w:tcBorders>
              <w:top w:val="single" w:sz="4" w:space="0" w:color="auto"/>
              <w:left w:val="single" w:sz="4" w:space="0" w:color="auto"/>
              <w:bottom w:val="single" w:sz="4" w:space="0" w:color="auto"/>
              <w:right w:val="single" w:sz="4" w:space="0" w:color="auto"/>
            </w:tcBorders>
            <w:vAlign w:val="center"/>
          </w:tcPr>
          <w:p w:rsidR="005F0C67" w:rsidRDefault="005F0C67">
            <w:pPr>
              <w:pStyle w:val="aff6"/>
              <w:snapToGrid w:val="0"/>
              <w:spacing w:line="420" w:lineRule="exact"/>
              <w:rPr>
                <w:rFonts w:hAnsi="宋体"/>
              </w:rPr>
            </w:pPr>
          </w:p>
        </w:tc>
        <w:tc>
          <w:tcPr>
            <w:tcW w:w="141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rPr>
                <w:rFonts w:ascii="宋体"/>
                <w:szCs w:val="21"/>
              </w:rPr>
            </w:pPr>
          </w:p>
        </w:tc>
        <w:tc>
          <w:tcPr>
            <w:tcW w:w="1794" w:type="dxa"/>
            <w:tcBorders>
              <w:top w:val="single" w:sz="4" w:space="0" w:color="auto"/>
              <w:left w:val="single" w:sz="4" w:space="0" w:color="auto"/>
              <w:bottom w:val="single" w:sz="4" w:space="0" w:color="auto"/>
            </w:tcBorders>
          </w:tcPr>
          <w:p w:rsidR="005F0C67" w:rsidRDefault="005F0C67">
            <w:pPr>
              <w:snapToGrid w:val="0"/>
              <w:spacing w:line="420" w:lineRule="exact"/>
              <w:rPr>
                <w:rFonts w:ascii="宋体"/>
                <w:szCs w:val="21"/>
              </w:rPr>
            </w:pPr>
          </w:p>
        </w:tc>
      </w:tr>
      <w:tr w:rsidR="005F0C67">
        <w:tc>
          <w:tcPr>
            <w:tcW w:w="1560" w:type="dxa"/>
            <w:tcBorders>
              <w:top w:val="single" w:sz="4" w:space="0" w:color="auto"/>
              <w:bottom w:val="single" w:sz="4" w:space="0" w:color="auto"/>
              <w:right w:val="single" w:sz="4" w:space="0" w:color="auto"/>
            </w:tcBorders>
            <w:vAlign w:val="center"/>
          </w:tcPr>
          <w:p w:rsidR="005F0C67" w:rsidRDefault="005F0C67">
            <w:pPr>
              <w:pStyle w:val="aff6"/>
              <w:snapToGrid w:val="0"/>
              <w:spacing w:line="420" w:lineRule="exact"/>
              <w:jc w:val="center"/>
              <w:rPr>
                <w:rFonts w:hAnsi="宋体"/>
              </w:rPr>
            </w:pPr>
          </w:p>
        </w:tc>
        <w:tc>
          <w:tcPr>
            <w:tcW w:w="4961" w:type="dxa"/>
            <w:tcBorders>
              <w:top w:val="single" w:sz="4" w:space="0" w:color="auto"/>
              <w:left w:val="single" w:sz="4" w:space="0" w:color="auto"/>
              <w:bottom w:val="single" w:sz="4" w:space="0" w:color="auto"/>
              <w:right w:val="single" w:sz="4" w:space="0" w:color="auto"/>
            </w:tcBorders>
            <w:vAlign w:val="center"/>
          </w:tcPr>
          <w:p w:rsidR="005F0C67" w:rsidRDefault="005F0C67">
            <w:pPr>
              <w:spacing w:line="420" w:lineRule="exact"/>
              <w:ind w:firstLineChars="50" w:firstLine="105"/>
              <w:rPr>
                <w:rFonts w:ascii="宋体"/>
                <w:szCs w:val="21"/>
              </w:rPr>
            </w:pPr>
          </w:p>
        </w:tc>
        <w:tc>
          <w:tcPr>
            <w:tcW w:w="141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rPr>
                <w:rFonts w:ascii="宋体"/>
                <w:szCs w:val="21"/>
              </w:rPr>
            </w:pPr>
          </w:p>
        </w:tc>
        <w:tc>
          <w:tcPr>
            <w:tcW w:w="1794" w:type="dxa"/>
            <w:tcBorders>
              <w:top w:val="single" w:sz="4" w:space="0" w:color="auto"/>
              <w:left w:val="single" w:sz="4" w:space="0" w:color="auto"/>
              <w:bottom w:val="single" w:sz="4" w:space="0" w:color="auto"/>
            </w:tcBorders>
          </w:tcPr>
          <w:p w:rsidR="005F0C67" w:rsidRDefault="005F0C67">
            <w:pPr>
              <w:snapToGrid w:val="0"/>
              <w:spacing w:line="420" w:lineRule="exact"/>
              <w:rPr>
                <w:rFonts w:ascii="宋体"/>
                <w:szCs w:val="21"/>
              </w:rPr>
            </w:pPr>
          </w:p>
        </w:tc>
      </w:tr>
      <w:tr w:rsidR="005F0C67">
        <w:tc>
          <w:tcPr>
            <w:tcW w:w="1560" w:type="dxa"/>
            <w:tcBorders>
              <w:top w:val="single" w:sz="4" w:space="0" w:color="auto"/>
              <w:bottom w:val="single" w:sz="4" w:space="0" w:color="auto"/>
              <w:right w:val="single" w:sz="4" w:space="0" w:color="auto"/>
            </w:tcBorders>
          </w:tcPr>
          <w:p w:rsidR="005F0C67" w:rsidRDefault="005F0C67">
            <w:pPr>
              <w:snapToGrid w:val="0"/>
              <w:spacing w:line="420" w:lineRule="exact"/>
              <w:rPr>
                <w:rFonts w:ascii="宋体"/>
                <w:szCs w:val="21"/>
              </w:rPr>
            </w:pPr>
          </w:p>
        </w:tc>
        <w:tc>
          <w:tcPr>
            <w:tcW w:w="4961"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rPr>
                <w:rFonts w:ascii="宋体"/>
                <w:szCs w:val="21"/>
              </w:rPr>
            </w:pPr>
          </w:p>
        </w:tc>
        <w:tc>
          <w:tcPr>
            <w:tcW w:w="141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rPr>
                <w:rFonts w:ascii="宋体"/>
                <w:szCs w:val="21"/>
              </w:rPr>
            </w:pPr>
          </w:p>
        </w:tc>
        <w:tc>
          <w:tcPr>
            <w:tcW w:w="1794" w:type="dxa"/>
            <w:tcBorders>
              <w:top w:val="single" w:sz="4" w:space="0" w:color="auto"/>
              <w:left w:val="single" w:sz="4" w:space="0" w:color="auto"/>
              <w:bottom w:val="single" w:sz="4" w:space="0" w:color="auto"/>
            </w:tcBorders>
          </w:tcPr>
          <w:p w:rsidR="005F0C67" w:rsidRDefault="005F0C67">
            <w:pPr>
              <w:snapToGrid w:val="0"/>
              <w:spacing w:line="420" w:lineRule="exact"/>
              <w:rPr>
                <w:rFonts w:ascii="宋体"/>
                <w:szCs w:val="21"/>
              </w:rPr>
            </w:pPr>
          </w:p>
        </w:tc>
      </w:tr>
    </w:tbl>
    <w:p w:rsidR="005F0C67" w:rsidRDefault="005F0C67">
      <w:pPr>
        <w:snapToGrid w:val="0"/>
        <w:spacing w:line="420" w:lineRule="exact"/>
        <w:ind w:firstLine="200"/>
        <w:rPr>
          <w:rFonts w:ascii="宋体"/>
          <w:szCs w:val="21"/>
        </w:rPr>
      </w:pPr>
    </w:p>
    <w:p w:rsidR="005F0C67" w:rsidRDefault="004E5C7E">
      <w:pPr>
        <w:snapToGrid w:val="0"/>
        <w:spacing w:line="420" w:lineRule="exact"/>
        <w:ind w:firstLineChars="1900" w:firstLine="3990"/>
        <w:rPr>
          <w:rFonts w:ascii="宋体"/>
          <w:szCs w:val="21"/>
        </w:rPr>
      </w:pPr>
      <w:r>
        <w:rPr>
          <w:rFonts w:ascii="宋体" w:hAnsi="宋体" w:hint="eastAsia"/>
          <w:szCs w:val="21"/>
        </w:rPr>
        <w:t>法定代表人或授权代表签字</w:t>
      </w:r>
      <w:r>
        <w:rPr>
          <w:rFonts w:ascii="宋体" w:hAnsi="宋体"/>
          <w:szCs w:val="21"/>
        </w:rPr>
        <w:t>:</w:t>
      </w:r>
    </w:p>
    <w:p w:rsidR="005F0C67" w:rsidRDefault="005F0C67">
      <w:pPr>
        <w:snapToGrid w:val="0"/>
        <w:spacing w:line="420" w:lineRule="exact"/>
        <w:rPr>
          <w:rFonts w:ascii="宋体"/>
          <w:szCs w:val="21"/>
        </w:rPr>
      </w:pPr>
    </w:p>
    <w:p w:rsidR="005F0C67" w:rsidRDefault="004E5C7E">
      <w:pPr>
        <w:snapToGrid w:val="0"/>
        <w:spacing w:line="420" w:lineRule="exact"/>
        <w:ind w:firstLineChars="1900" w:firstLine="3990"/>
        <w:rPr>
          <w:rFonts w:ascii="宋体"/>
          <w:szCs w:val="21"/>
          <w:u w:val="single"/>
        </w:rPr>
      </w:pPr>
      <w:r>
        <w:rPr>
          <w:rFonts w:ascii="宋体" w:hAnsi="宋体" w:hint="eastAsia"/>
          <w:szCs w:val="21"/>
        </w:rPr>
        <w:t>投标人盖章：</w:t>
      </w:r>
    </w:p>
    <w:p w:rsidR="005F0C67" w:rsidRDefault="005F0C67">
      <w:pPr>
        <w:snapToGrid w:val="0"/>
        <w:spacing w:line="420" w:lineRule="exact"/>
        <w:jc w:val="center"/>
        <w:rPr>
          <w:rFonts w:ascii="宋体"/>
          <w:szCs w:val="21"/>
        </w:rPr>
      </w:pPr>
    </w:p>
    <w:p w:rsidR="005F0C67" w:rsidRDefault="004E5C7E">
      <w:pPr>
        <w:snapToGrid w:val="0"/>
        <w:spacing w:line="420" w:lineRule="exact"/>
        <w:jc w:val="center"/>
        <w:rPr>
          <w:rFonts w:ascii="宋体"/>
          <w:szCs w:val="21"/>
        </w:rPr>
      </w:pPr>
      <w:r>
        <w:rPr>
          <w:rFonts w:ascii="宋体" w:hAnsi="宋体" w:hint="eastAsia"/>
          <w:szCs w:val="21"/>
        </w:rPr>
        <w:t>年月日</w:t>
      </w:r>
    </w:p>
    <w:p w:rsidR="005F0C67" w:rsidRDefault="004E5C7E">
      <w:pPr>
        <w:pStyle w:val="aff6"/>
        <w:ind w:firstLine="380"/>
        <w:jc w:val="center"/>
        <w:rPr>
          <w:rFonts w:hAnsi="宋体"/>
          <w:b/>
          <w:sz w:val="32"/>
          <w:szCs w:val="32"/>
        </w:rPr>
      </w:pPr>
      <w:r>
        <w:rPr>
          <w:rFonts w:hAnsi="宋体"/>
        </w:rPr>
        <w:br w:type="page"/>
      </w:r>
      <w:r>
        <w:rPr>
          <w:rFonts w:hAnsi="宋体" w:hint="eastAsia"/>
          <w:b/>
          <w:sz w:val="32"/>
          <w:szCs w:val="32"/>
        </w:rPr>
        <w:lastRenderedPageBreak/>
        <w:t>售后服务承诺书</w:t>
      </w:r>
    </w:p>
    <w:p w:rsidR="005F0C67" w:rsidRDefault="004E5C7E">
      <w:pPr>
        <w:snapToGrid w:val="0"/>
        <w:jc w:val="center"/>
        <w:rPr>
          <w:rFonts w:ascii="宋体"/>
          <w:sz w:val="24"/>
        </w:rPr>
      </w:pPr>
      <w:r>
        <w:rPr>
          <w:rFonts w:ascii="宋体" w:hAnsi="宋体"/>
          <w:sz w:val="24"/>
        </w:rPr>
        <w:t>(</w:t>
      </w:r>
      <w:r>
        <w:rPr>
          <w:rFonts w:ascii="宋体" w:hAnsi="宋体" w:hint="eastAsia"/>
          <w:sz w:val="24"/>
        </w:rPr>
        <w:t>由投标人按《采购需求一览表》及评分办法的要求自行分别填写</w:t>
      </w:r>
      <w:r>
        <w:rPr>
          <w:rFonts w:ascii="宋体" w:hAnsi="宋体"/>
          <w:sz w:val="24"/>
        </w:rPr>
        <w:t>)</w:t>
      </w:r>
    </w:p>
    <w:p w:rsidR="005F0C67" w:rsidRDefault="004E5C7E">
      <w:pPr>
        <w:rPr>
          <w:rFonts w:ascii="宋体"/>
          <w:b/>
          <w:sz w:val="24"/>
        </w:rPr>
      </w:pPr>
      <w:r>
        <w:rPr>
          <w:rFonts w:ascii="宋体"/>
          <w:b/>
          <w:sz w:val="24"/>
        </w:rPr>
        <w:br w:type="page"/>
      </w:r>
      <w:r>
        <w:rPr>
          <w:rFonts w:ascii="宋体" w:hAnsi="宋体" w:hint="eastAsia"/>
          <w:b/>
          <w:sz w:val="24"/>
        </w:rPr>
        <w:lastRenderedPageBreak/>
        <w:t>法定代表人身份证明书格式：</w:t>
      </w:r>
    </w:p>
    <w:p w:rsidR="005F0C67" w:rsidRDefault="005F0C67">
      <w:pPr>
        <w:jc w:val="center"/>
        <w:rPr>
          <w:rFonts w:ascii="宋体"/>
          <w:b/>
          <w:sz w:val="32"/>
        </w:rPr>
      </w:pPr>
    </w:p>
    <w:p w:rsidR="005F0C67" w:rsidRDefault="004E5C7E">
      <w:pPr>
        <w:jc w:val="center"/>
        <w:rPr>
          <w:rFonts w:ascii="宋体"/>
          <w:b/>
          <w:sz w:val="32"/>
        </w:rPr>
      </w:pPr>
      <w:r>
        <w:rPr>
          <w:rFonts w:ascii="宋体" w:hAnsi="宋体" w:hint="eastAsia"/>
          <w:b/>
          <w:sz w:val="32"/>
        </w:rPr>
        <w:t>法定代表人身份证明书</w:t>
      </w:r>
    </w:p>
    <w:p w:rsidR="005F0C67" w:rsidRDefault="005F0C67">
      <w:pPr>
        <w:jc w:val="center"/>
        <w:rPr>
          <w:rFonts w:ascii="宋体"/>
          <w:b/>
          <w:sz w:val="32"/>
        </w:rPr>
      </w:pPr>
    </w:p>
    <w:p w:rsidR="005F0C67" w:rsidRDefault="005F0C67">
      <w:pPr>
        <w:spacing w:line="460" w:lineRule="exact"/>
        <w:ind w:firstLineChars="400" w:firstLine="840"/>
        <w:rPr>
          <w:rFonts w:ascii="宋体"/>
          <w:szCs w:val="21"/>
          <w:u w:val="single"/>
        </w:rPr>
      </w:pPr>
    </w:p>
    <w:p w:rsidR="005F0C67" w:rsidRDefault="004E5C7E">
      <w:pPr>
        <w:spacing w:line="460" w:lineRule="exact"/>
        <w:ind w:firstLineChars="400" w:firstLine="840"/>
        <w:rPr>
          <w:rFonts w:ascii="宋体"/>
          <w:szCs w:val="21"/>
        </w:rPr>
      </w:pPr>
      <w:r>
        <w:rPr>
          <w:rFonts w:ascii="宋体" w:hAnsi="宋体" w:hint="eastAsia"/>
          <w:szCs w:val="21"/>
          <w:u w:val="single"/>
        </w:rPr>
        <w:t>（法定代表人名字）</w:t>
      </w:r>
      <w:r>
        <w:rPr>
          <w:rFonts w:ascii="宋体" w:hAnsi="宋体" w:hint="eastAsia"/>
          <w:szCs w:val="21"/>
        </w:rPr>
        <w:t>在</w:t>
      </w:r>
      <w:r>
        <w:rPr>
          <w:rFonts w:ascii="宋体" w:hAnsi="宋体" w:hint="eastAsia"/>
          <w:szCs w:val="21"/>
          <w:u w:val="single"/>
        </w:rPr>
        <w:t>（单位名称）</w:t>
      </w:r>
      <w:r>
        <w:rPr>
          <w:rFonts w:ascii="宋体" w:hAnsi="宋体" w:hint="eastAsia"/>
          <w:szCs w:val="21"/>
        </w:rPr>
        <w:t>任职务，是</w:t>
      </w:r>
      <w:r>
        <w:rPr>
          <w:rFonts w:ascii="宋体" w:hAnsi="宋体" w:hint="eastAsia"/>
          <w:szCs w:val="21"/>
          <w:u w:val="single"/>
        </w:rPr>
        <w:t>（单位名称）</w:t>
      </w:r>
      <w:r>
        <w:rPr>
          <w:rFonts w:ascii="宋体" w:hAnsi="宋体" w:hint="eastAsia"/>
          <w:szCs w:val="21"/>
        </w:rPr>
        <w:t>的法定代表人。</w:t>
      </w:r>
    </w:p>
    <w:p w:rsidR="005F0C67" w:rsidRDefault="004E5C7E">
      <w:pPr>
        <w:spacing w:line="460" w:lineRule="exact"/>
        <w:ind w:firstLineChars="350" w:firstLine="735"/>
        <w:rPr>
          <w:rFonts w:ascii="宋体"/>
          <w:szCs w:val="21"/>
        </w:rPr>
      </w:pPr>
      <w:r>
        <w:rPr>
          <w:rFonts w:ascii="宋体" w:hAnsi="宋体" w:hint="eastAsia"/>
          <w:szCs w:val="21"/>
        </w:rPr>
        <w:t>特此证明。</w:t>
      </w:r>
    </w:p>
    <w:p w:rsidR="005F0C67" w:rsidRDefault="005F0C67">
      <w:pPr>
        <w:spacing w:line="460" w:lineRule="exact"/>
        <w:rPr>
          <w:rFonts w:ascii="宋体"/>
          <w:szCs w:val="21"/>
        </w:rPr>
      </w:pPr>
    </w:p>
    <w:p w:rsidR="005F0C67" w:rsidRDefault="005F0C67">
      <w:pPr>
        <w:spacing w:line="460" w:lineRule="exact"/>
        <w:rPr>
          <w:rFonts w:ascii="宋体"/>
          <w:szCs w:val="21"/>
        </w:rPr>
      </w:pPr>
    </w:p>
    <w:p w:rsidR="005F0C67" w:rsidRDefault="004E5C7E">
      <w:pPr>
        <w:spacing w:line="460" w:lineRule="exact"/>
        <w:rPr>
          <w:rFonts w:ascii="宋体"/>
          <w:szCs w:val="21"/>
          <w:u w:val="single"/>
        </w:rPr>
      </w:pPr>
      <w:r>
        <w:rPr>
          <w:rFonts w:ascii="宋体" w:hAnsi="宋体" w:hint="eastAsia"/>
          <w:szCs w:val="21"/>
        </w:rPr>
        <w:t>单位名称：</w:t>
      </w:r>
    </w:p>
    <w:p w:rsidR="005F0C67" w:rsidRDefault="004E5C7E">
      <w:pPr>
        <w:spacing w:line="460" w:lineRule="exact"/>
        <w:rPr>
          <w:rFonts w:ascii="宋体"/>
          <w:szCs w:val="21"/>
        </w:rPr>
      </w:pPr>
      <w:r>
        <w:rPr>
          <w:rFonts w:ascii="宋体" w:hAnsi="宋体" w:hint="eastAsia"/>
          <w:szCs w:val="21"/>
        </w:rPr>
        <w:t>（单位公章）</w:t>
      </w:r>
    </w:p>
    <w:p w:rsidR="005F0C67" w:rsidRDefault="004E5C7E">
      <w:pPr>
        <w:spacing w:line="460" w:lineRule="exact"/>
        <w:rPr>
          <w:rFonts w:ascii="宋体"/>
          <w:szCs w:val="21"/>
        </w:rPr>
      </w:pPr>
      <w:r>
        <w:rPr>
          <w:rFonts w:ascii="宋体" w:hAnsi="宋体" w:hint="eastAsia"/>
          <w:szCs w:val="21"/>
        </w:rPr>
        <w:t>年月日</w:t>
      </w:r>
    </w:p>
    <w:p w:rsidR="005F0C67" w:rsidRDefault="005F0C67">
      <w:pPr>
        <w:spacing w:line="460" w:lineRule="exact"/>
        <w:rPr>
          <w:rFonts w:ascii="宋体"/>
          <w:szCs w:val="21"/>
        </w:rPr>
      </w:pPr>
    </w:p>
    <w:p w:rsidR="005F0C67" w:rsidRDefault="004E5C7E">
      <w:pPr>
        <w:spacing w:line="460" w:lineRule="exact"/>
        <w:ind w:firstLineChars="150" w:firstLine="315"/>
        <w:rPr>
          <w:rFonts w:ascii="宋体"/>
          <w:szCs w:val="21"/>
        </w:rPr>
      </w:pPr>
      <w:r>
        <w:rPr>
          <w:rFonts w:ascii="宋体" w:hAnsi="宋体" w:hint="eastAsia"/>
          <w:szCs w:val="21"/>
        </w:rPr>
        <w:t>法定代表人身份证号码：</w:t>
      </w:r>
    </w:p>
    <w:p w:rsidR="005F0C67" w:rsidRDefault="005F0C67">
      <w:pPr>
        <w:spacing w:line="460" w:lineRule="exact"/>
        <w:ind w:firstLineChars="150" w:firstLine="315"/>
        <w:rPr>
          <w:rFonts w:ascii="宋体"/>
          <w:szCs w:val="21"/>
        </w:rPr>
      </w:pPr>
    </w:p>
    <w:p w:rsidR="005F0C67" w:rsidRDefault="004E5C7E">
      <w:pPr>
        <w:spacing w:line="460" w:lineRule="exact"/>
        <w:ind w:firstLineChars="150" w:firstLine="315"/>
        <w:rPr>
          <w:rFonts w:ascii="宋体"/>
          <w:szCs w:val="21"/>
        </w:rPr>
      </w:pPr>
      <w:r>
        <w:rPr>
          <w:rFonts w:ascii="宋体" w:hAnsi="宋体" w:hint="eastAsia"/>
          <w:szCs w:val="21"/>
        </w:rPr>
        <w:t>住址：</w:t>
      </w:r>
    </w:p>
    <w:p w:rsidR="005F0C67" w:rsidRDefault="005F0C67">
      <w:pPr>
        <w:pStyle w:val="aff6"/>
        <w:spacing w:line="460" w:lineRule="exact"/>
        <w:jc w:val="center"/>
        <w:rPr>
          <w:rFonts w:hAnsi="宋体"/>
        </w:rPr>
      </w:pPr>
    </w:p>
    <w:p w:rsidR="005F0C67" w:rsidRDefault="004E5C7E">
      <w:pPr>
        <w:snapToGrid w:val="0"/>
        <w:ind w:firstLineChars="196" w:firstLine="470"/>
        <w:jc w:val="center"/>
        <w:rPr>
          <w:rFonts w:ascii="宋体"/>
          <w:b/>
          <w:sz w:val="24"/>
        </w:rPr>
      </w:pPr>
      <w:r>
        <w:rPr>
          <w:rFonts w:ascii="宋体"/>
          <w:sz w:val="24"/>
        </w:rPr>
        <w:br w:type="page"/>
      </w:r>
      <w:r>
        <w:rPr>
          <w:rFonts w:ascii="宋体" w:hAnsi="宋体" w:hint="eastAsia"/>
          <w:b/>
          <w:sz w:val="24"/>
        </w:rPr>
        <w:lastRenderedPageBreak/>
        <w:t>投标人法定代表人身份证复印件</w:t>
      </w:r>
    </w:p>
    <w:p w:rsidR="005F0C67" w:rsidRDefault="005F0C67">
      <w:pPr>
        <w:rPr>
          <w:rFonts w:ascii="宋体"/>
          <w:szCs w:val="21"/>
        </w:rPr>
      </w:pPr>
    </w:p>
    <w:p w:rsidR="005F0C67" w:rsidRDefault="004E5C7E">
      <w:pPr>
        <w:rPr>
          <w:rFonts w:ascii="宋体"/>
          <w:szCs w:val="21"/>
        </w:rPr>
      </w:pPr>
      <w:r>
        <w:rPr>
          <w:rFonts w:ascii="宋体" w:hAnsi="宋体" w:hint="eastAsia"/>
          <w:szCs w:val="21"/>
        </w:rPr>
        <w:t>投标人法定代表人身份证复印件：</w:t>
      </w:r>
    </w:p>
    <w:p w:rsidR="005F0C67" w:rsidRDefault="005F0C67">
      <w:pPr>
        <w:rPr>
          <w:rFonts w:ascii="宋体"/>
          <w:szCs w:val="21"/>
        </w:rPr>
      </w:pPr>
    </w:p>
    <w:tbl>
      <w:tblPr>
        <w:tblW w:w="6948" w:type="dxa"/>
        <w:tblInd w:w="1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8"/>
      </w:tblGrid>
      <w:tr w:rsidR="005F0C67">
        <w:trPr>
          <w:trHeight w:val="4186"/>
        </w:trPr>
        <w:tc>
          <w:tcPr>
            <w:tcW w:w="6948" w:type="dxa"/>
            <w:vAlign w:val="center"/>
          </w:tcPr>
          <w:p w:rsidR="005F0C67" w:rsidRDefault="004E5C7E">
            <w:pPr>
              <w:jc w:val="center"/>
              <w:rPr>
                <w:rFonts w:ascii="宋体"/>
                <w:szCs w:val="21"/>
              </w:rPr>
            </w:pPr>
            <w:r>
              <w:rPr>
                <w:rFonts w:ascii="宋体" w:hAnsi="宋体" w:hint="eastAsia"/>
                <w:szCs w:val="21"/>
              </w:rPr>
              <w:t>身份证（正面）</w:t>
            </w:r>
          </w:p>
        </w:tc>
      </w:tr>
    </w:tbl>
    <w:p w:rsidR="005F0C67" w:rsidRDefault="005F0C67">
      <w:pPr>
        <w:rPr>
          <w:rFonts w:ascii="宋体"/>
          <w:szCs w:val="21"/>
        </w:rPr>
      </w:pPr>
    </w:p>
    <w:tbl>
      <w:tblPr>
        <w:tblW w:w="6948" w:type="dxa"/>
        <w:tblInd w:w="1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8"/>
      </w:tblGrid>
      <w:tr w:rsidR="005F0C67">
        <w:trPr>
          <w:trHeight w:val="4497"/>
        </w:trPr>
        <w:tc>
          <w:tcPr>
            <w:tcW w:w="6948" w:type="dxa"/>
            <w:vAlign w:val="center"/>
          </w:tcPr>
          <w:p w:rsidR="005F0C67" w:rsidRDefault="004E5C7E">
            <w:pPr>
              <w:jc w:val="center"/>
              <w:rPr>
                <w:rFonts w:ascii="宋体"/>
                <w:szCs w:val="21"/>
              </w:rPr>
            </w:pPr>
            <w:r>
              <w:rPr>
                <w:rFonts w:ascii="宋体" w:hAnsi="宋体" w:hint="eastAsia"/>
                <w:szCs w:val="21"/>
              </w:rPr>
              <w:t>身份证（反面）</w:t>
            </w:r>
          </w:p>
          <w:p w:rsidR="005F0C67" w:rsidRDefault="005F0C67">
            <w:pPr>
              <w:jc w:val="center"/>
              <w:rPr>
                <w:rFonts w:ascii="宋体"/>
                <w:szCs w:val="21"/>
              </w:rPr>
            </w:pPr>
          </w:p>
        </w:tc>
      </w:tr>
    </w:tbl>
    <w:p w:rsidR="005F0C67" w:rsidRDefault="005F0C67">
      <w:pPr>
        <w:rPr>
          <w:rFonts w:ascii="宋体"/>
          <w:szCs w:val="21"/>
        </w:rPr>
      </w:pPr>
    </w:p>
    <w:p w:rsidR="005F0C67" w:rsidRDefault="005F0C67">
      <w:pPr>
        <w:rPr>
          <w:rFonts w:ascii="宋体"/>
          <w:szCs w:val="21"/>
        </w:rPr>
      </w:pPr>
    </w:p>
    <w:p w:rsidR="005F0C67" w:rsidRDefault="004E5C7E">
      <w:pPr>
        <w:rPr>
          <w:rFonts w:ascii="宋体"/>
          <w:szCs w:val="21"/>
        </w:rPr>
      </w:pPr>
      <w:r>
        <w:rPr>
          <w:rFonts w:ascii="宋体" w:hAnsi="宋体" w:hint="eastAsia"/>
          <w:szCs w:val="21"/>
        </w:rPr>
        <w:t>法定代表人签名：</w:t>
      </w:r>
    </w:p>
    <w:p w:rsidR="005F0C67" w:rsidRDefault="005F0C67">
      <w:pPr>
        <w:rPr>
          <w:rFonts w:ascii="宋体"/>
          <w:szCs w:val="21"/>
        </w:rPr>
      </w:pPr>
    </w:p>
    <w:p w:rsidR="005F0C67" w:rsidRDefault="004E5C7E">
      <w:pPr>
        <w:rPr>
          <w:rFonts w:ascii="宋体"/>
          <w:szCs w:val="21"/>
        </w:rPr>
      </w:pPr>
      <w:r>
        <w:rPr>
          <w:rFonts w:ascii="宋体" w:hAnsi="宋体" w:hint="eastAsia"/>
          <w:szCs w:val="21"/>
        </w:rPr>
        <w:t>投标单位（公章）：</w:t>
      </w:r>
    </w:p>
    <w:p w:rsidR="005F0C67" w:rsidRDefault="004E5C7E">
      <w:pPr>
        <w:rPr>
          <w:rFonts w:ascii="宋体"/>
          <w:b/>
          <w:sz w:val="24"/>
        </w:rPr>
      </w:pPr>
      <w:r>
        <w:rPr>
          <w:rFonts w:ascii="宋体"/>
        </w:rPr>
        <w:br w:type="page"/>
      </w:r>
      <w:r>
        <w:rPr>
          <w:rFonts w:ascii="宋体" w:hAnsi="宋体" w:hint="eastAsia"/>
          <w:b/>
          <w:sz w:val="24"/>
        </w:rPr>
        <w:lastRenderedPageBreak/>
        <w:t>授权委托书格式：</w:t>
      </w:r>
    </w:p>
    <w:p w:rsidR="005F0C67" w:rsidRDefault="004E5C7E">
      <w:pPr>
        <w:jc w:val="center"/>
        <w:rPr>
          <w:rFonts w:ascii="宋体"/>
          <w:b/>
          <w:sz w:val="32"/>
          <w:szCs w:val="32"/>
        </w:rPr>
      </w:pPr>
      <w:r>
        <w:rPr>
          <w:rFonts w:ascii="宋体" w:hAnsi="宋体" w:hint="eastAsia"/>
          <w:b/>
          <w:sz w:val="32"/>
          <w:szCs w:val="32"/>
        </w:rPr>
        <w:t>投标人法定代表人授权委托书</w:t>
      </w:r>
    </w:p>
    <w:p w:rsidR="005F0C67" w:rsidRDefault="005F0C67">
      <w:pPr>
        <w:snapToGrid w:val="0"/>
        <w:rPr>
          <w:rFonts w:ascii="宋体"/>
          <w:bCs/>
          <w:sz w:val="24"/>
        </w:rPr>
      </w:pPr>
    </w:p>
    <w:p w:rsidR="005F0C67" w:rsidRDefault="004E5C7E">
      <w:pPr>
        <w:snapToGrid w:val="0"/>
        <w:spacing w:line="460" w:lineRule="exact"/>
        <w:rPr>
          <w:rFonts w:ascii="宋体"/>
          <w:b/>
          <w:bCs/>
          <w:szCs w:val="21"/>
        </w:rPr>
      </w:pPr>
      <w:r>
        <w:rPr>
          <w:rFonts w:ascii="宋体" w:hAnsi="宋体" w:hint="eastAsia"/>
          <w:bCs/>
          <w:szCs w:val="21"/>
        </w:rPr>
        <w:t>致：</w:t>
      </w:r>
      <w:r>
        <w:rPr>
          <w:rFonts w:ascii="宋体" w:hAnsi="宋体" w:hint="eastAsia"/>
          <w:szCs w:val="21"/>
        </w:rPr>
        <w:t>（招标采购单位名称）：</w:t>
      </w:r>
    </w:p>
    <w:p w:rsidR="005F0C67" w:rsidRDefault="004E5C7E">
      <w:pPr>
        <w:snapToGrid w:val="0"/>
        <w:spacing w:line="460" w:lineRule="exact"/>
        <w:ind w:firstLineChars="300" w:firstLine="630"/>
        <w:rPr>
          <w:rFonts w:ascii="宋体"/>
          <w:szCs w:val="21"/>
        </w:rPr>
      </w:pPr>
      <w:r>
        <w:rPr>
          <w:rFonts w:ascii="宋体" w:hAnsi="宋体" w:hint="eastAsia"/>
          <w:szCs w:val="21"/>
        </w:rPr>
        <w:t>我（姓名）系（投标人名称）的法定代表人，现授权委托本单位在职职工（姓名）以我方的名义参加项目的投标活动，并代表我方全权办理针对上述项目的投标、开标、评标、签约等具体事务和签署相关文件。</w:t>
      </w:r>
    </w:p>
    <w:p w:rsidR="005F0C67" w:rsidRDefault="004E5C7E">
      <w:pPr>
        <w:snapToGrid w:val="0"/>
        <w:spacing w:line="460" w:lineRule="exact"/>
        <w:rPr>
          <w:rFonts w:ascii="宋体"/>
          <w:szCs w:val="21"/>
        </w:rPr>
      </w:pPr>
      <w:r>
        <w:rPr>
          <w:rFonts w:ascii="宋体" w:hAnsi="宋体" w:hint="eastAsia"/>
          <w:szCs w:val="21"/>
        </w:rPr>
        <w:t>我方对被授权人的签名事项负全部责任。</w:t>
      </w:r>
    </w:p>
    <w:p w:rsidR="005F0C67" w:rsidRDefault="004E5C7E">
      <w:pPr>
        <w:snapToGrid w:val="0"/>
        <w:spacing w:line="460" w:lineRule="exact"/>
        <w:ind w:firstLine="480"/>
        <w:rPr>
          <w:rFonts w:ascii="宋体"/>
          <w:szCs w:val="21"/>
        </w:rPr>
      </w:pPr>
      <w:r>
        <w:rPr>
          <w:rFonts w:ascii="宋体" w:hAnsi="宋体" w:hint="eastAsia"/>
          <w:szCs w:val="21"/>
          <w:u w:val="single"/>
        </w:rPr>
        <w:t>在撤销授权的书面通知以前，本授权书一直有效。</w:t>
      </w:r>
      <w:r>
        <w:rPr>
          <w:rFonts w:ascii="宋体" w:hAnsi="宋体" w:hint="eastAsia"/>
          <w:szCs w:val="21"/>
        </w:rPr>
        <w:t>被授权人在授权书有效期内签署的所有文件不因授权的撤销而失效。</w:t>
      </w:r>
    </w:p>
    <w:p w:rsidR="005F0C67" w:rsidRDefault="004E5C7E">
      <w:pPr>
        <w:snapToGrid w:val="0"/>
        <w:spacing w:line="460" w:lineRule="exact"/>
        <w:ind w:firstLine="480"/>
        <w:rPr>
          <w:rFonts w:ascii="宋体"/>
          <w:szCs w:val="21"/>
        </w:rPr>
      </w:pPr>
      <w:r>
        <w:rPr>
          <w:rFonts w:ascii="宋体" w:hAnsi="宋体" w:hint="eastAsia"/>
          <w:szCs w:val="21"/>
        </w:rPr>
        <w:t>被授权人无转委托权，特此委托。</w:t>
      </w:r>
    </w:p>
    <w:p w:rsidR="005F0C67" w:rsidRDefault="005F0C67">
      <w:pPr>
        <w:snapToGrid w:val="0"/>
        <w:spacing w:line="460" w:lineRule="exact"/>
        <w:rPr>
          <w:rFonts w:ascii="宋体"/>
          <w:szCs w:val="21"/>
        </w:rPr>
      </w:pPr>
    </w:p>
    <w:p w:rsidR="005F0C67" w:rsidRDefault="004E5C7E">
      <w:pPr>
        <w:snapToGrid w:val="0"/>
        <w:spacing w:line="460" w:lineRule="exact"/>
        <w:rPr>
          <w:rFonts w:ascii="宋体"/>
          <w:szCs w:val="21"/>
          <w:u w:val="single"/>
        </w:rPr>
      </w:pPr>
      <w:r>
        <w:rPr>
          <w:rFonts w:ascii="宋体" w:hAnsi="宋体" w:hint="eastAsia"/>
          <w:szCs w:val="21"/>
        </w:rPr>
        <w:t>被授权人签名：法定代表人签名：</w:t>
      </w:r>
    </w:p>
    <w:p w:rsidR="005F0C67" w:rsidRDefault="004E5C7E">
      <w:pPr>
        <w:snapToGrid w:val="0"/>
        <w:spacing w:line="460" w:lineRule="exact"/>
        <w:rPr>
          <w:rFonts w:ascii="宋体"/>
          <w:szCs w:val="21"/>
        </w:rPr>
      </w:pPr>
      <w:r>
        <w:rPr>
          <w:rFonts w:ascii="宋体" w:hAnsi="宋体" w:hint="eastAsia"/>
          <w:szCs w:val="21"/>
        </w:rPr>
        <w:t>所在部门：</w:t>
      </w:r>
    </w:p>
    <w:p w:rsidR="005F0C67" w:rsidRDefault="004E5C7E">
      <w:pPr>
        <w:snapToGrid w:val="0"/>
        <w:spacing w:line="460" w:lineRule="exact"/>
        <w:rPr>
          <w:rFonts w:ascii="宋体"/>
          <w:szCs w:val="21"/>
        </w:rPr>
      </w:pPr>
      <w:r>
        <w:rPr>
          <w:rFonts w:ascii="宋体" w:hAnsi="宋体" w:hint="eastAsia"/>
          <w:szCs w:val="21"/>
        </w:rPr>
        <w:t>职务：</w:t>
      </w:r>
    </w:p>
    <w:p w:rsidR="005F0C67" w:rsidRDefault="004E5C7E">
      <w:pPr>
        <w:snapToGrid w:val="0"/>
        <w:spacing w:line="460" w:lineRule="exact"/>
        <w:rPr>
          <w:rFonts w:ascii="宋体"/>
          <w:szCs w:val="21"/>
        </w:rPr>
      </w:pPr>
      <w:r>
        <w:rPr>
          <w:rFonts w:ascii="宋体" w:hAnsi="宋体" w:hint="eastAsia"/>
          <w:szCs w:val="21"/>
        </w:rPr>
        <w:t>被授权人身份证号码：</w:t>
      </w:r>
    </w:p>
    <w:p w:rsidR="005F0C67" w:rsidRDefault="004E5C7E">
      <w:pPr>
        <w:snapToGrid w:val="0"/>
        <w:spacing w:line="460" w:lineRule="exact"/>
        <w:rPr>
          <w:rFonts w:ascii="宋体"/>
          <w:szCs w:val="21"/>
        </w:rPr>
      </w:pPr>
      <w:r>
        <w:rPr>
          <w:rFonts w:ascii="宋体" w:hAnsi="宋体" w:hint="eastAsia"/>
          <w:szCs w:val="21"/>
        </w:rPr>
        <w:t>投标人公章：</w:t>
      </w:r>
    </w:p>
    <w:p w:rsidR="005F0C67" w:rsidRDefault="004E5C7E" w:rsidP="004E5C7E">
      <w:pPr>
        <w:snapToGrid w:val="0"/>
        <w:spacing w:line="460" w:lineRule="exact"/>
        <w:ind w:firstLineChars="196" w:firstLine="412"/>
        <w:jc w:val="left"/>
        <w:rPr>
          <w:rFonts w:ascii="宋体"/>
          <w:szCs w:val="21"/>
        </w:rPr>
      </w:pPr>
      <w:r>
        <w:rPr>
          <w:rFonts w:ascii="宋体" w:hAnsi="宋体" w:hint="eastAsia"/>
          <w:szCs w:val="21"/>
        </w:rPr>
        <w:t>年月日</w:t>
      </w:r>
    </w:p>
    <w:p w:rsidR="005F0C67" w:rsidRDefault="004E5C7E">
      <w:pPr>
        <w:spacing w:line="460" w:lineRule="exact"/>
        <w:rPr>
          <w:rFonts w:ascii="宋体"/>
          <w:szCs w:val="21"/>
        </w:rPr>
      </w:pPr>
      <w:r>
        <w:rPr>
          <w:rFonts w:ascii="宋体"/>
          <w:szCs w:val="21"/>
        </w:rPr>
        <w:br w:type="page"/>
      </w:r>
      <w:r>
        <w:rPr>
          <w:rFonts w:ascii="宋体" w:hAnsi="宋体" w:hint="eastAsia"/>
          <w:szCs w:val="21"/>
        </w:rPr>
        <w:lastRenderedPageBreak/>
        <w:t>委托代理人身份证复印件：</w:t>
      </w:r>
    </w:p>
    <w:p w:rsidR="005F0C67" w:rsidRDefault="005F0C67">
      <w:pPr>
        <w:rPr>
          <w:rFonts w:ascii="宋体"/>
          <w:szCs w:val="21"/>
        </w:rPr>
      </w:pPr>
    </w:p>
    <w:tbl>
      <w:tblPr>
        <w:tblW w:w="6948" w:type="dxa"/>
        <w:tblInd w:w="1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8"/>
      </w:tblGrid>
      <w:tr w:rsidR="005F0C67">
        <w:trPr>
          <w:trHeight w:val="4186"/>
        </w:trPr>
        <w:tc>
          <w:tcPr>
            <w:tcW w:w="6948" w:type="dxa"/>
            <w:vAlign w:val="center"/>
          </w:tcPr>
          <w:p w:rsidR="005F0C67" w:rsidRDefault="004E5C7E">
            <w:pPr>
              <w:jc w:val="center"/>
              <w:rPr>
                <w:rFonts w:ascii="宋体"/>
                <w:szCs w:val="21"/>
              </w:rPr>
            </w:pPr>
            <w:r>
              <w:rPr>
                <w:rFonts w:ascii="宋体" w:hAnsi="宋体" w:hint="eastAsia"/>
                <w:szCs w:val="21"/>
              </w:rPr>
              <w:t>身份证（正面）</w:t>
            </w:r>
          </w:p>
        </w:tc>
      </w:tr>
    </w:tbl>
    <w:p w:rsidR="005F0C67" w:rsidRDefault="005F0C67">
      <w:pPr>
        <w:rPr>
          <w:rFonts w:ascii="宋体"/>
          <w:szCs w:val="21"/>
        </w:rPr>
      </w:pPr>
    </w:p>
    <w:tbl>
      <w:tblPr>
        <w:tblW w:w="6948" w:type="dxa"/>
        <w:tblInd w:w="1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8"/>
      </w:tblGrid>
      <w:tr w:rsidR="005F0C67">
        <w:trPr>
          <w:trHeight w:val="4497"/>
        </w:trPr>
        <w:tc>
          <w:tcPr>
            <w:tcW w:w="6948" w:type="dxa"/>
            <w:vAlign w:val="center"/>
          </w:tcPr>
          <w:p w:rsidR="005F0C67" w:rsidRDefault="004E5C7E">
            <w:pPr>
              <w:jc w:val="center"/>
              <w:rPr>
                <w:rFonts w:ascii="宋体"/>
                <w:szCs w:val="21"/>
              </w:rPr>
            </w:pPr>
            <w:r>
              <w:rPr>
                <w:rFonts w:ascii="宋体" w:hAnsi="宋体" w:hint="eastAsia"/>
                <w:szCs w:val="21"/>
              </w:rPr>
              <w:t>身份证（反面）</w:t>
            </w:r>
          </w:p>
        </w:tc>
      </w:tr>
    </w:tbl>
    <w:p w:rsidR="005F0C67" w:rsidRDefault="005F0C67">
      <w:pPr>
        <w:rPr>
          <w:rFonts w:ascii="宋体"/>
          <w:szCs w:val="21"/>
        </w:rPr>
      </w:pPr>
    </w:p>
    <w:p w:rsidR="005F0C67" w:rsidRDefault="005F0C67">
      <w:pPr>
        <w:rPr>
          <w:rFonts w:ascii="宋体"/>
          <w:szCs w:val="21"/>
        </w:rPr>
      </w:pPr>
    </w:p>
    <w:p w:rsidR="005F0C67" w:rsidRDefault="004E5C7E">
      <w:pPr>
        <w:rPr>
          <w:rFonts w:ascii="宋体"/>
          <w:szCs w:val="21"/>
        </w:rPr>
      </w:pPr>
      <w:r>
        <w:rPr>
          <w:rFonts w:ascii="宋体" w:hAnsi="宋体" w:hint="eastAsia"/>
          <w:szCs w:val="21"/>
        </w:rPr>
        <w:t>委托代理人签名：</w:t>
      </w:r>
    </w:p>
    <w:p w:rsidR="005F0C67" w:rsidRDefault="005F0C67">
      <w:pPr>
        <w:rPr>
          <w:rFonts w:ascii="宋体"/>
          <w:szCs w:val="21"/>
        </w:rPr>
      </w:pPr>
    </w:p>
    <w:p w:rsidR="005F0C67" w:rsidRDefault="004E5C7E">
      <w:pPr>
        <w:rPr>
          <w:rFonts w:ascii="宋体"/>
          <w:szCs w:val="21"/>
        </w:rPr>
      </w:pPr>
      <w:r>
        <w:rPr>
          <w:rFonts w:ascii="宋体" w:hAnsi="宋体" w:hint="eastAsia"/>
          <w:szCs w:val="21"/>
        </w:rPr>
        <w:t>委托单位（公章）：</w:t>
      </w:r>
    </w:p>
    <w:p w:rsidR="005F0C67" w:rsidRDefault="004E5C7E" w:rsidP="004E5C7E">
      <w:pPr>
        <w:snapToGrid w:val="0"/>
        <w:ind w:firstLineChars="196" w:firstLine="412"/>
        <w:jc w:val="center"/>
        <w:rPr>
          <w:rFonts w:ascii="宋体"/>
          <w:b/>
          <w:sz w:val="24"/>
        </w:rPr>
      </w:pPr>
      <w:r>
        <w:rPr>
          <w:rFonts w:ascii="宋体"/>
        </w:rPr>
        <w:br w:type="page"/>
      </w:r>
    </w:p>
    <w:p w:rsidR="005F0C67" w:rsidRDefault="007C7A3A">
      <w:pPr>
        <w:snapToGrid w:val="0"/>
        <w:jc w:val="center"/>
        <w:rPr>
          <w:rFonts w:ascii="宋体"/>
          <w:b/>
        </w:rPr>
      </w:pPr>
      <w:r w:rsidRPr="007C7A3A">
        <w:rPr>
          <w:rFonts w:ascii="宋体" w:hAnsi="宋体" w:hint="eastAsia"/>
          <w:b/>
          <w:sz w:val="24"/>
        </w:rPr>
        <w:lastRenderedPageBreak/>
        <w:t>投标人类似项目业绩情况一览表格式：</w:t>
      </w:r>
    </w:p>
    <w:tbl>
      <w:tblPr>
        <w:tblW w:w="9288"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107"/>
        <w:gridCol w:w="2357"/>
        <w:gridCol w:w="1224"/>
        <w:gridCol w:w="1080"/>
        <w:gridCol w:w="1440"/>
        <w:gridCol w:w="1080"/>
      </w:tblGrid>
      <w:tr w:rsidR="005F0C67">
        <w:trPr>
          <w:cantSplit/>
          <w:trHeight w:val="1330"/>
        </w:trPr>
        <w:tc>
          <w:tcPr>
            <w:tcW w:w="2107" w:type="dxa"/>
            <w:tcBorders>
              <w:top w:val="single" w:sz="4" w:space="0" w:color="auto"/>
              <w:bottom w:val="single" w:sz="4" w:space="0" w:color="auto"/>
              <w:right w:val="single" w:sz="4" w:space="0" w:color="auto"/>
            </w:tcBorders>
            <w:vAlign w:val="center"/>
          </w:tcPr>
          <w:p w:rsidR="005F0C67" w:rsidRDefault="004E5C7E">
            <w:pPr>
              <w:snapToGrid w:val="0"/>
              <w:spacing w:line="420" w:lineRule="exact"/>
              <w:jc w:val="center"/>
              <w:rPr>
                <w:rFonts w:ascii="宋体"/>
                <w:szCs w:val="21"/>
              </w:rPr>
            </w:pPr>
            <w:r>
              <w:rPr>
                <w:rFonts w:ascii="宋体" w:hAnsi="宋体" w:hint="eastAsia"/>
                <w:szCs w:val="21"/>
              </w:rPr>
              <w:t>采购单位名称</w:t>
            </w:r>
          </w:p>
        </w:tc>
        <w:tc>
          <w:tcPr>
            <w:tcW w:w="2357" w:type="dxa"/>
            <w:tcBorders>
              <w:top w:val="single" w:sz="4" w:space="0" w:color="auto"/>
              <w:left w:val="single" w:sz="4" w:space="0" w:color="auto"/>
              <w:bottom w:val="single" w:sz="4" w:space="0" w:color="auto"/>
              <w:right w:val="single" w:sz="4" w:space="0" w:color="auto"/>
            </w:tcBorders>
            <w:vAlign w:val="center"/>
          </w:tcPr>
          <w:p w:rsidR="005F0C67" w:rsidRDefault="004E5C7E">
            <w:pPr>
              <w:snapToGrid w:val="0"/>
              <w:spacing w:line="420" w:lineRule="exact"/>
              <w:jc w:val="center"/>
              <w:rPr>
                <w:rFonts w:ascii="宋体"/>
                <w:szCs w:val="21"/>
              </w:rPr>
            </w:pPr>
            <w:r>
              <w:rPr>
                <w:rFonts w:ascii="宋体" w:hAnsi="宋体" w:hint="eastAsia"/>
                <w:szCs w:val="21"/>
              </w:rPr>
              <w:t>设备名称、型号</w:t>
            </w:r>
          </w:p>
        </w:tc>
        <w:tc>
          <w:tcPr>
            <w:tcW w:w="1224" w:type="dxa"/>
            <w:tcBorders>
              <w:top w:val="single" w:sz="4" w:space="0" w:color="auto"/>
              <w:left w:val="single" w:sz="4" w:space="0" w:color="auto"/>
              <w:bottom w:val="single" w:sz="4" w:space="0" w:color="auto"/>
              <w:right w:val="single" w:sz="4" w:space="0" w:color="auto"/>
            </w:tcBorders>
            <w:vAlign w:val="center"/>
          </w:tcPr>
          <w:p w:rsidR="005F0C67" w:rsidRDefault="004E5C7E">
            <w:pPr>
              <w:snapToGrid w:val="0"/>
              <w:spacing w:line="420" w:lineRule="exact"/>
              <w:jc w:val="center"/>
              <w:rPr>
                <w:rFonts w:ascii="宋体"/>
                <w:szCs w:val="21"/>
              </w:rPr>
            </w:pPr>
            <w:r>
              <w:rPr>
                <w:rFonts w:ascii="宋体" w:hAnsi="宋体" w:hint="eastAsia"/>
                <w:szCs w:val="21"/>
              </w:rPr>
              <w:t>采购</w:t>
            </w:r>
          </w:p>
          <w:p w:rsidR="005F0C67" w:rsidRDefault="004E5C7E">
            <w:pPr>
              <w:snapToGrid w:val="0"/>
              <w:spacing w:line="420" w:lineRule="exact"/>
              <w:jc w:val="center"/>
              <w:rPr>
                <w:rFonts w:ascii="宋体"/>
                <w:szCs w:val="21"/>
              </w:rPr>
            </w:pPr>
            <w:r>
              <w:rPr>
                <w:rFonts w:ascii="宋体" w:hAnsi="宋体" w:hint="eastAsia"/>
                <w:szCs w:val="21"/>
              </w:rPr>
              <w:t>数量</w:t>
            </w:r>
          </w:p>
        </w:tc>
        <w:tc>
          <w:tcPr>
            <w:tcW w:w="1080" w:type="dxa"/>
            <w:tcBorders>
              <w:top w:val="single" w:sz="4" w:space="0" w:color="auto"/>
              <w:left w:val="single" w:sz="4" w:space="0" w:color="auto"/>
              <w:bottom w:val="single" w:sz="4" w:space="0" w:color="auto"/>
              <w:right w:val="single" w:sz="4" w:space="0" w:color="auto"/>
            </w:tcBorders>
            <w:vAlign w:val="center"/>
          </w:tcPr>
          <w:p w:rsidR="005F0C67" w:rsidRDefault="004E5C7E">
            <w:pPr>
              <w:snapToGrid w:val="0"/>
              <w:spacing w:line="420" w:lineRule="exact"/>
              <w:jc w:val="center"/>
              <w:rPr>
                <w:rFonts w:ascii="宋体"/>
                <w:szCs w:val="21"/>
              </w:rPr>
            </w:pPr>
            <w:r>
              <w:rPr>
                <w:rFonts w:ascii="宋体" w:hAnsi="宋体" w:hint="eastAsia"/>
                <w:szCs w:val="21"/>
              </w:rPr>
              <w:t>单价（元）</w:t>
            </w:r>
          </w:p>
        </w:tc>
        <w:tc>
          <w:tcPr>
            <w:tcW w:w="1440" w:type="dxa"/>
            <w:tcBorders>
              <w:top w:val="single" w:sz="4" w:space="0" w:color="auto"/>
              <w:left w:val="single" w:sz="4" w:space="0" w:color="auto"/>
              <w:bottom w:val="single" w:sz="4" w:space="0" w:color="auto"/>
              <w:right w:val="single" w:sz="4" w:space="0" w:color="auto"/>
            </w:tcBorders>
            <w:vAlign w:val="center"/>
          </w:tcPr>
          <w:p w:rsidR="005F0C67" w:rsidRDefault="004E5C7E">
            <w:pPr>
              <w:snapToGrid w:val="0"/>
              <w:spacing w:line="420" w:lineRule="exact"/>
              <w:jc w:val="center"/>
              <w:rPr>
                <w:rFonts w:ascii="宋体"/>
                <w:szCs w:val="21"/>
              </w:rPr>
            </w:pPr>
            <w:r>
              <w:rPr>
                <w:rFonts w:ascii="宋体" w:hAnsi="宋体" w:hint="eastAsia"/>
                <w:szCs w:val="21"/>
              </w:rPr>
              <w:t>合同</w:t>
            </w:r>
          </w:p>
          <w:p w:rsidR="005F0C67" w:rsidRDefault="004E5C7E">
            <w:pPr>
              <w:snapToGrid w:val="0"/>
              <w:spacing w:line="420" w:lineRule="exact"/>
              <w:jc w:val="center"/>
              <w:rPr>
                <w:rFonts w:ascii="宋体"/>
                <w:szCs w:val="21"/>
              </w:rPr>
            </w:pPr>
            <w:r>
              <w:rPr>
                <w:rFonts w:ascii="宋体" w:hAnsi="宋体" w:hint="eastAsia"/>
                <w:szCs w:val="21"/>
              </w:rPr>
              <w:t>金额</w:t>
            </w:r>
          </w:p>
          <w:p w:rsidR="005F0C67" w:rsidRDefault="004E5C7E">
            <w:pPr>
              <w:snapToGrid w:val="0"/>
              <w:spacing w:line="420" w:lineRule="exact"/>
              <w:jc w:val="center"/>
              <w:rPr>
                <w:rFonts w:ascii="宋体"/>
                <w:szCs w:val="21"/>
              </w:rPr>
            </w:pPr>
            <w:r>
              <w:rPr>
                <w:rFonts w:ascii="宋体" w:hAnsi="宋体" w:hint="eastAsia"/>
                <w:szCs w:val="21"/>
              </w:rPr>
              <w:t>（万元）</w:t>
            </w:r>
          </w:p>
        </w:tc>
        <w:tc>
          <w:tcPr>
            <w:tcW w:w="1080" w:type="dxa"/>
            <w:tcBorders>
              <w:top w:val="single" w:sz="4" w:space="0" w:color="auto"/>
              <w:left w:val="single" w:sz="4" w:space="0" w:color="auto"/>
            </w:tcBorders>
          </w:tcPr>
          <w:p w:rsidR="005F0C67" w:rsidRDefault="005F0C67">
            <w:pPr>
              <w:snapToGrid w:val="0"/>
              <w:spacing w:line="420" w:lineRule="exact"/>
              <w:jc w:val="center"/>
              <w:rPr>
                <w:rFonts w:ascii="宋体"/>
                <w:szCs w:val="21"/>
              </w:rPr>
            </w:pPr>
          </w:p>
          <w:p w:rsidR="005F0C67" w:rsidRDefault="005F0C67">
            <w:pPr>
              <w:snapToGrid w:val="0"/>
              <w:spacing w:line="420" w:lineRule="exact"/>
              <w:jc w:val="center"/>
              <w:rPr>
                <w:rFonts w:ascii="宋体"/>
                <w:szCs w:val="21"/>
              </w:rPr>
            </w:pPr>
          </w:p>
          <w:p w:rsidR="005F0C67" w:rsidRDefault="004E5C7E">
            <w:pPr>
              <w:snapToGrid w:val="0"/>
              <w:spacing w:line="420" w:lineRule="exact"/>
              <w:jc w:val="center"/>
              <w:rPr>
                <w:rFonts w:ascii="宋体"/>
                <w:szCs w:val="21"/>
              </w:rPr>
            </w:pPr>
            <w:r>
              <w:rPr>
                <w:rFonts w:ascii="宋体" w:hAnsi="宋体" w:hint="eastAsia"/>
                <w:szCs w:val="21"/>
              </w:rPr>
              <w:t>时间</w:t>
            </w:r>
          </w:p>
        </w:tc>
      </w:tr>
      <w:tr w:rsidR="005F0C67">
        <w:trPr>
          <w:trHeight w:hRule="exact" w:val="567"/>
        </w:trPr>
        <w:tc>
          <w:tcPr>
            <w:tcW w:w="2107" w:type="dxa"/>
            <w:tcBorders>
              <w:top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235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224"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44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tcBorders>
          </w:tcPr>
          <w:p w:rsidR="005F0C67" w:rsidRDefault="005F0C67">
            <w:pPr>
              <w:snapToGrid w:val="0"/>
              <w:spacing w:line="420" w:lineRule="exact"/>
              <w:jc w:val="left"/>
              <w:rPr>
                <w:rFonts w:ascii="宋体"/>
                <w:szCs w:val="21"/>
              </w:rPr>
            </w:pPr>
          </w:p>
        </w:tc>
      </w:tr>
      <w:tr w:rsidR="005F0C67">
        <w:trPr>
          <w:trHeight w:hRule="exact" w:val="567"/>
        </w:trPr>
        <w:tc>
          <w:tcPr>
            <w:tcW w:w="2107" w:type="dxa"/>
            <w:tcBorders>
              <w:top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235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224"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44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tcBorders>
          </w:tcPr>
          <w:p w:rsidR="005F0C67" w:rsidRDefault="005F0C67">
            <w:pPr>
              <w:snapToGrid w:val="0"/>
              <w:spacing w:line="420" w:lineRule="exact"/>
              <w:jc w:val="left"/>
              <w:rPr>
                <w:rFonts w:ascii="宋体"/>
                <w:szCs w:val="21"/>
              </w:rPr>
            </w:pPr>
          </w:p>
        </w:tc>
      </w:tr>
      <w:tr w:rsidR="005F0C67">
        <w:trPr>
          <w:trHeight w:hRule="exact" w:val="567"/>
        </w:trPr>
        <w:tc>
          <w:tcPr>
            <w:tcW w:w="2107" w:type="dxa"/>
            <w:tcBorders>
              <w:top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235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224"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44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tcBorders>
          </w:tcPr>
          <w:p w:rsidR="005F0C67" w:rsidRDefault="005F0C67">
            <w:pPr>
              <w:snapToGrid w:val="0"/>
              <w:spacing w:line="420" w:lineRule="exact"/>
              <w:jc w:val="left"/>
              <w:rPr>
                <w:rFonts w:ascii="宋体"/>
                <w:szCs w:val="21"/>
              </w:rPr>
            </w:pPr>
          </w:p>
        </w:tc>
      </w:tr>
      <w:tr w:rsidR="005F0C67">
        <w:trPr>
          <w:trHeight w:hRule="exact" w:val="567"/>
        </w:trPr>
        <w:tc>
          <w:tcPr>
            <w:tcW w:w="2107" w:type="dxa"/>
            <w:tcBorders>
              <w:top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235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224"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44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tcBorders>
          </w:tcPr>
          <w:p w:rsidR="005F0C67" w:rsidRDefault="005F0C67">
            <w:pPr>
              <w:snapToGrid w:val="0"/>
              <w:spacing w:line="420" w:lineRule="exact"/>
              <w:jc w:val="left"/>
              <w:rPr>
                <w:rFonts w:ascii="宋体"/>
                <w:szCs w:val="21"/>
              </w:rPr>
            </w:pPr>
          </w:p>
        </w:tc>
      </w:tr>
      <w:tr w:rsidR="005F0C67">
        <w:trPr>
          <w:trHeight w:hRule="exact" w:val="567"/>
        </w:trPr>
        <w:tc>
          <w:tcPr>
            <w:tcW w:w="2107" w:type="dxa"/>
            <w:tcBorders>
              <w:top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235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224"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44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tcBorders>
          </w:tcPr>
          <w:p w:rsidR="005F0C67" w:rsidRDefault="005F0C67">
            <w:pPr>
              <w:snapToGrid w:val="0"/>
              <w:spacing w:line="420" w:lineRule="exact"/>
              <w:jc w:val="left"/>
              <w:rPr>
                <w:rFonts w:ascii="宋体"/>
                <w:szCs w:val="21"/>
              </w:rPr>
            </w:pPr>
          </w:p>
        </w:tc>
      </w:tr>
      <w:tr w:rsidR="005F0C67">
        <w:trPr>
          <w:trHeight w:hRule="exact" w:val="567"/>
        </w:trPr>
        <w:tc>
          <w:tcPr>
            <w:tcW w:w="2107" w:type="dxa"/>
            <w:tcBorders>
              <w:top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235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224"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44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tcBorders>
          </w:tcPr>
          <w:p w:rsidR="005F0C67" w:rsidRDefault="005F0C67">
            <w:pPr>
              <w:snapToGrid w:val="0"/>
              <w:spacing w:line="420" w:lineRule="exact"/>
              <w:jc w:val="left"/>
              <w:rPr>
                <w:rFonts w:ascii="宋体"/>
                <w:szCs w:val="21"/>
              </w:rPr>
            </w:pPr>
          </w:p>
        </w:tc>
      </w:tr>
      <w:tr w:rsidR="005F0C67">
        <w:trPr>
          <w:trHeight w:hRule="exact" w:val="567"/>
        </w:trPr>
        <w:tc>
          <w:tcPr>
            <w:tcW w:w="2107" w:type="dxa"/>
            <w:tcBorders>
              <w:top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235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224"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44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tcBorders>
          </w:tcPr>
          <w:p w:rsidR="005F0C67" w:rsidRDefault="005F0C67">
            <w:pPr>
              <w:snapToGrid w:val="0"/>
              <w:spacing w:line="420" w:lineRule="exact"/>
              <w:jc w:val="left"/>
              <w:rPr>
                <w:rFonts w:ascii="宋体"/>
                <w:szCs w:val="21"/>
              </w:rPr>
            </w:pPr>
          </w:p>
        </w:tc>
      </w:tr>
      <w:tr w:rsidR="005F0C67">
        <w:trPr>
          <w:trHeight w:hRule="exact" w:val="567"/>
        </w:trPr>
        <w:tc>
          <w:tcPr>
            <w:tcW w:w="2107" w:type="dxa"/>
            <w:tcBorders>
              <w:top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235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224"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44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tcBorders>
          </w:tcPr>
          <w:p w:rsidR="005F0C67" w:rsidRDefault="005F0C67">
            <w:pPr>
              <w:snapToGrid w:val="0"/>
              <w:spacing w:line="420" w:lineRule="exact"/>
              <w:jc w:val="left"/>
              <w:rPr>
                <w:rFonts w:ascii="宋体"/>
                <w:szCs w:val="21"/>
              </w:rPr>
            </w:pPr>
          </w:p>
        </w:tc>
      </w:tr>
      <w:tr w:rsidR="005F0C67">
        <w:trPr>
          <w:trHeight w:hRule="exact" w:val="567"/>
        </w:trPr>
        <w:tc>
          <w:tcPr>
            <w:tcW w:w="2107" w:type="dxa"/>
            <w:tcBorders>
              <w:top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235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224"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44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tcBorders>
          </w:tcPr>
          <w:p w:rsidR="005F0C67" w:rsidRDefault="005F0C67">
            <w:pPr>
              <w:snapToGrid w:val="0"/>
              <w:spacing w:line="420" w:lineRule="exact"/>
              <w:jc w:val="left"/>
              <w:rPr>
                <w:rFonts w:ascii="宋体"/>
                <w:szCs w:val="21"/>
              </w:rPr>
            </w:pPr>
          </w:p>
        </w:tc>
      </w:tr>
      <w:tr w:rsidR="005F0C67">
        <w:trPr>
          <w:trHeight w:hRule="exact" w:val="567"/>
        </w:trPr>
        <w:tc>
          <w:tcPr>
            <w:tcW w:w="2107" w:type="dxa"/>
            <w:tcBorders>
              <w:top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2357"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224"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440" w:type="dxa"/>
            <w:tcBorders>
              <w:top w:val="single" w:sz="4" w:space="0" w:color="auto"/>
              <w:left w:val="single" w:sz="4" w:space="0" w:color="auto"/>
              <w:bottom w:val="single" w:sz="4" w:space="0" w:color="auto"/>
              <w:right w:val="single" w:sz="4" w:space="0" w:color="auto"/>
            </w:tcBorders>
          </w:tcPr>
          <w:p w:rsidR="005F0C67" w:rsidRDefault="005F0C67">
            <w:pPr>
              <w:snapToGrid w:val="0"/>
              <w:spacing w:line="420" w:lineRule="exact"/>
              <w:jc w:val="left"/>
              <w:rPr>
                <w:rFonts w:ascii="宋体"/>
                <w:szCs w:val="21"/>
              </w:rPr>
            </w:pPr>
          </w:p>
        </w:tc>
        <w:tc>
          <w:tcPr>
            <w:tcW w:w="1080" w:type="dxa"/>
            <w:tcBorders>
              <w:top w:val="single" w:sz="4" w:space="0" w:color="auto"/>
              <w:left w:val="single" w:sz="4" w:space="0" w:color="auto"/>
              <w:bottom w:val="single" w:sz="4" w:space="0" w:color="auto"/>
            </w:tcBorders>
          </w:tcPr>
          <w:p w:rsidR="005F0C67" w:rsidRDefault="005F0C67">
            <w:pPr>
              <w:snapToGrid w:val="0"/>
              <w:spacing w:line="420" w:lineRule="exact"/>
              <w:jc w:val="left"/>
              <w:rPr>
                <w:rFonts w:ascii="宋体"/>
                <w:szCs w:val="21"/>
              </w:rPr>
            </w:pPr>
          </w:p>
        </w:tc>
      </w:tr>
    </w:tbl>
    <w:p w:rsidR="005F0C67" w:rsidRDefault="004E5C7E">
      <w:pPr>
        <w:snapToGrid w:val="0"/>
        <w:spacing w:line="420" w:lineRule="exact"/>
        <w:rPr>
          <w:rFonts w:ascii="宋体"/>
          <w:szCs w:val="21"/>
        </w:rPr>
      </w:pPr>
      <w:r>
        <w:rPr>
          <w:rFonts w:ascii="宋体" w:hAnsi="宋体" w:hint="eastAsia"/>
          <w:szCs w:val="21"/>
        </w:rPr>
        <w:t>附：销售合同等其他证明复印件</w:t>
      </w:r>
    </w:p>
    <w:p w:rsidR="005F0C67" w:rsidRDefault="005F0C67">
      <w:pPr>
        <w:snapToGrid w:val="0"/>
        <w:spacing w:line="420" w:lineRule="exact"/>
        <w:rPr>
          <w:rFonts w:ascii="宋体"/>
          <w:spacing w:val="20"/>
          <w:szCs w:val="21"/>
        </w:rPr>
      </w:pPr>
    </w:p>
    <w:p w:rsidR="005F0C67" w:rsidRDefault="005F0C67">
      <w:pPr>
        <w:snapToGrid w:val="0"/>
        <w:rPr>
          <w:rFonts w:ascii="宋体"/>
          <w:spacing w:val="20"/>
          <w:sz w:val="24"/>
        </w:rPr>
      </w:pPr>
    </w:p>
    <w:p w:rsidR="005F0C67" w:rsidRDefault="005F0C67">
      <w:pPr>
        <w:snapToGrid w:val="0"/>
        <w:rPr>
          <w:rFonts w:ascii="宋体"/>
          <w:spacing w:val="20"/>
          <w:sz w:val="24"/>
        </w:rPr>
      </w:pPr>
    </w:p>
    <w:p w:rsidR="005F0C67" w:rsidRDefault="005F0C67">
      <w:pPr>
        <w:snapToGrid w:val="0"/>
        <w:rPr>
          <w:rFonts w:ascii="宋体"/>
          <w:spacing w:val="20"/>
          <w:sz w:val="24"/>
        </w:rPr>
      </w:pPr>
    </w:p>
    <w:p w:rsidR="005F0C67" w:rsidRDefault="005F0C67">
      <w:pPr>
        <w:snapToGrid w:val="0"/>
        <w:rPr>
          <w:rFonts w:ascii="宋体"/>
          <w:spacing w:val="20"/>
          <w:sz w:val="24"/>
        </w:rPr>
      </w:pPr>
    </w:p>
    <w:p w:rsidR="005F0C67" w:rsidRDefault="005F0C67">
      <w:pPr>
        <w:snapToGrid w:val="0"/>
        <w:rPr>
          <w:rFonts w:ascii="宋体"/>
          <w:spacing w:val="20"/>
          <w:sz w:val="24"/>
        </w:rPr>
      </w:pPr>
    </w:p>
    <w:p w:rsidR="005F0C67" w:rsidRDefault="005F0C67">
      <w:pPr>
        <w:snapToGrid w:val="0"/>
        <w:rPr>
          <w:rFonts w:ascii="宋体"/>
          <w:spacing w:val="20"/>
          <w:sz w:val="24"/>
        </w:rPr>
      </w:pPr>
    </w:p>
    <w:p w:rsidR="005F0C67" w:rsidRDefault="005F0C67">
      <w:pPr>
        <w:snapToGrid w:val="0"/>
        <w:rPr>
          <w:rFonts w:ascii="宋体"/>
          <w:spacing w:val="20"/>
          <w:sz w:val="24"/>
        </w:rPr>
      </w:pPr>
    </w:p>
    <w:p w:rsidR="005F0C67" w:rsidRDefault="005F0C67">
      <w:pPr>
        <w:snapToGrid w:val="0"/>
        <w:rPr>
          <w:rFonts w:ascii="宋体"/>
          <w:spacing w:val="20"/>
          <w:sz w:val="24"/>
        </w:rPr>
      </w:pPr>
    </w:p>
    <w:p w:rsidR="005F0C67" w:rsidRDefault="005F0C67">
      <w:pPr>
        <w:snapToGrid w:val="0"/>
        <w:rPr>
          <w:rFonts w:ascii="宋体"/>
          <w:spacing w:val="20"/>
          <w:sz w:val="24"/>
        </w:rPr>
      </w:pPr>
    </w:p>
    <w:p w:rsidR="005F0C67" w:rsidRDefault="004E5C7E">
      <w:pPr>
        <w:snapToGrid w:val="0"/>
        <w:ind w:firstLineChars="1800" w:firstLine="4320"/>
        <w:rPr>
          <w:rFonts w:ascii="宋体"/>
          <w:sz w:val="24"/>
        </w:rPr>
      </w:pPr>
      <w:r>
        <w:rPr>
          <w:rFonts w:ascii="宋体" w:hAnsi="宋体" w:hint="eastAsia"/>
          <w:sz w:val="24"/>
        </w:rPr>
        <w:t>法定代表人或授权代表签字</w:t>
      </w:r>
      <w:r>
        <w:rPr>
          <w:rFonts w:ascii="宋体" w:hAnsi="宋体"/>
          <w:sz w:val="24"/>
        </w:rPr>
        <w:t>:______</w:t>
      </w:r>
    </w:p>
    <w:p w:rsidR="005F0C67" w:rsidRDefault="005F0C67">
      <w:pPr>
        <w:snapToGrid w:val="0"/>
        <w:rPr>
          <w:rFonts w:ascii="宋体"/>
          <w:sz w:val="24"/>
        </w:rPr>
      </w:pPr>
    </w:p>
    <w:p w:rsidR="005F0C67" w:rsidRDefault="004E5C7E">
      <w:pPr>
        <w:snapToGrid w:val="0"/>
        <w:ind w:firstLineChars="1900" w:firstLine="4560"/>
        <w:rPr>
          <w:rFonts w:ascii="宋体"/>
          <w:sz w:val="24"/>
          <w:u w:val="single"/>
        </w:rPr>
      </w:pPr>
      <w:r>
        <w:rPr>
          <w:rFonts w:ascii="宋体" w:hAnsi="宋体" w:hint="eastAsia"/>
          <w:sz w:val="24"/>
        </w:rPr>
        <w:t>投标人盖章：</w:t>
      </w:r>
    </w:p>
    <w:p w:rsidR="005F0C67" w:rsidRDefault="005F0C67">
      <w:pPr>
        <w:snapToGrid w:val="0"/>
        <w:jc w:val="center"/>
        <w:rPr>
          <w:rFonts w:ascii="宋体"/>
          <w:sz w:val="24"/>
        </w:rPr>
      </w:pPr>
    </w:p>
    <w:p w:rsidR="005F0C67" w:rsidRDefault="004E5C7E">
      <w:pPr>
        <w:snapToGrid w:val="0"/>
        <w:jc w:val="center"/>
        <w:rPr>
          <w:rFonts w:ascii="宋体"/>
          <w:sz w:val="24"/>
        </w:rPr>
      </w:pPr>
      <w:r>
        <w:rPr>
          <w:rFonts w:ascii="宋体" w:hAnsi="宋体"/>
          <w:sz w:val="24"/>
        </w:rPr>
        <w:t xml:space="preserve">                 _____</w:t>
      </w:r>
      <w:r>
        <w:rPr>
          <w:rFonts w:ascii="宋体" w:hAnsi="宋体" w:hint="eastAsia"/>
          <w:sz w:val="24"/>
        </w:rPr>
        <w:t>年</w:t>
      </w:r>
      <w:r>
        <w:rPr>
          <w:rFonts w:ascii="宋体" w:hAnsi="宋体"/>
          <w:sz w:val="24"/>
        </w:rPr>
        <w:t>___</w:t>
      </w:r>
      <w:r>
        <w:rPr>
          <w:rFonts w:ascii="宋体" w:hAnsi="宋体" w:hint="eastAsia"/>
          <w:sz w:val="24"/>
        </w:rPr>
        <w:t>月</w:t>
      </w:r>
      <w:r>
        <w:rPr>
          <w:rFonts w:ascii="宋体" w:hAnsi="宋体"/>
          <w:sz w:val="24"/>
        </w:rPr>
        <w:t>___</w:t>
      </w:r>
      <w:r>
        <w:rPr>
          <w:rFonts w:ascii="宋体" w:hAnsi="宋体" w:hint="eastAsia"/>
          <w:sz w:val="24"/>
        </w:rPr>
        <w:t>日</w:t>
      </w:r>
    </w:p>
    <w:p w:rsidR="005F0C67" w:rsidRDefault="004E5C7E">
      <w:pPr>
        <w:jc w:val="center"/>
        <w:rPr>
          <w:rFonts w:ascii="宋体"/>
          <w:b/>
          <w:sz w:val="28"/>
          <w:szCs w:val="28"/>
        </w:rPr>
      </w:pPr>
      <w:r>
        <w:rPr>
          <w:rFonts w:ascii="宋体"/>
          <w:b/>
          <w:sz w:val="24"/>
        </w:rPr>
        <w:br w:type="page"/>
      </w:r>
      <w:r>
        <w:rPr>
          <w:rFonts w:ascii="宋体" w:hAnsi="宋体" w:hint="eastAsia"/>
          <w:b/>
          <w:sz w:val="28"/>
          <w:szCs w:val="28"/>
        </w:rPr>
        <w:lastRenderedPageBreak/>
        <w:t>技术响应表</w:t>
      </w:r>
    </w:p>
    <w:p w:rsidR="005F0C67" w:rsidRDefault="005F0C67">
      <w:pPr>
        <w:spacing w:line="420" w:lineRule="exact"/>
        <w:rPr>
          <w:rFonts w:ascii="宋体"/>
          <w:szCs w:val="21"/>
        </w:rPr>
      </w:pP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3917"/>
        <w:gridCol w:w="2520"/>
        <w:gridCol w:w="1359"/>
      </w:tblGrid>
      <w:tr w:rsidR="005F0C67">
        <w:tc>
          <w:tcPr>
            <w:tcW w:w="675" w:type="dxa"/>
          </w:tcPr>
          <w:p w:rsidR="005F0C67" w:rsidRDefault="004E5C7E">
            <w:pPr>
              <w:spacing w:line="420" w:lineRule="exact"/>
              <w:jc w:val="center"/>
              <w:rPr>
                <w:rFonts w:ascii="宋体"/>
                <w:b/>
                <w:szCs w:val="21"/>
              </w:rPr>
            </w:pPr>
            <w:r>
              <w:rPr>
                <w:rFonts w:ascii="宋体" w:hAnsi="宋体" w:hint="eastAsia"/>
                <w:b/>
                <w:szCs w:val="21"/>
              </w:rPr>
              <w:t>序号</w:t>
            </w:r>
          </w:p>
        </w:tc>
        <w:tc>
          <w:tcPr>
            <w:tcW w:w="1276" w:type="dxa"/>
          </w:tcPr>
          <w:p w:rsidR="005F0C67" w:rsidRDefault="004E5C7E">
            <w:pPr>
              <w:spacing w:line="420" w:lineRule="exact"/>
              <w:jc w:val="center"/>
              <w:rPr>
                <w:rFonts w:ascii="宋体"/>
                <w:b/>
                <w:szCs w:val="21"/>
              </w:rPr>
            </w:pPr>
            <w:r>
              <w:rPr>
                <w:rFonts w:ascii="宋体" w:hAnsi="宋体" w:hint="eastAsia"/>
                <w:b/>
                <w:szCs w:val="21"/>
              </w:rPr>
              <w:t>货物名称</w:t>
            </w:r>
          </w:p>
        </w:tc>
        <w:tc>
          <w:tcPr>
            <w:tcW w:w="3917" w:type="dxa"/>
          </w:tcPr>
          <w:p w:rsidR="005F0C67" w:rsidRDefault="004E5C7E">
            <w:pPr>
              <w:spacing w:line="420" w:lineRule="exact"/>
              <w:jc w:val="center"/>
              <w:rPr>
                <w:rFonts w:ascii="宋体"/>
                <w:b/>
                <w:szCs w:val="21"/>
              </w:rPr>
            </w:pPr>
            <w:r>
              <w:rPr>
                <w:rFonts w:ascii="宋体" w:hAnsi="宋体" w:hint="eastAsia"/>
                <w:b/>
                <w:szCs w:val="21"/>
              </w:rPr>
              <w:t>招标文件要求</w:t>
            </w:r>
          </w:p>
        </w:tc>
        <w:tc>
          <w:tcPr>
            <w:tcW w:w="2520" w:type="dxa"/>
          </w:tcPr>
          <w:p w:rsidR="005F0C67" w:rsidRDefault="004E5C7E">
            <w:pPr>
              <w:spacing w:line="420" w:lineRule="exact"/>
              <w:jc w:val="center"/>
              <w:rPr>
                <w:rFonts w:ascii="宋体"/>
                <w:b/>
                <w:szCs w:val="21"/>
              </w:rPr>
            </w:pPr>
            <w:r>
              <w:rPr>
                <w:rFonts w:ascii="宋体" w:hAnsi="宋体" w:hint="eastAsia"/>
                <w:b/>
                <w:szCs w:val="21"/>
              </w:rPr>
              <w:t>投标文件响应</w:t>
            </w:r>
          </w:p>
        </w:tc>
        <w:tc>
          <w:tcPr>
            <w:tcW w:w="1359" w:type="dxa"/>
          </w:tcPr>
          <w:p w:rsidR="005F0C67" w:rsidRDefault="004E5C7E">
            <w:pPr>
              <w:spacing w:line="420" w:lineRule="exact"/>
              <w:jc w:val="center"/>
              <w:rPr>
                <w:rFonts w:ascii="宋体"/>
                <w:b/>
                <w:szCs w:val="21"/>
              </w:rPr>
            </w:pPr>
            <w:bookmarkStart w:id="156" w:name="_Toc254970560"/>
            <w:bookmarkStart w:id="157" w:name="_Toc254970701"/>
            <w:r>
              <w:rPr>
                <w:rFonts w:ascii="宋体" w:hAnsi="宋体" w:hint="eastAsia"/>
                <w:b/>
                <w:szCs w:val="21"/>
              </w:rPr>
              <w:t>偏离情况</w:t>
            </w:r>
            <w:bookmarkEnd w:id="156"/>
            <w:bookmarkEnd w:id="157"/>
          </w:p>
        </w:tc>
      </w:tr>
      <w:tr w:rsidR="005F0C67">
        <w:tc>
          <w:tcPr>
            <w:tcW w:w="675" w:type="dxa"/>
            <w:vAlign w:val="center"/>
          </w:tcPr>
          <w:p w:rsidR="005F0C67" w:rsidRDefault="005F0C67">
            <w:pPr>
              <w:widowControl/>
              <w:spacing w:line="420" w:lineRule="exact"/>
              <w:jc w:val="left"/>
              <w:rPr>
                <w:rFonts w:ascii="宋体" w:cs="宋体"/>
                <w:b/>
                <w:bCs/>
                <w:kern w:val="0"/>
                <w:szCs w:val="21"/>
              </w:rPr>
            </w:pPr>
          </w:p>
        </w:tc>
        <w:tc>
          <w:tcPr>
            <w:tcW w:w="1276" w:type="dxa"/>
            <w:vAlign w:val="center"/>
          </w:tcPr>
          <w:p w:rsidR="005F0C67" w:rsidRDefault="005F0C67">
            <w:pPr>
              <w:widowControl/>
              <w:spacing w:line="420" w:lineRule="exact"/>
              <w:jc w:val="left"/>
              <w:rPr>
                <w:rFonts w:ascii="宋体" w:cs="宋体"/>
                <w:b/>
                <w:bCs/>
                <w:kern w:val="0"/>
                <w:szCs w:val="21"/>
              </w:rPr>
            </w:pPr>
          </w:p>
        </w:tc>
        <w:tc>
          <w:tcPr>
            <w:tcW w:w="3917" w:type="dxa"/>
            <w:vAlign w:val="center"/>
          </w:tcPr>
          <w:p w:rsidR="005F0C67" w:rsidRDefault="005F0C67">
            <w:pPr>
              <w:widowControl/>
              <w:spacing w:line="420" w:lineRule="exact"/>
              <w:jc w:val="left"/>
              <w:rPr>
                <w:rFonts w:ascii="宋体" w:cs="宋体"/>
                <w:b/>
                <w:bCs/>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kern w:val="0"/>
                <w:szCs w:val="21"/>
              </w:rPr>
            </w:pPr>
          </w:p>
        </w:tc>
        <w:tc>
          <w:tcPr>
            <w:tcW w:w="1276" w:type="dxa"/>
            <w:vAlign w:val="center"/>
          </w:tcPr>
          <w:p w:rsidR="005F0C67" w:rsidRDefault="005F0C67">
            <w:pPr>
              <w:widowControl/>
              <w:spacing w:line="420" w:lineRule="exact"/>
              <w:jc w:val="left"/>
              <w:rPr>
                <w:rFonts w:ascii="宋体"/>
                <w:kern w:val="0"/>
                <w:szCs w:val="21"/>
              </w:rPr>
            </w:pPr>
          </w:p>
        </w:tc>
        <w:tc>
          <w:tcPr>
            <w:tcW w:w="3917" w:type="dxa"/>
            <w:vAlign w:val="center"/>
          </w:tcPr>
          <w:p w:rsidR="005F0C67" w:rsidRDefault="005F0C67">
            <w:pPr>
              <w:widowControl/>
              <w:spacing w:line="420" w:lineRule="exact"/>
              <w:jc w:val="left"/>
              <w:rPr>
                <w:rFonts w:ascii="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adjustRightInd w:val="0"/>
              <w:snapToGrid w:val="0"/>
              <w:spacing w:line="420" w:lineRule="exact"/>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r w:rsidR="005F0C67">
        <w:tc>
          <w:tcPr>
            <w:tcW w:w="675" w:type="dxa"/>
            <w:vAlign w:val="center"/>
          </w:tcPr>
          <w:p w:rsidR="005F0C67" w:rsidRDefault="005F0C67">
            <w:pPr>
              <w:widowControl/>
              <w:spacing w:line="420" w:lineRule="exact"/>
              <w:jc w:val="left"/>
              <w:rPr>
                <w:rFonts w:ascii="宋体" w:cs="宋体"/>
                <w:kern w:val="0"/>
                <w:szCs w:val="21"/>
              </w:rPr>
            </w:pPr>
          </w:p>
        </w:tc>
        <w:tc>
          <w:tcPr>
            <w:tcW w:w="1276" w:type="dxa"/>
            <w:vAlign w:val="center"/>
          </w:tcPr>
          <w:p w:rsidR="005F0C67" w:rsidRDefault="005F0C67">
            <w:pPr>
              <w:widowControl/>
              <w:spacing w:line="420" w:lineRule="exact"/>
              <w:jc w:val="left"/>
              <w:rPr>
                <w:rFonts w:ascii="宋体" w:cs="宋体"/>
                <w:kern w:val="0"/>
                <w:szCs w:val="21"/>
              </w:rPr>
            </w:pPr>
          </w:p>
        </w:tc>
        <w:tc>
          <w:tcPr>
            <w:tcW w:w="3917" w:type="dxa"/>
            <w:vAlign w:val="center"/>
          </w:tcPr>
          <w:p w:rsidR="005F0C67" w:rsidRDefault="005F0C67">
            <w:pPr>
              <w:widowControl/>
              <w:spacing w:line="420" w:lineRule="exact"/>
              <w:jc w:val="left"/>
              <w:rPr>
                <w:rFonts w:ascii="宋体" w:cs="宋体"/>
                <w:kern w:val="0"/>
                <w:szCs w:val="21"/>
              </w:rPr>
            </w:pPr>
          </w:p>
        </w:tc>
        <w:tc>
          <w:tcPr>
            <w:tcW w:w="2520" w:type="dxa"/>
          </w:tcPr>
          <w:p w:rsidR="005F0C67" w:rsidRDefault="005F0C67">
            <w:pPr>
              <w:spacing w:line="420" w:lineRule="exact"/>
              <w:jc w:val="center"/>
              <w:rPr>
                <w:rFonts w:ascii="宋体"/>
                <w:b/>
                <w:szCs w:val="21"/>
              </w:rPr>
            </w:pPr>
          </w:p>
        </w:tc>
        <w:tc>
          <w:tcPr>
            <w:tcW w:w="1359" w:type="dxa"/>
          </w:tcPr>
          <w:p w:rsidR="005F0C67" w:rsidRDefault="005F0C67">
            <w:pPr>
              <w:spacing w:line="420" w:lineRule="exact"/>
              <w:jc w:val="center"/>
              <w:rPr>
                <w:rFonts w:ascii="宋体"/>
                <w:b/>
                <w:szCs w:val="21"/>
              </w:rPr>
            </w:pPr>
          </w:p>
        </w:tc>
      </w:tr>
    </w:tbl>
    <w:p w:rsidR="005F0C67" w:rsidRDefault="004E5C7E">
      <w:pPr>
        <w:pStyle w:val="32"/>
        <w:spacing w:line="420" w:lineRule="exact"/>
        <w:rPr>
          <w:rFonts w:ascii="宋体"/>
          <w:spacing w:val="20"/>
          <w:sz w:val="21"/>
          <w:szCs w:val="21"/>
        </w:rPr>
      </w:pPr>
      <w:r>
        <w:rPr>
          <w:rFonts w:ascii="宋体" w:hAnsi="宋体" w:hint="eastAsia"/>
          <w:sz w:val="21"/>
          <w:szCs w:val="21"/>
        </w:rPr>
        <w:t>注：</w:t>
      </w:r>
      <w:r>
        <w:rPr>
          <w:rFonts w:ascii="宋体" w:hAnsi="宋体"/>
          <w:sz w:val="21"/>
          <w:szCs w:val="21"/>
        </w:rPr>
        <w:t>1</w:t>
      </w:r>
      <w:r>
        <w:rPr>
          <w:rFonts w:ascii="宋体" w:hAnsi="宋体" w:hint="eastAsia"/>
          <w:sz w:val="21"/>
          <w:szCs w:val="21"/>
        </w:rPr>
        <w:t>、投标人应根据投标货物的性能指标、对照招标文件设备的性能指标中的要求在“偏离情况”栏注明“正偏离”、“负偏离”或“无偏离”。</w:t>
      </w:r>
    </w:p>
    <w:p w:rsidR="005F0C67" w:rsidRDefault="004E5C7E">
      <w:pPr>
        <w:spacing w:line="420" w:lineRule="exact"/>
        <w:ind w:leftChars="4" w:left="8" w:firstLineChars="147" w:firstLine="369"/>
        <w:rPr>
          <w:rFonts w:ascii="宋体"/>
          <w:b/>
          <w:szCs w:val="21"/>
        </w:rPr>
      </w:pPr>
      <w:r>
        <w:rPr>
          <w:rFonts w:ascii="宋体" w:hAnsi="宋体"/>
          <w:b/>
          <w:spacing w:val="20"/>
          <w:szCs w:val="21"/>
        </w:rPr>
        <w:t>2</w:t>
      </w:r>
      <w:r>
        <w:rPr>
          <w:rFonts w:ascii="宋体" w:hAnsi="宋体" w:hint="eastAsia"/>
          <w:b/>
          <w:spacing w:val="20"/>
          <w:szCs w:val="21"/>
        </w:rPr>
        <w:t>、</w:t>
      </w:r>
      <w:r>
        <w:rPr>
          <w:rFonts w:ascii="宋体" w:hAnsi="宋体" w:hint="eastAsia"/>
          <w:b/>
          <w:szCs w:val="21"/>
        </w:rPr>
        <w:t>投标人应将投标货物的性能指标中与招标文件要求的性能指标有偏离的地方用明显标识，以便于评委评审，否则如给评审造成困难，其可能导致评委作出不利于投标人的评价，是投标人的责任。</w:t>
      </w:r>
    </w:p>
    <w:p w:rsidR="005F0C67" w:rsidRDefault="005F0C67">
      <w:pPr>
        <w:snapToGrid w:val="0"/>
        <w:spacing w:line="420" w:lineRule="exact"/>
        <w:rPr>
          <w:rFonts w:ascii="宋体"/>
          <w:szCs w:val="21"/>
        </w:rPr>
      </w:pPr>
    </w:p>
    <w:p w:rsidR="005F0C67" w:rsidRDefault="004E5C7E">
      <w:pPr>
        <w:snapToGrid w:val="0"/>
        <w:spacing w:line="420" w:lineRule="exact"/>
        <w:ind w:firstLineChars="1150" w:firstLine="2415"/>
        <w:rPr>
          <w:rFonts w:ascii="宋体"/>
          <w:szCs w:val="21"/>
        </w:rPr>
      </w:pPr>
      <w:r>
        <w:rPr>
          <w:rFonts w:ascii="宋体" w:hAnsi="宋体" w:hint="eastAsia"/>
          <w:szCs w:val="21"/>
        </w:rPr>
        <w:t>法定代表人或授权代表签字</w:t>
      </w:r>
      <w:r>
        <w:rPr>
          <w:rFonts w:ascii="宋体" w:hAnsi="宋体"/>
          <w:szCs w:val="21"/>
        </w:rPr>
        <w:t xml:space="preserve">:__________                      </w:t>
      </w:r>
    </w:p>
    <w:p w:rsidR="005F0C67" w:rsidRDefault="004E5C7E">
      <w:pPr>
        <w:snapToGrid w:val="0"/>
        <w:spacing w:line="420" w:lineRule="exact"/>
        <w:ind w:firstLineChars="1900" w:firstLine="3990"/>
        <w:rPr>
          <w:rFonts w:ascii="宋体"/>
          <w:szCs w:val="21"/>
          <w:u w:val="single"/>
        </w:rPr>
      </w:pPr>
      <w:r>
        <w:rPr>
          <w:rFonts w:ascii="宋体" w:hAnsi="宋体" w:hint="eastAsia"/>
          <w:szCs w:val="21"/>
        </w:rPr>
        <w:t>投标人盖章：</w:t>
      </w:r>
    </w:p>
    <w:p w:rsidR="005F0C67" w:rsidRDefault="004E5C7E">
      <w:pPr>
        <w:snapToGrid w:val="0"/>
        <w:spacing w:line="420" w:lineRule="exact"/>
        <w:jc w:val="center"/>
        <w:rPr>
          <w:rFonts w:ascii="宋体"/>
          <w:szCs w:val="21"/>
        </w:rPr>
      </w:pPr>
      <w:r>
        <w:rPr>
          <w:rFonts w:ascii="宋体" w:hAnsi="宋体"/>
          <w:szCs w:val="21"/>
        </w:rPr>
        <w:t xml:space="preserve">                 _____</w:t>
      </w:r>
      <w:r>
        <w:rPr>
          <w:rFonts w:ascii="宋体" w:hAnsi="宋体" w:hint="eastAsia"/>
          <w:szCs w:val="21"/>
        </w:rPr>
        <w:t>年</w:t>
      </w:r>
      <w:r>
        <w:rPr>
          <w:rFonts w:ascii="宋体" w:hAnsi="宋体"/>
          <w:szCs w:val="21"/>
        </w:rPr>
        <w:t>___</w:t>
      </w:r>
      <w:r>
        <w:rPr>
          <w:rFonts w:ascii="宋体" w:hAnsi="宋体" w:hint="eastAsia"/>
          <w:szCs w:val="21"/>
        </w:rPr>
        <w:t>月</w:t>
      </w:r>
      <w:r>
        <w:rPr>
          <w:rFonts w:ascii="宋体" w:hAnsi="宋体"/>
          <w:szCs w:val="21"/>
        </w:rPr>
        <w:t>___</w:t>
      </w:r>
      <w:r>
        <w:rPr>
          <w:rFonts w:ascii="宋体" w:hAnsi="宋体" w:hint="eastAsia"/>
          <w:szCs w:val="21"/>
        </w:rPr>
        <w:t>日</w:t>
      </w:r>
    </w:p>
    <w:p w:rsidR="005F0C67" w:rsidRDefault="005F0C67">
      <w:pPr>
        <w:spacing w:line="420" w:lineRule="exact"/>
        <w:jc w:val="center"/>
        <w:rPr>
          <w:rFonts w:ascii="宋体"/>
          <w:szCs w:val="21"/>
        </w:rPr>
      </w:pPr>
    </w:p>
    <w:p w:rsidR="005F0C67" w:rsidRDefault="005F0C67">
      <w:pPr>
        <w:spacing w:line="420" w:lineRule="exact"/>
        <w:jc w:val="center"/>
        <w:rPr>
          <w:rFonts w:ascii="宋体"/>
          <w:szCs w:val="21"/>
        </w:rPr>
      </w:pPr>
    </w:p>
    <w:p w:rsidR="005F0C67" w:rsidRDefault="005F0C67">
      <w:pPr>
        <w:snapToGrid w:val="0"/>
        <w:rPr>
          <w:rFonts w:ascii="宋体"/>
          <w:b/>
          <w:sz w:val="24"/>
        </w:rPr>
      </w:pPr>
    </w:p>
    <w:p w:rsidR="005F0C67" w:rsidRDefault="004E5C7E">
      <w:pPr>
        <w:spacing w:line="420" w:lineRule="exact"/>
        <w:jc w:val="center"/>
        <w:rPr>
          <w:rFonts w:ascii="宋体" w:cs="宋体"/>
          <w:b/>
          <w:kern w:val="0"/>
          <w:sz w:val="28"/>
          <w:szCs w:val="28"/>
        </w:rPr>
      </w:pPr>
      <w:r>
        <w:rPr>
          <w:rFonts w:ascii="宋体"/>
          <w:szCs w:val="21"/>
        </w:rPr>
        <w:br w:type="page"/>
      </w:r>
      <w:r>
        <w:rPr>
          <w:rFonts w:ascii="宋体" w:hAnsi="宋体" w:cs="宋体" w:hint="eastAsia"/>
          <w:b/>
          <w:kern w:val="0"/>
          <w:sz w:val="28"/>
          <w:szCs w:val="28"/>
        </w:rPr>
        <w:lastRenderedPageBreak/>
        <w:t>中小企业声明函</w:t>
      </w:r>
    </w:p>
    <w:p w:rsidR="005F0C67" w:rsidRDefault="005F0C67">
      <w:pPr>
        <w:widowControl/>
        <w:shd w:val="clear" w:color="auto" w:fill="FFFFFF"/>
        <w:spacing w:line="360" w:lineRule="auto"/>
        <w:ind w:firstLine="480"/>
        <w:jc w:val="left"/>
        <w:rPr>
          <w:rFonts w:ascii="宋体" w:cs="宋体"/>
          <w:kern w:val="0"/>
          <w:sz w:val="24"/>
        </w:rPr>
      </w:pPr>
    </w:p>
    <w:p w:rsidR="005F0C67" w:rsidRDefault="004E5C7E">
      <w:pPr>
        <w:widowControl/>
        <w:shd w:val="clear" w:color="auto" w:fill="FFFFFF"/>
        <w:spacing w:line="460" w:lineRule="exact"/>
        <w:ind w:firstLine="482"/>
        <w:jc w:val="left"/>
        <w:rPr>
          <w:rFonts w:ascii="宋体"/>
          <w:spacing w:val="6"/>
          <w:szCs w:val="21"/>
        </w:rPr>
      </w:pPr>
      <w:r>
        <w:rPr>
          <w:rFonts w:ascii="宋体" w:hAnsi="宋体" w:hint="eastAsia"/>
          <w:spacing w:val="6"/>
          <w:szCs w:val="21"/>
        </w:rPr>
        <w:t>本公司郑重声明，根据《政府采购促进中小企业发展暂行办法》（财库</w:t>
      </w:r>
      <w:r>
        <w:rPr>
          <w:rFonts w:ascii="宋体" w:hAnsi="宋体"/>
          <w:spacing w:val="6"/>
          <w:szCs w:val="21"/>
        </w:rPr>
        <w:t>[2011]181</w:t>
      </w:r>
      <w:r>
        <w:rPr>
          <w:rFonts w:ascii="宋体" w:hAnsi="宋体" w:hint="eastAsia"/>
          <w:spacing w:val="6"/>
          <w:szCs w:val="21"/>
        </w:rPr>
        <w:t>号）的规定，本公司为</w:t>
      </w:r>
      <w:r>
        <w:rPr>
          <w:rFonts w:ascii="宋体" w:hAnsi="宋体"/>
          <w:spacing w:val="6"/>
          <w:szCs w:val="21"/>
        </w:rPr>
        <w:t>______</w:t>
      </w:r>
      <w:r>
        <w:rPr>
          <w:rFonts w:ascii="宋体" w:hAnsi="宋体" w:hint="eastAsia"/>
          <w:spacing w:val="6"/>
          <w:szCs w:val="21"/>
        </w:rPr>
        <w:t>（请填写：中型、小型、微型）企业。即，本公司同时满足以下条件：</w:t>
      </w:r>
    </w:p>
    <w:p w:rsidR="005F0C67" w:rsidRDefault="004E5C7E">
      <w:pPr>
        <w:widowControl/>
        <w:shd w:val="clear" w:color="auto" w:fill="FFFFFF"/>
        <w:spacing w:line="460" w:lineRule="exact"/>
        <w:ind w:firstLine="482"/>
        <w:jc w:val="left"/>
        <w:rPr>
          <w:rFonts w:ascii="宋体"/>
          <w:spacing w:val="6"/>
          <w:szCs w:val="21"/>
        </w:rPr>
      </w:pPr>
      <w:r>
        <w:rPr>
          <w:rFonts w:ascii="宋体" w:hAnsi="宋体"/>
          <w:spacing w:val="6"/>
          <w:szCs w:val="21"/>
        </w:rPr>
        <w:t>1.</w:t>
      </w:r>
      <w:r>
        <w:rPr>
          <w:rFonts w:ascii="宋体" w:hAnsi="宋体" w:hint="eastAsia"/>
          <w:spacing w:val="6"/>
          <w:szCs w:val="21"/>
        </w:rPr>
        <w:t>根据《工业和信息化部、国家统计局、国家发展和改革委员会、财政部关于印发中小企业划型标准规定的通知》（工信部联企业</w:t>
      </w:r>
      <w:r>
        <w:rPr>
          <w:rFonts w:ascii="宋体" w:hAnsi="宋体"/>
          <w:spacing w:val="6"/>
          <w:szCs w:val="21"/>
        </w:rPr>
        <w:t>[2011]300</w:t>
      </w:r>
      <w:r>
        <w:rPr>
          <w:rFonts w:ascii="宋体" w:hAnsi="宋体" w:hint="eastAsia"/>
          <w:spacing w:val="6"/>
          <w:szCs w:val="21"/>
        </w:rPr>
        <w:t>号）规定的划分标准，本公司为</w:t>
      </w:r>
      <w:r>
        <w:rPr>
          <w:rFonts w:ascii="宋体" w:hAnsi="宋体"/>
          <w:spacing w:val="6"/>
          <w:szCs w:val="21"/>
        </w:rPr>
        <w:t>______</w:t>
      </w:r>
      <w:r>
        <w:rPr>
          <w:rFonts w:ascii="宋体" w:hAnsi="宋体" w:hint="eastAsia"/>
          <w:spacing w:val="6"/>
          <w:szCs w:val="21"/>
        </w:rPr>
        <w:t>（请填写：中型、小型、微型）企业。</w:t>
      </w:r>
    </w:p>
    <w:p w:rsidR="005F0C67" w:rsidRDefault="004E5C7E">
      <w:pPr>
        <w:widowControl/>
        <w:shd w:val="clear" w:color="auto" w:fill="FFFFFF"/>
        <w:spacing w:line="460" w:lineRule="exact"/>
        <w:ind w:firstLine="482"/>
        <w:jc w:val="left"/>
        <w:rPr>
          <w:rFonts w:ascii="宋体"/>
          <w:spacing w:val="6"/>
          <w:szCs w:val="21"/>
        </w:rPr>
      </w:pPr>
      <w:r>
        <w:rPr>
          <w:rFonts w:ascii="宋体" w:hAnsi="宋体"/>
          <w:spacing w:val="6"/>
          <w:szCs w:val="21"/>
        </w:rPr>
        <w:t>2.</w:t>
      </w:r>
      <w:r>
        <w:rPr>
          <w:rFonts w:ascii="宋体" w:hAnsi="宋体" w:hint="eastAsia"/>
          <w:spacing w:val="6"/>
          <w:szCs w:val="21"/>
        </w:rPr>
        <w:t>本公司参加</w:t>
      </w:r>
      <w:r>
        <w:rPr>
          <w:rFonts w:ascii="宋体" w:hAnsi="宋体"/>
          <w:spacing w:val="6"/>
          <w:szCs w:val="21"/>
        </w:rPr>
        <w:t>______</w:t>
      </w:r>
      <w:r>
        <w:rPr>
          <w:rFonts w:ascii="宋体" w:hAnsi="宋体" w:hint="eastAsia"/>
          <w:spacing w:val="6"/>
          <w:szCs w:val="21"/>
        </w:rPr>
        <w:t>单位的</w:t>
      </w:r>
      <w:r>
        <w:rPr>
          <w:rFonts w:ascii="宋体" w:hAnsi="宋体"/>
          <w:spacing w:val="6"/>
          <w:szCs w:val="21"/>
        </w:rPr>
        <w:t>______</w:t>
      </w:r>
      <w:r>
        <w:rPr>
          <w:rFonts w:ascii="宋体" w:hAnsi="宋体" w:hint="eastAsia"/>
          <w:spacing w:val="6"/>
          <w:szCs w:val="21"/>
        </w:rPr>
        <w:t>项目采购活动提供本企业制造的货物，由本企业承担工程、提供服务，或者提供其他</w:t>
      </w:r>
      <w:r>
        <w:rPr>
          <w:rFonts w:ascii="宋体" w:hAnsi="宋体"/>
          <w:spacing w:val="6"/>
          <w:szCs w:val="21"/>
        </w:rPr>
        <w:t>______</w:t>
      </w:r>
      <w:r>
        <w:rPr>
          <w:rFonts w:ascii="宋体" w:hAnsi="宋体" w:hint="eastAsia"/>
          <w:spacing w:val="6"/>
          <w:szCs w:val="21"/>
        </w:rPr>
        <w:t>（请填写：中型、小型、微型）企业制造的货物。本条所称货物不包括使用大型企业注册商标的货物。</w:t>
      </w:r>
    </w:p>
    <w:p w:rsidR="005F0C67" w:rsidRDefault="004E5C7E">
      <w:pPr>
        <w:widowControl/>
        <w:shd w:val="clear" w:color="auto" w:fill="FFFFFF"/>
        <w:spacing w:line="460" w:lineRule="exact"/>
        <w:ind w:firstLine="482"/>
        <w:jc w:val="left"/>
        <w:rPr>
          <w:rFonts w:ascii="宋体"/>
          <w:spacing w:val="6"/>
          <w:szCs w:val="21"/>
        </w:rPr>
      </w:pPr>
      <w:r>
        <w:rPr>
          <w:rFonts w:ascii="宋体" w:hAnsi="宋体" w:hint="eastAsia"/>
          <w:spacing w:val="6"/>
          <w:szCs w:val="21"/>
        </w:rPr>
        <w:t>本公司对上述声明的真实性负责。如有虚假，将依法承担相应责任。</w:t>
      </w:r>
    </w:p>
    <w:p w:rsidR="005F0C67" w:rsidRDefault="004E5C7E">
      <w:pPr>
        <w:widowControl/>
        <w:shd w:val="clear" w:color="auto" w:fill="FFFFFF"/>
        <w:spacing w:line="460" w:lineRule="exact"/>
        <w:ind w:firstLine="482"/>
        <w:jc w:val="left"/>
        <w:rPr>
          <w:rFonts w:ascii="宋体"/>
          <w:spacing w:val="6"/>
          <w:szCs w:val="21"/>
        </w:rPr>
      </w:pPr>
      <w:r>
        <w:rPr>
          <w:rFonts w:ascii="宋体"/>
          <w:spacing w:val="6"/>
          <w:szCs w:val="21"/>
        </w:rPr>
        <w:t> </w:t>
      </w:r>
    </w:p>
    <w:p w:rsidR="005F0C67" w:rsidRDefault="004E5C7E">
      <w:pPr>
        <w:widowControl/>
        <w:shd w:val="clear" w:color="auto" w:fill="FFFFFF"/>
        <w:spacing w:line="460" w:lineRule="exact"/>
        <w:ind w:firstLine="482"/>
        <w:jc w:val="left"/>
        <w:rPr>
          <w:rFonts w:ascii="宋体"/>
          <w:spacing w:val="6"/>
          <w:szCs w:val="21"/>
        </w:rPr>
      </w:pPr>
      <w:r>
        <w:rPr>
          <w:rFonts w:ascii="宋体" w:hAnsi="宋体" w:hint="eastAsia"/>
          <w:spacing w:val="6"/>
          <w:szCs w:val="21"/>
        </w:rPr>
        <w:t xml:space="preserve">　　　　　　　　　　　　　　　　　　　　企业名称（盖章）：</w:t>
      </w:r>
    </w:p>
    <w:p w:rsidR="005F0C67" w:rsidRDefault="004E5C7E">
      <w:pPr>
        <w:widowControl/>
        <w:shd w:val="clear" w:color="auto" w:fill="FFFFFF"/>
        <w:spacing w:line="460" w:lineRule="exact"/>
        <w:ind w:firstLine="482"/>
        <w:jc w:val="left"/>
        <w:rPr>
          <w:rFonts w:ascii="宋体"/>
          <w:spacing w:val="6"/>
          <w:szCs w:val="21"/>
        </w:rPr>
      </w:pPr>
      <w:r>
        <w:rPr>
          <w:rFonts w:ascii="宋体"/>
          <w:spacing w:val="6"/>
          <w:szCs w:val="21"/>
        </w:rPr>
        <w:t> </w:t>
      </w:r>
    </w:p>
    <w:p w:rsidR="005F0C67" w:rsidRDefault="004E5C7E">
      <w:pPr>
        <w:widowControl/>
        <w:shd w:val="clear" w:color="auto" w:fill="FFFFFF"/>
        <w:spacing w:line="460" w:lineRule="exact"/>
        <w:ind w:firstLine="482"/>
        <w:jc w:val="left"/>
        <w:rPr>
          <w:rFonts w:ascii="宋体"/>
          <w:spacing w:val="6"/>
          <w:szCs w:val="21"/>
        </w:rPr>
      </w:pPr>
      <w:r>
        <w:rPr>
          <w:rFonts w:ascii="宋体" w:hAnsi="宋体" w:hint="eastAsia"/>
          <w:spacing w:val="6"/>
          <w:szCs w:val="21"/>
        </w:rPr>
        <w:t xml:space="preserve">　　　　　　　　　　　　　　　　　　　　日期：</w:t>
      </w: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4E5C7E">
      <w:pPr>
        <w:spacing w:line="588" w:lineRule="exact"/>
        <w:jc w:val="center"/>
        <w:rPr>
          <w:rFonts w:ascii="宋体" w:cs="宋体"/>
          <w:b/>
          <w:kern w:val="0"/>
          <w:sz w:val="28"/>
          <w:szCs w:val="28"/>
        </w:rPr>
      </w:pPr>
      <w:bookmarkStart w:id="158" w:name="OLE_LINK13"/>
      <w:bookmarkStart w:id="159" w:name="OLE_LINK14"/>
      <w:r>
        <w:rPr>
          <w:rFonts w:ascii="宋体" w:hAnsi="宋体" w:cs="宋体" w:hint="eastAsia"/>
          <w:b/>
          <w:kern w:val="0"/>
          <w:sz w:val="28"/>
          <w:szCs w:val="28"/>
        </w:rPr>
        <w:lastRenderedPageBreak/>
        <w:t>残疾人福利性单位声明函</w:t>
      </w:r>
    </w:p>
    <w:bookmarkEnd w:id="158"/>
    <w:bookmarkEnd w:id="159"/>
    <w:p w:rsidR="005F0C67" w:rsidRDefault="005F0C67">
      <w:pPr>
        <w:spacing w:line="588" w:lineRule="exact"/>
        <w:rPr>
          <w:rFonts w:ascii="宋体"/>
          <w:b/>
          <w:spacing w:val="6"/>
          <w:sz w:val="24"/>
        </w:rPr>
      </w:pPr>
    </w:p>
    <w:p w:rsidR="005F0C67" w:rsidRDefault="004E5C7E">
      <w:pPr>
        <w:spacing w:line="500" w:lineRule="exact"/>
        <w:ind w:firstLineChars="200" w:firstLine="444"/>
        <w:rPr>
          <w:rFonts w:ascii="宋体"/>
          <w:spacing w:val="6"/>
          <w:szCs w:val="21"/>
        </w:rPr>
      </w:pPr>
      <w:r>
        <w:rPr>
          <w:rFonts w:ascii="宋体" w:hAnsi="宋体" w:hint="eastAsia"/>
          <w:spacing w:val="6"/>
          <w:szCs w:val="21"/>
        </w:rPr>
        <w:t>本单位郑重声明，根据《财政部民政部中国残疾人联合会关于促进残疾人就业政府采购政策的通知》（财库</w:t>
      </w:r>
      <w:r>
        <w:rPr>
          <w:rFonts w:ascii="宋体" w:hAnsi="宋体" w:hint="eastAsia"/>
          <w:szCs w:val="21"/>
        </w:rPr>
        <w:t>〔</w:t>
      </w:r>
      <w:r>
        <w:rPr>
          <w:rFonts w:ascii="宋体" w:hAnsi="宋体"/>
          <w:szCs w:val="21"/>
        </w:rPr>
        <w:t>2017</w:t>
      </w:r>
      <w:r>
        <w:rPr>
          <w:rFonts w:ascii="宋体" w:hAnsi="宋体" w:hint="eastAsia"/>
          <w:szCs w:val="21"/>
        </w:rPr>
        <w:t>〕</w:t>
      </w:r>
      <w:r>
        <w:rPr>
          <w:rFonts w:ascii="宋体" w:hAnsi="宋体"/>
          <w:szCs w:val="21"/>
        </w:rPr>
        <w:t xml:space="preserve"> 141</w:t>
      </w:r>
      <w:r>
        <w:rPr>
          <w:rFonts w:ascii="宋体" w:hAnsi="宋体" w:hint="eastAsia"/>
          <w:spacing w:val="6"/>
          <w:szCs w:val="21"/>
        </w:rPr>
        <w:t>号）的规定，本单位为符合条件的残疾人福利性单位，且本单位参加</w:t>
      </w:r>
      <w:r>
        <w:rPr>
          <w:rFonts w:ascii="宋体" w:hAnsi="宋体"/>
          <w:spacing w:val="6"/>
          <w:szCs w:val="21"/>
        </w:rPr>
        <w:t>______</w:t>
      </w:r>
      <w:r>
        <w:rPr>
          <w:rFonts w:ascii="宋体" w:hAnsi="宋体" w:hint="eastAsia"/>
          <w:spacing w:val="6"/>
          <w:szCs w:val="21"/>
        </w:rPr>
        <w:t>单位的</w:t>
      </w:r>
      <w:r>
        <w:rPr>
          <w:rFonts w:ascii="宋体" w:hAnsi="宋体"/>
          <w:spacing w:val="6"/>
          <w:szCs w:val="21"/>
        </w:rPr>
        <w:t>______</w:t>
      </w:r>
      <w:r>
        <w:rPr>
          <w:rFonts w:ascii="宋体" w:hAnsi="宋体" w:hint="eastAsia"/>
          <w:spacing w:val="6"/>
          <w:szCs w:val="21"/>
        </w:rPr>
        <w:t>项目采购活动提供本单位制造的货物（由本单位承担工程</w:t>
      </w:r>
      <w:r>
        <w:rPr>
          <w:rFonts w:ascii="宋体" w:hAnsi="宋体"/>
          <w:spacing w:val="6"/>
          <w:szCs w:val="21"/>
        </w:rPr>
        <w:t>/</w:t>
      </w:r>
      <w:r>
        <w:rPr>
          <w:rFonts w:ascii="宋体" w:hAnsi="宋体" w:hint="eastAsia"/>
          <w:spacing w:val="6"/>
          <w:szCs w:val="21"/>
        </w:rPr>
        <w:t>提供服务），或者提供其他残疾人福利性单位制造的货物（不包括使用非残疾人福利性单位注册商标的货物）。</w:t>
      </w:r>
    </w:p>
    <w:p w:rsidR="005F0C67" w:rsidRDefault="004E5C7E">
      <w:pPr>
        <w:spacing w:line="500" w:lineRule="exact"/>
        <w:ind w:firstLineChars="200" w:firstLine="444"/>
        <w:rPr>
          <w:rFonts w:ascii="宋体"/>
          <w:spacing w:val="6"/>
          <w:szCs w:val="21"/>
        </w:rPr>
      </w:pPr>
      <w:r>
        <w:rPr>
          <w:rFonts w:ascii="宋体" w:hAnsi="宋体" w:hint="eastAsia"/>
          <w:spacing w:val="6"/>
          <w:szCs w:val="21"/>
        </w:rPr>
        <w:t>本单位对上述声明的真实性负责。如有虚假，将依法承担相应责任。</w:t>
      </w:r>
    </w:p>
    <w:p w:rsidR="005F0C67" w:rsidRDefault="005F0C67">
      <w:pPr>
        <w:spacing w:line="500" w:lineRule="exact"/>
        <w:ind w:firstLineChars="200" w:firstLine="444"/>
        <w:rPr>
          <w:rFonts w:ascii="宋体"/>
          <w:spacing w:val="6"/>
          <w:szCs w:val="21"/>
        </w:rPr>
      </w:pPr>
    </w:p>
    <w:p w:rsidR="005F0C67" w:rsidRDefault="005F0C67">
      <w:pPr>
        <w:spacing w:line="500" w:lineRule="exact"/>
        <w:ind w:firstLineChars="200" w:firstLine="444"/>
        <w:rPr>
          <w:rFonts w:ascii="宋体"/>
          <w:spacing w:val="6"/>
          <w:szCs w:val="21"/>
        </w:rPr>
      </w:pPr>
    </w:p>
    <w:p w:rsidR="005F0C67" w:rsidRDefault="004E5C7E">
      <w:pPr>
        <w:tabs>
          <w:tab w:val="left" w:pos="4860"/>
        </w:tabs>
        <w:spacing w:line="500" w:lineRule="exact"/>
        <w:ind w:right="1560" w:firstLineChars="200" w:firstLine="444"/>
        <w:jc w:val="center"/>
        <w:rPr>
          <w:rFonts w:ascii="宋体"/>
          <w:spacing w:val="6"/>
          <w:szCs w:val="21"/>
        </w:rPr>
      </w:pPr>
      <w:r>
        <w:rPr>
          <w:rFonts w:ascii="宋体" w:hAnsi="宋体" w:hint="eastAsia"/>
          <w:spacing w:val="6"/>
          <w:szCs w:val="21"/>
        </w:rPr>
        <w:t>单位名称（盖章）：</w:t>
      </w:r>
    </w:p>
    <w:p w:rsidR="005F0C67" w:rsidRDefault="004E5C7E">
      <w:pPr>
        <w:tabs>
          <w:tab w:val="left" w:pos="4860"/>
        </w:tabs>
        <w:spacing w:line="500" w:lineRule="exact"/>
        <w:ind w:right="1560" w:firstLineChars="200" w:firstLine="444"/>
        <w:jc w:val="center"/>
        <w:rPr>
          <w:rFonts w:ascii="宋体"/>
          <w:spacing w:val="6"/>
          <w:szCs w:val="21"/>
        </w:rPr>
      </w:pPr>
      <w:r>
        <w:rPr>
          <w:rFonts w:ascii="宋体" w:hAnsi="宋体" w:hint="eastAsia"/>
          <w:spacing w:val="6"/>
          <w:szCs w:val="21"/>
        </w:rPr>
        <w:t>日期：</w:t>
      </w: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5F0C67">
      <w:pPr>
        <w:spacing w:line="360" w:lineRule="auto"/>
        <w:rPr>
          <w:sz w:val="24"/>
        </w:rPr>
      </w:pPr>
    </w:p>
    <w:p w:rsidR="005F0C67" w:rsidRDefault="004E5C7E">
      <w:pPr>
        <w:spacing w:line="588" w:lineRule="exact"/>
        <w:jc w:val="center"/>
        <w:rPr>
          <w:rFonts w:ascii="宋体" w:cs="宋体"/>
          <w:b/>
          <w:kern w:val="0"/>
          <w:sz w:val="28"/>
          <w:szCs w:val="28"/>
        </w:rPr>
      </w:pPr>
      <w:r>
        <w:rPr>
          <w:rFonts w:ascii="宋体" w:hAnsi="宋体" w:cs="宋体" w:hint="eastAsia"/>
          <w:b/>
          <w:kern w:val="0"/>
          <w:sz w:val="28"/>
          <w:szCs w:val="28"/>
        </w:rPr>
        <w:lastRenderedPageBreak/>
        <w:t>声明</w:t>
      </w:r>
    </w:p>
    <w:p w:rsidR="005F0C67" w:rsidRDefault="005F0C67">
      <w:pPr>
        <w:widowControl/>
        <w:shd w:val="clear" w:color="auto" w:fill="FFFFFF"/>
        <w:spacing w:line="500" w:lineRule="exact"/>
        <w:jc w:val="left"/>
        <w:rPr>
          <w:rFonts w:ascii="宋体" w:cs="宋体"/>
          <w:kern w:val="0"/>
          <w:szCs w:val="21"/>
        </w:rPr>
      </w:pPr>
    </w:p>
    <w:p w:rsidR="005F0C67" w:rsidRDefault="004E5C7E">
      <w:pPr>
        <w:widowControl/>
        <w:shd w:val="clear" w:color="auto" w:fill="FFFFFF"/>
        <w:spacing w:line="500" w:lineRule="exact"/>
        <w:jc w:val="left"/>
        <w:rPr>
          <w:rFonts w:ascii="宋体" w:cs="宋体"/>
          <w:kern w:val="0"/>
          <w:szCs w:val="21"/>
        </w:rPr>
      </w:pPr>
      <w:r>
        <w:rPr>
          <w:rFonts w:ascii="宋体" w:hAnsi="宋体" w:cs="宋体" w:hint="eastAsia"/>
          <w:kern w:val="0"/>
          <w:szCs w:val="21"/>
        </w:rPr>
        <w:t>致：广西壮族自治区建设工程机电设备招标中心</w:t>
      </w:r>
    </w:p>
    <w:p w:rsidR="005F0C67" w:rsidRDefault="004E5C7E">
      <w:pPr>
        <w:widowControl/>
        <w:shd w:val="clear" w:color="auto" w:fill="FFFFFF"/>
        <w:spacing w:line="500" w:lineRule="exact"/>
        <w:ind w:firstLine="480"/>
        <w:jc w:val="left"/>
        <w:rPr>
          <w:rFonts w:ascii="宋体" w:cs="宋体"/>
          <w:kern w:val="0"/>
          <w:szCs w:val="21"/>
        </w:rPr>
      </w:pPr>
      <w:r>
        <w:rPr>
          <w:rFonts w:ascii="宋体" w:hAnsi="宋体" w:cs="宋体" w:hint="eastAsia"/>
          <w:kern w:val="0"/>
          <w:szCs w:val="21"/>
        </w:rPr>
        <w:t>本公司诚挚参与贵中心组织招标的项目，我公司通过以下账号向贵中心转入人民币：（大写）元（</w:t>
      </w:r>
      <w:r>
        <w:rPr>
          <w:rFonts w:ascii="宋体" w:cs="宋体"/>
          <w:kern w:val="0"/>
          <w:szCs w:val="21"/>
        </w:rPr>
        <w:t>¥</w:t>
      </w:r>
      <w:r>
        <w:rPr>
          <w:rFonts w:ascii="宋体" w:hAnsi="宋体" w:cs="宋体" w:hint="eastAsia"/>
          <w:kern w:val="0"/>
          <w:szCs w:val="21"/>
        </w:rPr>
        <w:t>）作为本项目的投标保证金；请贵中心在本项目招标工作结束后，按该帐号退还我公司的投标保证金，如因此导致出现的任何差错，均由本公司承担：</w:t>
      </w:r>
    </w:p>
    <w:p w:rsidR="005F0C67" w:rsidRDefault="004E5C7E">
      <w:pPr>
        <w:widowControl/>
        <w:shd w:val="clear" w:color="auto" w:fill="FFFFFF"/>
        <w:spacing w:line="500" w:lineRule="exact"/>
        <w:ind w:firstLine="480"/>
        <w:jc w:val="left"/>
        <w:rPr>
          <w:rFonts w:ascii="宋体" w:cs="宋体"/>
          <w:kern w:val="0"/>
          <w:szCs w:val="21"/>
          <w:u w:val="single"/>
        </w:rPr>
      </w:pPr>
      <w:r>
        <w:rPr>
          <w:rFonts w:ascii="宋体" w:hAnsi="宋体" w:cs="宋体" w:hint="eastAsia"/>
          <w:kern w:val="0"/>
          <w:szCs w:val="21"/>
        </w:rPr>
        <w:t>投标单位名称：</w:t>
      </w:r>
    </w:p>
    <w:p w:rsidR="005F0C67" w:rsidRDefault="004E5C7E">
      <w:pPr>
        <w:widowControl/>
        <w:shd w:val="clear" w:color="auto" w:fill="FFFFFF"/>
        <w:spacing w:line="500" w:lineRule="exact"/>
        <w:ind w:firstLine="480"/>
        <w:jc w:val="left"/>
        <w:rPr>
          <w:rFonts w:ascii="宋体" w:cs="宋体"/>
          <w:kern w:val="0"/>
          <w:szCs w:val="21"/>
          <w:u w:val="single"/>
        </w:rPr>
      </w:pPr>
      <w:r>
        <w:rPr>
          <w:rFonts w:ascii="宋体" w:hAnsi="宋体" w:cs="宋体" w:hint="eastAsia"/>
          <w:kern w:val="0"/>
          <w:szCs w:val="21"/>
        </w:rPr>
        <w:t>开户银行：</w:t>
      </w:r>
    </w:p>
    <w:p w:rsidR="005F0C67" w:rsidRDefault="004E5C7E">
      <w:pPr>
        <w:widowControl/>
        <w:shd w:val="clear" w:color="auto" w:fill="FFFFFF"/>
        <w:spacing w:line="500" w:lineRule="exact"/>
        <w:ind w:firstLine="480"/>
        <w:jc w:val="left"/>
        <w:rPr>
          <w:rFonts w:ascii="宋体" w:cs="宋体"/>
          <w:kern w:val="0"/>
          <w:sz w:val="24"/>
        </w:rPr>
      </w:pPr>
      <w:r>
        <w:rPr>
          <w:rFonts w:ascii="宋体" w:hAnsi="宋体" w:cs="宋体" w:hint="eastAsia"/>
          <w:kern w:val="0"/>
          <w:szCs w:val="21"/>
        </w:rPr>
        <w:t>帐号：</w:t>
      </w:r>
    </w:p>
    <w:p w:rsidR="005F0C67" w:rsidRDefault="005F0C67">
      <w:pPr>
        <w:widowControl/>
        <w:shd w:val="clear" w:color="auto" w:fill="FFFFFF"/>
        <w:spacing w:line="360" w:lineRule="auto"/>
        <w:ind w:firstLine="480"/>
        <w:jc w:val="left"/>
        <w:rPr>
          <w:rFonts w:ascii="宋体" w:cs="宋体"/>
          <w:kern w:val="0"/>
          <w:sz w:val="24"/>
        </w:rPr>
      </w:pPr>
    </w:p>
    <w:p w:rsidR="005F0C67" w:rsidRDefault="005F0C67">
      <w:pPr>
        <w:widowControl/>
        <w:shd w:val="clear" w:color="auto" w:fill="FFFFFF"/>
        <w:spacing w:line="360" w:lineRule="auto"/>
        <w:ind w:firstLine="480"/>
        <w:jc w:val="left"/>
        <w:rPr>
          <w:rFonts w:ascii="宋体" w:cs="宋体"/>
          <w:kern w:val="0"/>
          <w:sz w:val="24"/>
        </w:rPr>
      </w:pPr>
    </w:p>
    <w:p w:rsidR="005F0C67" w:rsidRDefault="005F0C67">
      <w:pPr>
        <w:widowControl/>
        <w:shd w:val="clear" w:color="auto" w:fill="FFFFFF"/>
        <w:spacing w:line="360" w:lineRule="auto"/>
        <w:ind w:firstLine="480"/>
        <w:jc w:val="left"/>
        <w:rPr>
          <w:rFonts w:ascii="宋体" w:cs="宋体"/>
          <w:kern w:val="0"/>
          <w:sz w:val="24"/>
        </w:rPr>
      </w:pPr>
    </w:p>
    <w:p w:rsidR="005F0C67" w:rsidRDefault="005F0C67">
      <w:pPr>
        <w:widowControl/>
        <w:shd w:val="clear" w:color="auto" w:fill="FFFFFF"/>
        <w:spacing w:line="360" w:lineRule="auto"/>
        <w:ind w:firstLine="480"/>
        <w:jc w:val="left"/>
        <w:rPr>
          <w:rFonts w:ascii="宋体" w:cs="宋体"/>
          <w:kern w:val="0"/>
          <w:sz w:val="24"/>
        </w:rPr>
      </w:pPr>
    </w:p>
    <w:p w:rsidR="005F0C67" w:rsidRDefault="005F0C67">
      <w:pPr>
        <w:widowControl/>
        <w:shd w:val="clear" w:color="auto" w:fill="FFFFFF"/>
        <w:spacing w:line="360" w:lineRule="auto"/>
        <w:ind w:firstLine="480"/>
        <w:jc w:val="left"/>
        <w:rPr>
          <w:rFonts w:ascii="宋体" w:cs="宋体"/>
          <w:kern w:val="0"/>
          <w:sz w:val="24"/>
        </w:rPr>
      </w:pPr>
    </w:p>
    <w:p w:rsidR="005F0C67" w:rsidRDefault="005F0C67">
      <w:pPr>
        <w:widowControl/>
        <w:shd w:val="clear" w:color="auto" w:fill="FFFFFF"/>
        <w:spacing w:line="360" w:lineRule="auto"/>
        <w:ind w:firstLine="480"/>
        <w:jc w:val="left"/>
        <w:rPr>
          <w:rFonts w:ascii="宋体" w:cs="宋体"/>
          <w:kern w:val="0"/>
          <w:sz w:val="24"/>
        </w:rPr>
      </w:pPr>
    </w:p>
    <w:p w:rsidR="005F0C67" w:rsidRDefault="005F0C67">
      <w:pPr>
        <w:widowControl/>
        <w:shd w:val="clear" w:color="auto" w:fill="FFFFFF"/>
        <w:spacing w:line="360" w:lineRule="auto"/>
        <w:ind w:firstLine="480"/>
        <w:jc w:val="left"/>
        <w:rPr>
          <w:rFonts w:ascii="宋体" w:cs="宋体"/>
          <w:kern w:val="0"/>
          <w:sz w:val="24"/>
        </w:rPr>
      </w:pPr>
    </w:p>
    <w:p w:rsidR="005F0C67" w:rsidRDefault="005F0C67">
      <w:pPr>
        <w:widowControl/>
        <w:shd w:val="clear" w:color="auto" w:fill="FFFFFF"/>
        <w:spacing w:line="360" w:lineRule="auto"/>
        <w:ind w:firstLine="480"/>
        <w:jc w:val="left"/>
        <w:rPr>
          <w:rFonts w:ascii="宋体" w:cs="宋体"/>
          <w:kern w:val="0"/>
          <w:sz w:val="24"/>
        </w:rPr>
      </w:pPr>
    </w:p>
    <w:p w:rsidR="005F0C67" w:rsidRDefault="005F0C67">
      <w:pPr>
        <w:widowControl/>
        <w:shd w:val="clear" w:color="auto" w:fill="FFFFFF"/>
        <w:spacing w:line="360" w:lineRule="auto"/>
        <w:ind w:firstLine="480"/>
        <w:jc w:val="left"/>
        <w:rPr>
          <w:rFonts w:ascii="宋体" w:cs="宋体"/>
          <w:kern w:val="0"/>
          <w:sz w:val="24"/>
        </w:rPr>
      </w:pPr>
    </w:p>
    <w:p w:rsidR="005F0C67" w:rsidRDefault="005F0C67">
      <w:pPr>
        <w:widowControl/>
        <w:shd w:val="clear" w:color="auto" w:fill="FFFFFF"/>
        <w:spacing w:line="360" w:lineRule="auto"/>
        <w:ind w:firstLine="480"/>
        <w:jc w:val="left"/>
        <w:rPr>
          <w:rFonts w:ascii="宋体" w:cs="宋体"/>
          <w:kern w:val="0"/>
          <w:sz w:val="24"/>
        </w:rPr>
      </w:pPr>
    </w:p>
    <w:p w:rsidR="005F0C67" w:rsidRDefault="005F0C67">
      <w:pPr>
        <w:widowControl/>
        <w:shd w:val="clear" w:color="auto" w:fill="FFFFFF"/>
        <w:spacing w:line="360" w:lineRule="auto"/>
        <w:ind w:firstLine="480"/>
        <w:jc w:val="left"/>
        <w:rPr>
          <w:rFonts w:ascii="宋体" w:cs="宋体"/>
          <w:kern w:val="0"/>
          <w:sz w:val="24"/>
        </w:rPr>
      </w:pPr>
    </w:p>
    <w:p w:rsidR="005F0C67" w:rsidRDefault="005F0C67">
      <w:pPr>
        <w:widowControl/>
        <w:shd w:val="clear" w:color="auto" w:fill="FFFFFF"/>
        <w:spacing w:line="360" w:lineRule="auto"/>
        <w:ind w:firstLine="480"/>
        <w:jc w:val="left"/>
        <w:rPr>
          <w:rFonts w:ascii="宋体" w:cs="宋体"/>
          <w:kern w:val="0"/>
          <w:sz w:val="24"/>
        </w:rPr>
      </w:pPr>
    </w:p>
    <w:p w:rsidR="005F0C67" w:rsidRDefault="005F0C67">
      <w:pPr>
        <w:spacing w:line="360" w:lineRule="auto"/>
        <w:rPr>
          <w:sz w:val="24"/>
        </w:rPr>
      </w:pPr>
    </w:p>
    <w:p w:rsidR="005F0C67" w:rsidRDefault="004E5C7E">
      <w:pPr>
        <w:snapToGrid w:val="0"/>
        <w:ind w:firstLineChars="1150" w:firstLine="2760"/>
        <w:rPr>
          <w:rFonts w:ascii="宋体"/>
          <w:sz w:val="24"/>
        </w:rPr>
      </w:pPr>
      <w:r>
        <w:rPr>
          <w:rFonts w:ascii="宋体" w:hAnsi="宋体" w:hint="eastAsia"/>
          <w:sz w:val="24"/>
        </w:rPr>
        <w:t>法定代表人或授权代表签字</w:t>
      </w:r>
      <w:r>
        <w:rPr>
          <w:rFonts w:ascii="宋体" w:hAnsi="宋体"/>
          <w:sz w:val="24"/>
        </w:rPr>
        <w:t xml:space="preserve">:__________                      </w:t>
      </w:r>
    </w:p>
    <w:p w:rsidR="005F0C67" w:rsidRDefault="005F0C67">
      <w:pPr>
        <w:snapToGrid w:val="0"/>
        <w:rPr>
          <w:rFonts w:ascii="宋体"/>
          <w:sz w:val="24"/>
        </w:rPr>
      </w:pPr>
    </w:p>
    <w:p w:rsidR="005F0C67" w:rsidRDefault="004E5C7E">
      <w:pPr>
        <w:snapToGrid w:val="0"/>
        <w:ind w:firstLineChars="1900" w:firstLine="4560"/>
        <w:rPr>
          <w:rFonts w:ascii="宋体"/>
          <w:sz w:val="24"/>
          <w:u w:val="single"/>
        </w:rPr>
      </w:pPr>
      <w:r>
        <w:rPr>
          <w:rFonts w:ascii="宋体" w:hAnsi="宋体" w:hint="eastAsia"/>
          <w:sz w:val="24"/>
        </w:rPr>
        <w:t>投标人盖章：</w:t>
      </w:r>
    </w:p>
    <w:p w:rsidR="005F0C67" w:rsidRDefault="005F0C67">
      <w:pPr>
        <w:snapToGrid w:val="0"/>
        <w:jc w:val="center"/>
        <w:rPr>
          <w:rFonts w:ascii="宋体"/>
          <w:sz w:val="24"/>
        </w:rPr>
      </w:pPr>
    </w:p>
    <w:p w:rsidR="005F0C67" w:rsidRDefault="004E5C7E">
      <w:pPr>
        <w:snapToGrid w:val="0"/>
        <w:jc w:val="center"/>
        <w:rPr>
          <w:rFonts w:ascii="宋体"/>
          <w:sz w:val="24"/>
        </w:rPr>
      </w:pPr>
      <w:r>
        <w:rPr>
          <w:rFonts w:ascii="宋体" w:hAnsi="宋体"/>
          <w:sz w:val="24"/>
        </w:rPr>
        <w:t xml:space="preserve">                 _____</w:t>
      </w:r>
      <w:r>
        <w:rPr>
          <w:rFonts w:ascii="宋体" w:hAnsi="宋体" w:hint="eastAsia"/>
          <w:sz w:val="24"/>
        </w:rPr>
        <w:t>年</w:t>
      </w:r>
      <w:r>
        <w:rPr>
          <w:rFonts w:ascii="宋体" w:hAnsi="宋体"/>
          <w:sz w:val="24"/>
        </w:rPr>
        <w:t>___</w:t>
      </w:r>
      <w:r>
        <w:rPr>
          <w:rFonts w:ascii="宋体" w:hAnsi="宋体" w:hint="eastAsia"/>
          <w:sz w:val="24"/>
        </w:rPr>
        <w:t>月</w:t>
      </w:r>
      <w:r>
        <w:rPr>
          <w:rFonts w:ascii="宋体" w:hAnsi="宋体"/>
          <w:sz w:val="24"/>
        </w:rPr>
        <w:t>___</w:t>
      </w:r>
      <w:r>
        <w:rPr>
          <w:rFonts w:ascii="宋体" w:hAnsi="宋体" w:hint="eastAsia"/>
          <w:sz w:val="24"/>
        </w:rPr>
        <w:t>日</w:t>
      </w:r>
    </w:p>
    <w:p w:rsidR="005F0C67" w:rsidRDefault="005F0C67">
      <w:pPr>
        <w:snapToGrid w:val="0"/>
        <w:jc w:val="center"/>
        <w:rPr>
          <w:rFonts w:ascii="宋体"/>
          <w:sz w:val="24"/>
        </w:rPr>
      </w:pPr>
    </w:p>
    <w:p w:rsidR="005F0C67" w:rsidRDefault="005F0C67">
      <w:pPr>
        <w:snapToGrid w:val="0"/>
        <w:jc w:val="center"/>
        <w:rPr>
          <w:rFonts w:ascii="宋体"/>
          <w:sz w:val="24"/>
        </w:rPr>
      </w:pPr>
    </w:p>
    <w:p w:rsidR="005F0C67" w:rsidRDefault="005F0C67">
      <w:pPr>
        <w:snapToGrid w:val="0"/>
        <w:jc w:val="center"/>
        <w:rPr>
          <w:rFonts w:ascii="宋体"/>
          <w:sz w:val="24"/>
        </w:rPr>
      </w:pPr>
    </w:p>
    <w:p w:rsidR="005F0C67" w:rsidRDefault="005F0C67">
      <w:pPr>
        <w:snapToGrid w:val="0"/>
        <w:jc w:val="center"/>
        <w:rPr>
          <w:rFonts w:ascii="宋体"/>
          <w:sz w:val="24"/>
        </w:rPr>
      </w:pPr>
    </w:p>
    <w:p w:rsidR="005F0C67" w:rsidRDefault="005F0C67">
      <w:pPr>
        <w:snapToGrid w:val="0"/>
        <w:jc w:val="center"/>
        <w:rPr>
          <w:rFonts w:ascii="宋体"/>
          <w:sz w:val="24"/>
        </w:rPr>
      </w:pPr>
    </w:p>
    <w:p w:rsidR="005F0C67" w:rsidRDefault="005F0C67">
      <w:pPr>
        <w:snapToGrid w:val="0"/>
        <w:jc w:val="center"/>
        <w:rPr>
          <w:rFonts w:ascii="宋体"/>
          <w:sz w:val="24"/>
        </w:rPr>
      </w:pPr>
    </w:p>
    <w:p w:rsidR="005F0C67" w:rsidRDefault="005F0C67">
      <w:pPr>
        <w:widowControl/>
        <w:shd w:val="clear" w:color="auto" w:fill="FFFFFF"/>
        <w:spacing w:line="360" w:lineRule="auto"/>
        <w:rPr>
          <w:rFonts w:ascii="宋体" w:cs="宋体"/>
          <w:b/>
          <w:kern w:val="0"/>
          <w:sz w:val="36"/>
          <w:szCs w:val="36"/>
        </w:rPr>
      </w:pPr>
    </w:p>
    <w:sectPr w:rsidR="005F0C67" w:rsidSect="005F0C67">
      <w:headerReference w:type="default" r:id="rId11"/>
      <w:footerReference w:type="even" r:id="rId12"/>
      <w:footerReference w:type="default" r:id="rId13"/>
      <w:pgSz w:w="11900" w:h="16841"/>
      <w:pgMar w:top="1134" w:right="1134" w:bottom="1134" w:left="1134" w:header="720" w:footer="720" w:gutter="0"/>
      <w:pgNumType w:start="0"/>
      <w:cols w:space="720"/>
      <w:titlePg/>
      <w:docGrid w:linePitch="28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CE2110F" w15:done="0"/>
  <w15:commentEx w15:paraId="791A2417" w15:done="0"/>
  <w15:commentEx w15:paraId="473C3A18" w15:done="0"/>
  <w15:commentEx w15:paraId="0C473EE9" w15:done="0"/>
  <w15:commentEx w15:paraId="56F111E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6A9" w:rsidRDefault="00AA66A9" w:rsidP="005F0C67">
      <w:r>
        <w:separator/>
      </w:r>
    </w:p>
  </w:endnote>
  <w:endnote w:type="continuationSeparator" w:id="0">
    <w:p w:rsidR="00AA66A9" w:rsidRDefault="00AA66A9" w:rsidP="005F0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0"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Times New Roman”“">
    <w:altName w:val="宋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楷体_GB2312">
    <w:altName w:val="楷体"/>
    <w:charset w:val="86"/>
    <w:family w:val="modern"/>
    <w:pitch w:val="default"/>
    <w:sig w:usb0="00000000" w:usb1="080E0000" w:usb2="00000000" w:usb3="00000000" w:csb0="00040000" w:csb1="00000000"/>
  </w:font>
  <w:font w:name="Helvetica">
    <w:panose1 w:val="020B0504020202030204"/>
    <w:charset w:val="00"/>
    <w:family w:val="swiss"/>
    <w:pitch w:val="variable"/>
    <w:sig w:usb0="00000007" w:usb1="00000000" w:usb2="00000000" w:usb3="00000000" w:csb0="00000093" w:csb1="00000000"/>
  </w:font>
  <w:font w:name="金山简黑体">
    <w:altName w:val="宋体"/>
    <w:charset w:val="86"/>
    <w:family w:val="modern"/>
    <w:pitch w:val="default"/>
    <w:sig w:usb0="00000000" w:usb1="00000000" w:usb2="00000010" w:usb3="00000000" w:csb0="00040000" w:csb1="00000000"/>
  </w:font>
  <w:font w:name="??">
    <w:altName w:val="Times New Roman"/>
    <w:charset w:val="00"/>
    <w:family w:val="roman"/>
    <w:pitch w:val="default"/>
    <w:sig w:usb0="00000000"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 w:name="新宋体">
    <w:panose1 w:val="02010609030101010101"/>
    <w:charset w:val="86"/>
    <w:family w:val="modern"/>
    <w:pitch w:val="fixed"/>
    <w:sig w:usb0="00000003" w:usb1="288F0000" w:usb2="00000016" w:usb3="00000000" w:csb0="00040001" w:csb1="00000000"/>
  </w:font>
  <w:font w:name="华文楷体">
    <w:altName w:val="hakuyoxingshu7000"/>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6A9" w:rsidRDefault="00AA66A9">
    <w:pPr>
      <w:pStyle w:val="affa"/>
      <w:framePr w:wrap="around" w:vAnchor="text" w:hAnchor="margin" w:xAlign="center" w:y="1"/>
      <w:rPr>
        <w:rStyle w:val="afff4"/>
      </w:rPr>
    </w:pPr>
    <w:r>
      <w:rPr>
        <w:rStyle w:val="afff4"/>
      </w:rPr>
      <w:fldChar w:fldCharType="begin"/>
    </w:r>
    <w:r>
      <w:rPr>
        <w:rStyle w:val="afff4"/>
      </w:rPr>
      <w:instrText xml:space="preserve">PAGE  </w:instrText>
    </w:r>
    <w:r>
      <w:rPr>
        <w:rStyle w:val="afff4"/>
      </w:rPr>
      <w:fldChar w:fldCharType="separate"/>
    </w:r>
    <w:r>
      <w:rPr>
        <w:rStyle w:val="afff4"/>
      </w:rPr>
      <w:t>5</w:t>
    </w:r>
    <w:r>
      <w:rPr>
        <w:rStyle w:val="afff4"/>
      </w:rPr>
      <w:fldChar w:fldCharType="end"/>
    </w:r>
  </w:p>
  <w:p w:rsidR="00AA66A9" w:rsidRDefault="00AA66A9">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6A9" w:rsidRDefault="00AA66A9">
    <w:pPr>
      <w:pStyle w:val="affa"/>
      <w:framePr w:wrap="around" w:vAnchor="text" w:hAnchor="margin" w:xAlign="center" w:y="1"/>
      <w:rPr>
        <w:rStyle w:val="afff4"/>
      </w:rPr>
    </w:pPr>
    <w:r>
      <w:rPr>
        <w:rStyle w:val="afff4"/>
      </w:rPr>
      <w:fldChar w:fldCharType="begin"/>
    </w:r>
    <w:r>
      <w:rPr>
        <w:rStyle w:val="afff4"/>
      </w:rPr>
      <w:instrText xml:space="preserve">PAGE  </w:instrText>
    </w:r>
    <w:r>
      <w:rPr>
        <w:rStyle w:val="afff4"/>
      </w:rPr>
      <w:fldChar w:fldCharType="separate"/>
    </w:r>
    <w:r w:rsidR="00002FA3">
      <w:rPr>
        <w:rStyle w:val="afff4"/>
        <w:noProof/>
      </w:rPr>
      <w:t>4</w:t>
    </w:r>
    <w:r>
      <w:rPr>
        <w:rStyle w:val="afff4"/>
      </w:rPr>
      <w:fldChar w:fldCharType="end"/>
    </w:r>
  </w:p>
  <w:p w:rsidR="00AA66A9" w:rsidRDefault="00AA66A9">
    <w:pPr>
      <w:pStyle w:val="af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6A9" w:rsidRDefault="00AA66A9" w:rsidP="005F0C67">
      <w:r>
        <w:separator/>
      </w:r>
    </w:p>
  </w:footnote>
  <w:footnote w:type="continuationSeparator" w:id="0">
    <w:p w:rsidR="00AA66A9" w:rsidRDefault="00AA66A9" w:rsidP="005F0C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6A9" w:rsidRDefault="00AA66A9">
    <w:pPr>
      <w:pStyle w:val="affb"/>
      <w:pBdr>
        <w:bottom w:val="none" w:sz="0" w:space="0" w:color="auto"/>
      </w:pBdr>
      <w:rPr>
        <w:u w:val="single"/>
      </w:rPr>
    </w:pPr>
    <w:r>
      <w:rPr>
        <w:rFonts w:hint="eastAsia"/>
        <w:u w:val="single"/>
      </w:rPr>
      <w:t>广西壮族自治区建设工程机电设备招标中心</w:t>
    </w:r>
    <w:r>
      <w:rPr>
        <w:u w:val="single"/>
      </w:rPr>
      <w:t>GXZC2018-G3-</w:t>
    </w:r>
    <w:ins w:id="160" w:author="NTKO" w:date="2018-10-10T10:38:00Z">
      <w:r w:rsidRPr="00245B18">
        <w:rPr>
          <w:u w:val="single"/>
        </w:rPr>
        <w:t>20197</w:t>
      </w:r>
    </w:ins>
    <w:del w:id="161" w:author="NTKO" w:date="2018-10-10T10:38:00Z">
      <w:r w:rsidDel="00245B18">
        <w:rPr>
          <w:u w:val="single"/>
        </w:rPr>
        <w:delText xml:space="preserve">     </w:delText>
      </w:r>
    </w:del>
    <w:r>
      <w:rPr>
        <w:u w:val="single"/>
      </w:rPr>
      <w:t>-JGJD</w:t>
    </w:r>
    <w:r>
      <w:rPr>
        <w:rFonts w:hint="eastAsia"/>
        <w:u w:val="single"/>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90E50D4"/>
    <w:multiLevelType w:val="singleLevel"/>
    <w:tmpl w:val="C90E50D4"/>
    <w:lvl w:ilvl="0">
      <w:start w:val="2"/>
      <w:numFmt w:val="decimal"/>
      <w:suff w:val="nothing"/>
      <w:lvlText w:val="%1、"/>
      <w:lvlJc w:val="left"/>
    </w:lvl>
  </w:abstractNum>
  <w:abstractNum w:abstractNumId="1">
    <w:nsid w:val="E6C0A872"/>
    <w:multiLevelType w:val="singleLevel"/>
    <w:tmpl w:val="E6C0A872"/>
    <w:lvl w:ilvl="0">
      <w:start w:val="1"/>
      <w:numFmt w:val="chineseCounting"/>
      <w:suff w:val="nothing"/>
      <w:lvlText w:val="%1、"/>
      <w:lvlJc w:val="left"/>
      <w:rPr>
        <w:rFonts w:hint="eastAsia"/>
      </w:rPr>
    </w:lvl>
  </w:abstractNum>
  <w:abstractNum w:abstractNumId="2">
    <w:nsid w:val="079102AD"/>
    <w:multiLevelType w:val="multilevel"/>
    <w:tmpl w:val="079102AD"/>
    <w:lvl w:ilvl="0">
      <w:start w:val="1"/>
      <w:numFmt w:val="decimal"/>
      <w:pStyle w:val="a"/>
      <w:suff w:val="nothing"/>
      <w:lvlText w:val="注%1："/>
      <w:lvlJc w:val="left"/>
      <w:pPr>
        <w:ind w:left="811" w:hanging="448"/>
      </w:pPr>
      <w:rPr>
        <w:rFonts w:ascii="黑体" w:eastAsia="黑体" w:cs="Times New Roman" w:hint="eastAsia"/>
        <w:b w:val="0"/>
        <w:i w:val="0"/>
        <w:sz w:val="18"/>
      </w:rPr>
    </w:lvl>
    <w:lvl w:ilvl="1">
      <w:start w:val="1"/>
      <w:numFmt w:val="lowerLetter"/>
      <w:lvlText w:val="%2)"/>
      <w:lvlJc w:val="left"/>
      <w:pPr>
        <w:tabs>
          <w:tab w:val="left" w:pos="0"/>
        </w:tabs>
        <w:ind w:left="992" w:hanging="629"/>
      </w:pPr>
      <w:rPr>
        <w:rFonts w:cs="Times New Roman" w:hint="eastAsia"/>
      </w:rPr>
    </w:lvl>
    <w:lvl w:ilvl="2">
      <w:start w:val="1"/>
      <w:numFmt w:val="lowerRoman"/>
      <w:lvlText w:val="%3."/>
      <w:lvlJc w:val="right"/>
      <w:pPr>
        <w:tabs>
          <w:tab w:val="left" w:pos="0"/>
        </w:tabs>
        <w:ind w:left="992" w:hanging="629"/>
      </w:pPr>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3">
    <w:nsid w:val="08FD0A51"/>
    <w:multiLevelType w:val="multilevel"/>
    <w:tmpl w:val="08FD0A51"/>
    <w:lvl w:ilvl="0">
      <w:start w:val="1"/>
      <w:numFmt w:val="decimal"/>
      <w:pStyle w:val="a0"/>
      <w:lvlText w:val="（%1）"/>
      <w:lvlJc w:val="left"/>
      <w:pPr>
        <w:tabs>
          <w:tab w:val="left" w:pos="1350"/>
        </w:tabs>
        <w:ind w:left="1350" w:hanging="720"/>
      </w:pPr>
      <w:rPr>
        <w:rFonts w:cs="Times New Roman" w:hint="eastAsia"/>
      </w:rPr>
    </w:lvl>
    <w:lvl w:ilvl="1">
      <w:start w:val="1"/>
      <w:numFmt w:val="lowerLetter"/>
      <w:lvlText w:val="%2)"/>
      <w:lvlJc w:val="left"/>
      <w:pPr>
        <w:tabs>
          <w:tab w:val="left" w:pos="1470"/>
        </w:tabs>
        <w:ind w:left="1470" w:hanging="420"/>
      </w:pPr>
      <w:rPr>
        <w:rFonts w:cs="Times New Roman"/>
      </w:rPr>
    </w:lvl>
    <w:lvl w:ilvl="2">
      <w:start w:val="1"/>
      <w:numFmt w:val="lowerRoman"/>
      <w:pStyle w:val="a1"/>
      <w:lvlText w:val="%3."/>
      <w:lvlJc w:val="right"/>
      <w:pPr>
        <w:tabs>
          <w:tab w:val="left" w:pos="1890"/>
        </w:tabs>
        <w:ind w:left="1890" w:hanging="420"/>
      </w:pPr>
      <w:rPr>
        <w:rFonts w:cs="Times New Roman"/>
      </w:rPr>
    </w:lvl>
    <w:lvl w:ilvl="3">
      <w:start w:val="1"/>
      <w:numFmt w:val="decimal"/>
      <w:lvlText w:val="%4."/>
      <w:lvlJc w:val="left"/>
      <w:pPr>
        <w:tabs>
          <w:tab w:val="left" w:pos="2310"/>
        </w:tabs>
        <w:ind w:left="2310" w:hanging="420"/>
      </w:pPr>
      <w:rPr>
        <w:rFonts w:cs="Times New Roman"/>
      </w:rPr>
    </w:lvl>
    <w:lvl w:ilvl="4">
      <w:start w:val="1"/>
      <w:numFmt w:val="lowerLetter"/>
      <w:pStyle w:val="a2"/>
      <w:lvlText w:val="%5)"/>
      <w:lvlJc w:val="left"/>
      <w:pPr>
        <w:tabs>
          <w:tab w:val="left" w:pos="2730"/>
        </w:tabs>
        <w:ind w:left="2730" w:hanging="420"/>
      </w:pPr>
      <w:rPr>
        <w:rFonts w:cs="Times New Roman"/>
      </w:rPr>
    </w:lvl>
    <w:lvl w:ilvl="5">
      <w:start w:val="1"/>
      <w:numFmt w:val="lowerRoman"/>
      <w:lvlText w:val="%6."/>
      <w:lvlJc w:val="right"/>
      <w:pPr>
        <w:tabs>
          <w:tab w:val="left" w:pos="3150"/>
        </w:tabs>
        <w:ind w:left="3150" w:hanging="420"/>
      </w:pPr>
      <w:rPr>
        <w:rFonts w:cs="Times New Roman"/>
      </w:rPr>
    </w:lvl>
    <w:lvl w:ilvl="6">
      <w:start w:val="1"/>
      <w:numFmt w:val="decimal"/>
      <w:lvlText w:val="%7."/>
      <w:lvlJc w:val="left"/>
      <w:pPr>
        <w:tabs>
          <w:tab w:val="left" w:pos="3570"/>
        </w:tabs>
        <w:ind w:left="3570" w:hanging="420"/>
      </w:pPr>
      <w:rPr>
        <w:rFonts w:cs="Times New Roman"/>
      </w:rPr>
    </w:lvl>
    <w:lvl w:ilvl="7">
      <w:start w:val="1"/>
      <w:numFmt w:val="lowerLetter"/>
      <w:lvlText w:val="%8)"/>
      <w:lvlJc w:val="left"/>
      <w:pPr>
        <w:tabs>
          <w:tab w:val="left" w:pos="3990"/>
        </w:tabs>
        <w:ind w:left="3990" w:hanging="420"/>
      </w:pPr>
      <w:rPr>
        <w:rFonts w:cs="Times New Roman"/>
      </w:rPr>
    </w:lvl>
    <w:lvl w:ilvl="8">
      <w:start w:val="1"/>
      <w:numFmt w:val="lowerRoman"/>
      <w:lvlText w:val="%9."/>
      <w:lvlJc w:val="right"/>
      <w:pPr>
        <w:tabs>
          <w:tab w:val="left" w:pos="4410"/>
        </w:tabs>
        <w:ind w:left="4410" w:hanging="420"/>
      </w:pPr>
      <w:rPr>
        <w:rFonts w:cs="Times New Roman"/>
      </w:rPr>
    </w:lvl>
  </w:abstractNum>
  <w:abstractNum w:abstractNumId="4">
    <w:nsid w:val="093C6778"/>
    <w:multiLevelType w:val="multilevel"/>
    <w:tmpl w:val="093C6778"/>
    <w:lvl w:ilvl="0">
      <w:start w:val="1"/>
      <w:numFmt w:val="decimal"/>
      <w:suff w:val="nothing"/>
      <w:lvlText w:val="示例%1："/>
      <w:lvlJc w:val="left"/>
      <w:pPr>
        <w:ind w:firstLine="397"/>
      </w:pPr>
      <w:rPr>
        <w:rFonts w:ascii="黑体" w:eastAsia="黑体" w:cs="Times New Roman" w:hint="eastAsia"/>
        <w:sz w:val="18"/>
      </w:rPr>
    </w:lvl>
    <w:lvl w:ilvl="1">
      <w:start w:val="1"/>
      <w:numFmt w:val="lowerLetter"/>
      <w:pStyle w:val="a3"/>
      <w:lvlText w:val="%2)"/>
      <w:lvlJc w:val="left"/>
      <w:pPr>
        <w:ind w:left="840" w:hanging="420"/>
      </w:pPr>
      <w:rPr>
        <w:rFonts w:cs="Times New Roman" w:hint="eastAsia"/>
      </w:rPr>
    </w:lvl>
    <w:lvl w:ilvl="2">
      <w:start w:val="1"/>
      <w:numFmt w:val="lowerRoman"/>
      <w:pStyle w:val="a4"/>
      <w:lvlText w:val="%3."/>
      <w:lvlJc w:val="right"/>
      <w:pPr>
        <w:ind w:left="1260" w:hanging="420"/>
      </w:pPr>
      <w:rPr>
        <w:rFonts w:cs="Times New Roman" w:hint="eastAsia"/>
      </w:rPr>
    </w:lvl>
    <w:lvl w:ilvl="3">
      <w:start w:val="1"/>
      <w:numFmt w:val="decimal"/>
      <w:pStyle w:val="a5"/>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pStyle w:val="a6"/>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5">
    <w:nsid w:val="0D983844"/>
    <w:multiLevelType w:val="multilevel"/>
    <w:tmpl w:val="0D983844"/>
    <w:lvl w:ilvl="0">
      <w:start w:val="1"/>
      <w:numFmt w:val="decimal"/>
      <w:pStyle w:val="a7"/>
      <w:suff w:val="nothing"/>
      <w:lvlText w:val="图%1　"/>
      <w:lvlJc w:val="left"/>
      <w:rPr>
        <w:rFonts w:ascii="黑体" w:eastAsia="黑体" w:hAnsi="Times New Roman" w:cs="Times New Roman" w:hint="eastAsia"/>
        <w:b w:val="0"/>
        <w:i w:val="0"/>
        <w:sz w:val="21"/>
      </w:rPr>
    </w:lvl>
    <w:lvl w:ilvl="1">
      <w:start w:val="1"/>
      <w:numFmt w:val="decimal"/>
      <w:suff w:val="nothing"/>
      <w:lvlText w:val="%1%2　"/>
      <w:lvlJc w:val="left"/>
      <w:rPr>
        <w:rFonts w:ascii="Times New Roman" w:eastAsia="黑体" w:hAnsi="Times New Roman" w:cs="Times New Roman" w:hint="default"/>
        <w:b w:val="0"/>
        <w:i w:val="0"/>
        <w:sz w:val="21"/>
      </w:rPr>
    </w:lvl>
    <w:lvl w:ilvl="2">
      <w:start w:val="1"/>
      <w:numFmt w:val="decimal"/>
      <w:suff w:val="nothing"/>
      <w:lvlText w:val="%1%2.%3　"/>
      <w:lvlJc w:val="left"/>
      <w:rPr>
        <w:rFonts w:ascii="Times New Roman" w:eastAsia="黑体" w:hAnsi="Times New Roman" w:cs="Times New Roman" w:hint="default"/>
        <w:b w:val="0"/>
        <w:i w:val="0"/>
        <w:sz w:val="21"/>
      </w:rPr>
    </w:lvl>
    <w:lvl w:ilvl="3">
      <w:start w:val="1"/>
      <w:numFmt w:val="decimal"/>
      <w:suff w:val="nothing"/>
      <w:lvlText w:val="%1%2.%3.%4　"/>
      <w:lvlJc w:val="left"/>
      <w:rPr>
        <w:rFonts w:ascii="Times New Roman" w:eastAsia="黑体" w:hAnsi="Times New Roman" w:cs="Times New Roman" w:hint="default"/>
        <w:b w:val="0"/>
        <w:i w:val="0"/>
        <w:sz w:val="21"/>
      </w:rPr>
    </w:lvl>
    <w:lvl w:ilvl="4">
      <w:start w:val="1"/>
      <w:numFmt w:val="decimal"/>
      <w:suff w:val="nothing"/>
      <w:lvlText w:val="%1%2.%3.%4.%5　"/>
      <w:lvlJc w:val="left"/>
      <w:rPr>
        <w:rFonts w:ascii="Times New Roman" w:eastAsia="黑体" w:hAnsi="Times New Roman" w:cs="Times New Roman" w:hint="default"/>
        <w:b w:val="0"/>
        <w:i w:val="0"/>
        <w:sz w:val="21"/>
      </w:rPr>
    </w:lvl>
    <w:lvl w:ilvl="5">
      <w:start w:val="1"/>
      <w:numFmt w:val="decimal"/>
      <w:suff w:val="nothing"/>
      <w:lvlText w:val="%1%2.%3.%4.%5.%6　"/>
      <w:lvlJc w:val="left"/>
      <w:rPr>
        <w:rFonts w:ascii="Times New Roman" w:eastAsia="黑体" w:hAnsi="Times New Roman" w:cs="Times New Roman" w:hint="default"/>
        <w:b w:val="0"/>
        <w:i w:val="0"/>
        <w:sz w:val="21"/>
      </w:rPr>
    </w:lvl>
    <w:lvl w:ilvl="6">
      <w:start w:val="1"/>
      <w:numFmt w:val="decimal"/>
      <w:suff w:val="nothing"/>
      <w:lvlText w:val="%1%2.%3.%4.%5.%6.%7　"/>
      <w:lvlJc w:val="left"/>
      <w:rPr>
        <w:rFonts w:ascii="Times New Roman" w:eastAsia="黑体" w:hAnsi="Times New Roman" w:cs="Times New Roman" w:hint="default"/>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6">
    <w:nsid w:val="0DDE2B46"/>
    <w:multiLevelType w:val="multilevel"/>
    <w:tmpl w:val="0DDE2B46"/>
    <w:lvl w:ilvl="0">
      <w:start w:val="1"/>
      <w:numFmt w:val="lowerLetter"/>
      <w:pStyle w:val="a8"/>
      <w:suff w:val="nothing"/>
      <w:lvlText w:val="%1   "/>
      <w:lvlJc w:val="left"/>
      <w:pPr>
        <w:ind w:left="544" w:hanging="181"/>
      </w:pPr>
      <w:rPr>
        <w:rFonts w:ascii="宋体" w:eastAsia="宋体" w:cs="Times New Roman" w:hint="eastAsia"/>
        <w:b w:val="0"/>
        <w:i w:val="0"/>
        <w:sz w:val="18"/>
        <w:vertAlign w:val="superscript"/>
      </w:rPr>
    </w:lvl>
    <w:lvl w:ilvl="1">
      <w:start w:val="1"/>
      <w:numFmt w:val="lowerLetter"/>
      <w:pStyle w:val="a9"/>
      <w:lvlText w:val="%2"/>
      <w:lvlJc w:val="left"/>
      <w:pPr>
        <w:tabs>
          <w:tab w:val="left" w:pos="57"/>
        </w:tabs>
        <w:ind w:left="363" w:hanging="363"/>
      </w:pPr>
      <w:rPr>
        <w:rFonts w:cs="Times New Roman" w:hint="eastAsia"/>
      </w:rPr>
    </w:lvl>
    <w:lvl w:ilvl="2">
      <w:start w:val="1"/>
      <w:numFmt w:val="lowerRoman"/>
      <w:lvlText w:val="%3."/>
      <w:lvlJc w:val="right"/>
      <w:pPr>
        <w:tabs>
          <w:tab w:val="left" w:pos="57"/>
        </w:tabs>
        <w:ind w:left="363" w:hanging="363"/>
      </w:pPr>
      <w:rPr>
        <w:rFonts w:cs="Times New Roman" w:hint="eastAsia"/>
      </w:rPr>
    </w:lvl>
    <w:lvl w:ilvl="3">
      <w:start w:val="1"/>
      <w:numFmt w:val="decimal"/>
      <w:lvlText w:val="%4."/>
      <w:lvlJc w:val="left"/>
      <w:pPr>
        <w:tabs>
          <w:tab w:val="left" w:pos="57"/>
        </w:tabs>
        <w:ind w:left="363" w:hanging="363"/>
      </w:pPr>
      <w:rPr>
        <w:rFonts w:cs="Times New Roman" w:hint="eastAsia"/>
      </w:rPr>
    </w:lvl>
    <w:lvl w:ilvl="4">
      <w:start w:val="1"/>
      <w:numFmt w:val="lowerLetter"/>
      <w:lvlText w:val="%5)"/>
      <w:lvlJc w:val="left"/>
      <w:pPr>
        <w:tabs>
          <w:tab w:val="left" w:pos="57"/>
        </w:tabs>
        <w:ind w:left="363" w:hanging="363"/>
      </w:pPr>
      <w:rPr>
        <w:rFonts w:cs="Times New Roman" w:hint="eastAsia"/>
      </w:rPr>
    </w:lvl>
    <w:lvl w:ilvl="5">
      <w:start w:val="1"/>
      <w:numFmt w:val="lowerRoman"/>
      <w:lvlText w:val="%6."/>
      <w:lvlJc w:val="right"/>
      <w:pPr>
        <w:tabs>
          <w:tab w:val="left" w:pos="57"/>
        </w:tabs>
        <w:ind w:left="363" w:hanging="363"/>
      </w:pPr>
      <w:rPr>
        <w:rFonts w:cs="Times New Roman" w:hint="eastAsia"/>
      </w:rPr>
    </w:lvl>
    <w:lvl w:ilvl="6">
      <w:start w:val="1"/>
      <w:numFmt w:val="decimal"/>
      <w:lvlText w:val="%7."/>
      <w:lvlJc w:val="left"/>
      <w:pPr>
        <w:tabs>
          <w:tab w:val="left" w:pos="57"/>
        </w:tabs>
        <w:ind w:left="363" w:hanging="363"/>
      </w:pPr>
      <w:rPr>
        <w:rFonts w:cs="Times New Roman" w:hint="eastAsia"/>
      </w:rPr>
    </w:lvl>
    <w:lvl w:ilvl="7">
      <w:start w:val="1"/>
      <w:numFmt w:val="lowerLetter"/>
      <w:lvlText w:val="%8)"/>
      <w:lvlJc w:val="left"/>
      <w:pPr>
        <w:tabs>
          <w:tab w:val="left" w:pos="57"/>
        </w:tabs>
        <w:ind w:left="363" w:hanging="363"/>
      </w:pPr>
      <w:rPr>
        <w:rFonts w:cs="Times New Roman" w:hint="eastAsia"/>
      </w:rPr>
    </w:lvl>
    <w:lvl w:ilvl="8">
      <w:start w:val="1"/>
      <w:numFmt w:val="lowerRoman"/>
      <w:lvlText w:val="%9."/>
      <w:lvlJc w:val="right"/>
      <w:pPr>
        <w:tabs>
          <w:tab w:val="left" w:pos="57"/>
        </w:tabs>
        <w:ind w:left="363" w:hanging="363"/>
      </w:pPr>
      <w:rPr>
        <w:rFonts w:cs="Times New Roman" w:hint="eastAsia"/>
      </w:rPr>
    </w:lvl>
  </w:abstractNum>
  <w:abstractNum w:abstractNumId="7">
    <w:nsid w:val="1FC91163"/>
    <w:multiLevelType w:val="multilevel"/>
    <w:tmpl w:val="1FC91163"/>
    <w:lvl w:ilvl="0">
      <w:start w:val="1"/>
      <w:numFmt w:val="decimal"/>
      <w:suff w:val="nothing"/>
      <w:lvlText w:val="%1　"/>
      <w:lvlJc w:val="left"/>
      <w:rPr>
        <w:rFonts w:ascii="黑体" w:eastAsia="黑体" w:hAnsi="Times New Roman" w:cs="Times New Roman" w:hint="eastAsia"/>
        <w:b w:val="0"/>
        <w:i w:val="0"/>
        <w:sz w:val="21"/>
        <w:szCs w:val="21"/>
      </w:rPr>
    </w:lvl>
    <w:lvl w:ilvl="1">
      <w:start w:val="1"/>
      <w:numFmt w:val="decimal"/>
      <w:pStyle w:val="aa"/>
      <w:suff w:val="nothing"/>
      <w:lvlText w:val="%1.%2　"/>
      <w:lvlJc w:val="left"/>
      <w:pPr>
        <w:ind w:left="851"/>
      </w:pPr>
      <w:rPr>
        <w:rFonts w:ascii="黑体" w:eastAsia="黑体" w:hAnsi="Times New Roman" w:cs="Times New Roman" w:hint="eastAsia"/>
        <w:b w:val="0"/>
        <w:bCs w:val="0"/>
        <w:i w:val="0"/>
        <w:iCs w:val="0"/>
        <w:caps w:val="0"/>
        <w:strike w:val="0"/>
        <w:dstrike w:val="0"/>
        <w:color w:val="000000"/>
        <w:spacing w:val="0"/>
        <w:kern w:val="0"/>
        <w:position w:val="0"/>
        <w:sz w:val="21"/>
        <w:szCs w:val="21"/>
        <w:u w:val="none"/>
      </w:rPr>
    </w:lvl>
    <w:lvl w:ilvl="2">
      <w:start w:val="1"/>
      <w:numFmt w:val="decimal"/>
      <w:pStyle w:val="ab"/>
      <w:suff w:val="nothing"/>
      <w:lvlText w:val="%1.%2.%3　"/>
      <w:lvlJc w:val="left"/>
      <w:pPr>
        <w:ind w:left="2411"/>
      </w:pPr>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8">
    <w:nsid w:val="2C5917C3"/>
    <w:multiLevelType w:val="multilevel"/>
    <w:tmpl w:val="2C5917C3"/>
    <w:lvl w:ilvl="0">
      <w:start w:val="1"/>
      <w:numFmt w:val="none"/>
      <w:suff w:val="nothing"/>
      <w:lvlText w:val="%1——"/>
      <w:lvlJc w:val="left"/>
      <w:pPr>
        <w:ind w:left="833" w:hanging="408"/>
      </w:pPr>
      <w:rPr>
        <w:rFonts w:cs="Times New Roman" w:hint="eastAsia"/>
      </w:rPr>
    </w:lvl>
    <w:lvl w:ilvl="1">
      <w:start w:val="1"/>
      <w:numFmt w:val="bullet"/>
      <w:lvlText w:val=""/>
      <w:lvlJc w:val="left"/>
      <w:pPr>
        <w:tabs>
          <w:tab w:val="left" w:pos="760"/>
        </w:tabs>
        <w:ind w:left="1264" w:hanging="413"/>
      </w:pPr>
      <w:rPr>
        <w:rFonts w:ascii="Symbol" w:hAnsi="Symbol" w:hint="default"/>
        <w:color w:val="auto"/>
      </w:rPr>
    </w:lvl>
    <w:lvl w:ilvl="2">
      <w:start w:val="1"/>
      <w:numFmt w:val="bullet"/>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pStyle w:val="ac"/>
      <w:lvlText w:val="%8)"/>
      <w:lvlJc w:val="left"/>
      <w:pPr>
        <w:tabs>
          <w:tab w:val="left" w:pos="3319"/>
        </w:tabs>
        <w:ind w:left="3132" w:hanging="528"/>
      </w:pPr>
      <w:rPr>
        <w:rFonts w:cs="Times New Roman" w:hint="eastAsia"/>
      </w:rPr>
    </w:lvl>
    <w:lvl w:ilvl="8">
      <w:start w:val="1"/>
      <w:numFmt w:val="lowerRoman"/>
      <w:pStyle w:val="ad"/>
      <w:lvlText w:val="%9."/>
      <w:lvlJc w:val="right"/>
      <w:pPr>
        <w:tabs>
          <w:tab w:val="left" w:pos="3631"/>
        </w:tabs>
        <w:ind w:left="3444" w:hanging="528"/>
      </w:pPr>
      <w:rPr>
        <w:rFonts w:cs="Times New Roman" w:hint="eastAsia"/>
      </w:rPr>
    </w:lvl>
  </w:abstractNum>
  <w:abstractNum w:abstractNumId="9">
    <w:nsid w:val="36C199F5"/>
    <w:multiLevelType w:val="singleLevel"/>
    <w:tmpl w:val="36C199F5"/>
    <w:lvl w:ilvl="0">
      <w:start w:val="12"/>
      <w:numFmt w:val="decimal"/>
      <w:suff w:val="nothing"/>
      <w:lvlText w:val="%1、"/>
      <w:lvlJc w:val="left"/>
    </w:lvl>
  </w:abstractNum>
  <w:abstractNum w:abstractNumId="10">
    <w:nsid w:val="3CD15048"/>
    <w:multiLevelType w:val="multilevel"/>
    <w:tmpl w:val="3CD15048"/>
    <w:lvl w:ilvl="0">
      <w:start w:val="8"/>
      <w:numFmt w:val="bullet"/>
      <w:pStyle w:val="TOC1"/>
      <w:lvlText w:val="▲"/>
      <w:lvlJc w:val="left"/>
      <w:pPr>
        <w:tabs>
          <w:tab w:val="left" w:pos="360"/>
        </w:tabs>
        <w:ind w:left="360" w:hanging="360"/>
      </w:pPr>
      <w:rPr>
        <w:rFonts w:ascii="宋体" w:eastAsia="宋体" w:hAnsi="宋体" w:hint="eastAsia"/>
      </w:rPr>
    </w:lvl>
    <w:lvl w:ilvl="1">
      <w:start w:val="1"/>
      <w:numFmt w:val="bullet"/>
      <w:pStyle w:val="2"/>
      <w:lvlText w:val=""/>
      <w:lvlJc w:val="left"/>
      <w:pPr>
        <w:tabs>
          <w:tab w:val="left" w:pos="840"/>
        </w:tabs>
        <w:ind w:left="840" w:hanging="420"/>
      </w:pPr>
      <w:rPr>
        <w:rFonts w:ascii="Wingdings" w:hAnsi="Wingdings" w:hint="default"/>
      </w:rPr>
    </w:lvl>
    <w:lvl w:ilvl="2">
      <w:start w:val="1"/>
      <w:numFmt w:val="bullet"/>
      <w:pStyle w:val="3"/>
      <w:lvlText w:val=""/>
      <w:lvlJc w:val="left"/>
      <w:pPr>
        <w:tabs>
          <w:tab w:val="left" w:pos="1260"/>
        </w:tabs>
        <w:ind w:left="1260" w:hanging="420"/>
      </w:pPr>
      <w:rPr>
        <w:rFonts w:ascii="Wingdings" w:hAnsi="Wingdings" w:hint="default"/>
      </w:rPr>
    </w:lvl>
    <w:lvl w:ilvl="3">
      <w:start w:val="1"/>
      <w:numFmt w:val="bullet"/>
      <w:pStyle w:val="4"/>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1">
    <w:nsid w:val="3D733618"/>
    <w:multiLevelType w:val="multilevel"/>
    <w:tmpl w:val="3D733618"/>
    <w:lvl w:ilvl="0">
      <w:start w:val="1"/>
      <w:numFmt w:val="decimal"/>
      <w:pStyle w:val="ae"/>
      <w:lvlText w:val="%1)"/>
      <w:lvlJc w:val="left"/>
      <w:pPr>
        <w:tabs>
          <w:tab w:val="left" w:pos="0"/>
        </w:tabs>
        <w:ind w:left="720" w:hanging="357"/>
      </w:pPr>
      <w:rPr>
        <w:rFonts w:cs="Times New Roman" w:hint="eastAsia"/>
      </w:rPr>
    </w:lvl>
    <w:lvl w:ilvl="1">
      <w:start w:val="1"/>
      <w:numFmt w:val="lowerLetter"/>
      <w:lvlText w:val="%2)"/>
      <w:lvlJc w:val="left"/>
      <w:pPr>
        <w:tabs>
          <w:tab w:val="left" w:pos="504"/>
        </w:tabs>
        <w:ind w:left="544" w:hanging="544"/>
      </w:pPr>
      <w:rPr>
        <w:rFonts w:cs="Times New Roman" w:hint="eastAsia"/>
      </w:rPr>
    </w:lvl>
    <w:lvl w:ilvl="2">
      <w:start w:val="1"/>
      <w:numFmt w:val="lowerRoman"/>
      <w:lvlText w:val="%3."/>
      <w:lvlJc w:val="right"/>
      <w:pPr>
        <w:tabs>
          <w:tab w:val="left" w:pos="532"/>
        </w:tabs>
        <w:ind w:left="544" w:hanging="544"/>
      </w:pPr>
      <w:rPr>
        <w:rFonts w:cs="Times New Roman" w:hint="eastAsia"/>
      </w:rPr>
    </w:lvl>
    <w:lvl w:ilvl="3">
      <w:start w:val="1"/>
      <w:numFmt w:val="decimal"/>
      <w:lvlText w:val="%4."/>
      <w:lvlJc w:val="left"/>
      <w:pPr>
        <w:tabs>
          <w:tab w:val="left" w:pos="560"/>
        </w:tabs>
        <w:ind w:left="544" w:hanging="544"/>
      </w:pPr>
      <w:rPr>
        <w:rFonts w:cs="Times New Roman" w:hint="eastAsia"/>
      </w:rPr>
    </w:lvl>
    <w:lvl w:ilvl="4">
      <w:start w:val="1"/>
      <w:numFmt w:val="lowerLetter"/>
      <w:lvlText w:val="%5)"/>
      <w:lvlJc w:val="left"/>
      <w:pPr>
        <w:tabs>
          <w:tab w:val="left" w:pos="588"/>
        </w:tabs>
        <w:ind w:left="544" w:hanging="544"/>
      </w:pPr>
      <w:rPr>
        <w:rFonts w:cs="Times New Roman" w:hint="eastAsia"/>
      </w:rPr>
    </w:lvl>
    <w:lvl w:ilvl="5">
      <w:start w:val="1"/>
      <w:numFmt w:val="lowerRoman"/>
      <w:lvlText w:val="%6."/>
      <w:lvlJc w:val="right"/>
      <w:pPr>
        <w:tabs>
          <w:tab w:val="left" w:pos="616"/>
        </w:tabs>
        <w:ind w:left="544" w:hanging="544"/>
      </w:pPr>
      <w:rPr>
        <w:rFonts w:cs="Times New Roman" w:hint="eastAsia"/>
      </w:rPr>
    </w:lvl>
    <w:lvl w:ilvl="6">
      <w:start w:val="1"/>
      <w:numFmt w:val="decimal"/>
      <w:lvlText w:val="%7."/>
      <w:lvlJc w:val="left"/>
      <w:pPr>
        <w:tabs>
          <w:tab w:val="left" w:pos="644"/>
        </w:tabs>
        <w:ind w:left="544" w:hanging="544"/>
      </w:pPr>
      <w:rPr>
        <w:rFonts w:cs="Times New Roman" w:hint="eastAsia"/>
      </w:rPr>
    </w:lvl>
    <w:lvl w:ilvl="7">
      <w:start w:val="1"/>
      <w:numFmt w:val="lowerLetter"/>
      <w:lvlText w:val="%8)"/>
      <w:lvlJc w:val="left"/>
      <w:pPr>
        <w:tabs>
          <w:tab w:val="left" w:pos="672"/>
        </w:tabs>
        <w:ind w:left="544" w:hanging="544"/>
      </w:pPr>
      <w:rPr>
        <w:rFonts w:cs="Times New Roman" w:hint="eastAsia"/>
      </w:rPr>
    </w:lvl>
    <w:lvl w:ilvl="8">
      <w:start w:val="1"/>
      <w:numFmt w:val="lowerRoman"/>
      <w:lvlText w:val="%9."/>
      <w:lvlJc w:val="right"/>
      <w:pPr>
        <w:tabs>
          <w:tab w:val="left" w:pos="700"/>
        </w:tabs>
        <w:ind w:left="544" w:hanging="544"/>
      </w:pPr>
      <w:rPr>
        <w:rFonts w:cs="Times New Roman" w:hint="eastAsia"/>
      </w:rPr>
    </w:lvl>
  </w:abstractNum>
  <w:abstractNum w:abstractNumId="12">
    <w:nsid w:val="3D7751A5"/>
    <w:multiLevelType w:val="multilevel"/>
    <w:tmpl w:val="3D7751A5"/>
    <w:lvl w:ilvl="0">
      <w:start w:val="1"/>
      <w:numFmt w:val="decimal"/>
      <w:pStyle w:val="af"/>
      <w:lvlText w:val="%1)"/>
      <w:lvlJc w:val="left"/>
      <w:pPr>
        <w:ind w:left="420" w:hanging="420"/>
      </w:pPr>
      <w:rPr>
        <w:rFonts w:cs="Times New Roman"/>
      </w:rPr>
    </w:lvl>
    <w:lvl w:ilvl="1">
      <w:start w:val="1"/>
      <w:numFmt w:val="lowerLetter"/>
      <w:pStyle w:val="af0"/>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3">
    <w:nsid w:val="428C35A6"/>
    <w:multiLevelType w:val="multilevel"/>
    <w:tmpl w:val="428C35A6"/>
    <w:lvl w:ilvl="0">
      <w:start w:val="1"/>
      <w:numFmt w:val="lowerLetter"/>
      <w:pStyle w:val="af1"/>
      <w:lvlText w:val="%1)"/>
      <w:lvlJc w:val="left"/>
      <w:pPr>
        <w:tabs>
          <w:tab w:val="left" w:pos="840"/>
        </w:tabs>
        <w:ind w:left="839" w:hanging="419"/>
      </w:pPr>
      <w:rPr>
        <w:rFonts w:ascii="宋体" w:eastAsia="宋体" w:cs="Times New Roman" w:hint="eastAsia"/>
        <w:b w:val="0"/>
        <w:i w:val="0"/>
        <w:sz w:val="21"/>
        <w:szCs w:val="21"/>
      </w:rPr>
    </w:lvl>
    <w:lvl w:ilvl="1">
      <w:start w:val="1"/>
      <w:numFmt w:val="decimal"/>
      <w:pStyle w:val="20"/>
      <w:lvlText w:val="%2)"/>
      <w:lvlJc w:val="left"/>
      <w:pPr>
        <w:tabs>
          <w:tab w:val="left" w:pos="1260"/>
        </w:tabs>
        <w:ind w:left="1259" w:hanging="419"/>
      </w:pPr>
      <w:rPr>
        <w:rFonts w:cs="Times New Roman" w:hint="eastAsia"/>
      </w:rPr>
    </w:lvl>
    <w:lvl w:ilvl="2">
      <w:start w:val="1"/>
      <w:numFmt w:val="decimal"/>
      <w:lvlText w:val="(%3)"/>
      <w:lvlJc w:val="left"/>
      <w:pPr>
        <w:tabs>
          <w:tab w:val="left" w:pos="0"/>
        </w:tabs>
        <w:ind w:left="1679" w:hanging="420"/>
      </w:pPr>
      <w:rPr>
        <w:rFonts w:ascii="宋体" w:eastAsia="宋体" w:cs="Times New Roman" w:hint="eastAsia"/>
        <w:b w:val="0"/>
        <w:i w:val="0"/>
        <w:sz w:val="21"/>
        <w:szCs w:val="21"/>
      </w:rPr>
    </w:lvl>
    <w:lvl w:ilvl="3">
      <w:start w:val="1"/>
      <w:numFmt w:val="decimal"/>
      <w:lvlText w:val="%4."/>
      <w:lvlJc w:val="left"/>
      <w:pPr>
        <w:tabs>
          <w:tab w:val="left" w:pos="2100"/>
        </w:tabs>
        <w:ind w:left="2099" w:hanging="419"/>
      </w:pPr>
      <w:rPr>
        <w:rFonts w:cs="Times New Roman" w:hint="eastAsia"/>
      </w:rPr>
    </w:lvl>
    <w:lvl w:ilvl="4">
      <w:start w:val="1"/>
      <w:numFmt w:val="lowerLetter"/>
      <w:lvlText w:val="%5)"/>
      <w:lvlJc w:val="left"/>
      <w:pPr>
        <w:tabs>
          <w:tab w:val="left" w:pos="2520"/>
        </w:tabs>
        <w:ind w:left="2519" w:hanging="419"/>
      </w:pPr>
      <w:rPr>
        <w:rFonts w:cs="Times New Roman" w:hint="eastAsia"/>
      </w:rPr>
    </w:lvl>
    <w:lvl w:ilvl="5">
      <w:start w:val="1"/>
      <w:numFmt w:val="lowerRoman"/>
      <w:lvlText w:val="%6."/>
      <w:lvlJc w:val="right"/>
      <w:pPr>
        <w:tabs>
          <w:tab w:val="left" w:pos="2940"/>
        </w:tabs>
        <w:ind w:left="2939" w:hanging="419"/>
      </w:pPr>
      <w:rPr>
        <w:rFonts w:cs="Times New Roman" w:hint="eastAsia"/>
      </w:rPr>
    </w:lvl>
    <w:lvl w:ilvl="6">
      <w:start w:val="1"/>
      <w:numFmt w:val="decimal"/>
      <w:lvlText w:val="%7."/>
      <w:lvlJc w:val="left"/>
      <w:pPr>
        <w:tabs>
          <w:tab w:val="left" w:pos="3360"/>
        </w:tabs>
        <w:ind w:left="3359" w:hanging="419"/>
      </w:pPr>
      <w:rPr>
        <w:rFonts w:cs="Times New Roman" w:hint="eastAsia"/>
      </w:rPr>
    </w:lvl>
    <w:lvl w:ilvl="7">
      <w:start w:val="1"/>
      <w:numFmt w:val="lowerLetter"/>
      <w:lvlText w:val="%8)"/>
      <w:lvlJc w:val="left"/>
      <w:pPr>
        <w:tabs>
          <w:tab w:val="left" w:pos="3780"/>
        </w:tabs>
        <w:ind w:left="3779" w:hanging="419"/>
      </w:pPr>
      <w:rPr>
        <w:rFonts w:cs="Times New Roman" w:hint="eastAsia"/>
      </w:rPr>
    </w:lvl>
    <w:lvl w:ilvl="8">
      <w:start w:val="1"/>
      <w:numFmt w:val="lowerRoman"/>
      <w:lvlText w:val="%9."/>
      <w:lvlJc w:val="right"/>
      <w:pPr>
        <w:tabs>
          <w:tab w:val="left" w:pos="4200"/>
        </w:tabs>
        <w:ind w:left="4199" w:hanging="419"/>
      </w:pPr>
      <w:rPr>
        <w:rFonts w:cs="Times New Roman" w:hint="eastAsia"/>
      </w:rPr>
    </w:lvl>
  </w:abstractNum>
  <w:abstractNum w:abstractNumId="14">
    <w:nsid w:val="525A3A83"/>
    <w:multiLevelType w:val="singleLevel"/>
    <w:tmpl w:val="525A3A83"/>
    <w:lvl w:ilvl="0">
      <w:start w:val="5"/>
      <w:numFmt w:val="chineseCounting"/>
      <w:pStyle w:val="af2"/>
      <w:suff w:val="nothing"/>
      <w:lvlText w:val="%1、"/>
      <w:lvlJc w:val="left"/>
      <w:rPr>
        <w:rFonts w:cs="Times New Roman"/>
      </w:rPr>
    </w:lvl>
  </w:abstractNum>
  <w:abstractNum w:abstractNumId="15">
    <w:nsid w:val="59ECB4CE"/>
    <w:multiLevelType w:val="multilevel"/>
    <w:tmpl w:val="59ECB4CE"/>
    <w:lvl w:ilvl="0">
      <w:start w:val="1"/>
      <w:numFmt w:val="decimal"/>
      <w:pStyle w:val="af3"/>
      <w:suff w:val="nothing"/>
      <w:lvlText w:val="%1."/>
      <w:lvlJc w:val="left"/>
      <w:pPr>
        <w:tabs>
          <w:tab w:val="left" w:pos="0"/>
        </w:tabs>
        <w:ind w:left="425" w:hanging="425"/>
      </w:pPr>
      <w:rPr>
        <w:rFonts w:ascii="宋体" w:eastAsia="宋体" w:hAnsi="宋体" w:cs="宋体" w:hint="default"/>
      </w:rPr>
    </w:lvl>
    <w:lvl w:ilvl="1">
      <w:start w:val="1"/>
      <w:numFmt w:val="decimal"/>
      <w:pStyle w:val="af4"/>
      <w:suff w:val="space"/>
      <w:lvlText w:val="%1.%2."/>
      <w:lvlJc w:val="left"/>
      <w:pPr>
        <w:tabs>
          <w:tab w:val="left" w:pos="0"/>
        </w:tabs>
        <w:ind w:left="567" w:hanging="567"/>
      </w:pPr>
      <w:rPr>
        <w:rFonts w:ascii="宋体" w:eastAsia="宋体" w:hAnsi="宋体" w:cs="宋体" w:hint="default"/>
      </w:rPr>
    </w:lvl>
    <w:lvl w:ilvl="2">
      <w:start w:val="1"/>
      <w:numFmt w:val="decimal"/>
      <w:suff w:val="space"/>
      <w:lvlText w:val="%1.%2.%3."/>
      <w:lvlJc w:val="left"/>
      <w:pPr>
        <w:tabs>
          <w:tab w:val="left" w:pos="0"/>
        </w:tabs>
        <w:ind w:left="709" w:hanging="709"/>
      </w:pPr>
      <w:rPr>
        <w:rFonts w:ascii="宋体" w:eastAsia="宋体" w:hAnsi="宋体" w:cs="宋体" w:hint="default"/>
      </w:rPr>
    </w:lvl>
    <w:lvl w:ilvl="3">
      <w:start w:val="1"/>
      <w:numFmt w:val="decimal"/>
      <w:suff w:val="space"/>
      <w:lvlText w:val="%4）"/>
      <w:lvlJc w:val="left"/>
      <w:pPr>
        <w:tabs>
          <w:tab w:val="left" w:pos="0"/>
        </w:tabs>
        <w:ind w:left="851" w:hanging="851"/>
      </w:pPr>
      <w:rPr>
        <w:rFonts w:ascii="宋体" w:eastAsia="宋体" w:hAnsi="宋体" w:cs="宋体" w:hint="default"/>
        <w:b/>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abstractNum w:abstractNumId="16">
    <w:nsid w:val="60B55DC2"/>
    <w:multiLevelType w:val="multilevel"/>
    <w:tmpl w:val="60B55DC2"/>
    <w:lvl w:ilvl="0">
      <w:start w:val="1"/>
      <w:numFmt w:val="upperLetter"/>
      <w:pStyle w:val="af5"/>
      <w:lvlText w:val="%1"/>
      <w:lvlJc w:val="left"/>
      <w:pPr>
        <w:tabs>
          <w:tab w:val="left" w:pos="0"/>
        </w:tabs>
        <w:ind w:hanging="425"/>
      </w:pPr>
      <w:rPr>
        <w:rFonts w:cs="Times New Roman" w:hint="eastAsia"/>
      </w:rPr>
    </w:lvl>
    <w:lvl w:ilvl="1">
      <w:start w:val="1"/>
      <w:numFmt w:val="decimal"/>
      <w:pStyle w:val="af6"/>
      <w:suff w:val="nothing"/>
      <w:lvlText w:val="表%1.%2　"/>
      <w:lvlJc w:val="left"/>
      <w:pPr>
        <w:ind w:left="567" w:hanging="567"/>
      </w:pPr>
      <w:rPr>
        <w:rFonts w:cs="Times New Roman" w:hint="eastAsia"/>
      </w:rPr>
    </w:lvl>
    <w:lvl w:ilvl="2">
      <w:start w:val="1"/>
      <w:numFmt w:val="decimal"/>
      <w:lvlText w:val="%1.%2.%3"/>
      <w:lvlJc w:val="left"/>
      <w:pPr>
        <w:tabs>
          <w:tab w:val="left" w:pos="993"/>
        </w:tabs>
        <w:ind w:left="993" w:hanging="567"/>
      </w:pPr>
      <w:rPr>
        <w:rFonts w:cs="Times New Roman" w:hint="eastAsia"/>
      </w:rPr>
    </w:lvl>
    <w:lvl w:ilvl="3">
      <w:start w:val="1"/>
      <w:numFmt w:val="decimal"/>
      <w:lvlText w:val="%1.%2.%3.%4"/>
      <w:lvlJc w:val="left"/>
      <w:pPr>
        <w:tabs>
          <w:tab w:val="left" w:pos="2291"/>
        </w:tabs>
        <w:ind w:left="1559" w:hanging="708"/>
      </w:pPr>
      <w:rPr>
        <w:rFonts w:cs="Times New Roman" w:hint="eastAsia"/>
      </w:rPr>
    </w:lvl>
    <w:lvl w:ilvl="4">
      <w:start w:val="1"/>
      <w:numFmt w:val="decimal"/>
      <w:lvlText w:val="%1.%2.%3.%4.%5"/>
      <w:lvlJc w:val="left"/>
      <w:pPr>
        <w:tabs>
          <w:tab w:val="left" w:pos="3076"/>
        </w:tabs>
        <w:ind w:left="2126" w:hanging="850"/>
      </w:pPr>
      <w:rPr>
        <w:rFonts w:cs="Times New Roman" w:hint="eastAsia"/>
      </w:rPr>
    </w:lvl>
    <w:lvl w:ilvl="5">
      <w:start w:val="1"/>
      <w:numFmt w:val="decimal"/>
      <w:lvlText w:val="%1.%2.%3.%4.%5.%6"/>
      <w:lvlJc w:val="left"/>
      <w:pPr>
        <w:tabs>
          <w:tab w:val="left" w:pos="3861"/>
        </w:tabs>
        <w:ind w:left="2835" w:hanging="1134"/>
      </w:pPr>
      <w:rPr>
        <w:rFonts w:cs="Times New Roman" w:hint="eastAsia"/>
      </w:rPr>
    </w:lvl>
    <w:lvl w:ilvl="6">
      <w:start w:val="1"/>
      <w:numFmt w:val="decimal"/>
      <w:lvlText w:val="%1.%2.%3.%4.%5.%6.%7"/>
      <w:lvlJc w:val="left"/>
      <w:pPr>
        <w:tabs>
          <w:tab w:val="left" w:pos="4646"/>
        </w:tabs>
        <w:ind w:left="3402" w:hanging="1276"/>
      </w:pPr>
      <w:rPr>
        <w:rFonts w:cs="Times New Roman" w:hint="eastAsia"/>
      </w:rPr>
    </w:lvl>
    <w:lvl w:ilvl="7">
      <w:start w:val="1"/>
      <w:numFmt w:val="decimal"/>
      <w:lvlText w:val="%1.%2.%3.%4.%5.%6.%7.%8"/>
      <w:lvlJc w:val="left"/>
      <w:pPr>
        <w:tabs>
          <w:tab w:val="left" w:pos="5431"/>
        </w:tabs>
        <w:ind w:left="3969" w:hanging="1418"/>
      </w:pPr>
      <w:rPr>
        <w:rFonts w:cs="Times New Roman" w:hint="eastAsia"/>
      </w:rPr>
    </w:lvl>
    <w:lvl w:ilvl="8">
      <w:start w:val="1"/>
      <w:numFmt w:val="decimal"/>
      <w:lvlText w:val="%1.%2.%3.%4.%5.%6.%7.%8.%9"/>
      <w:lvlJc w:val="left"/>
      <w:pPr>
        <w:tabs>
          <w:tab w:val="left" w:pos="6217"/>
        </w:tabs>
        <w:ind w:left="4677" w:hanging="1700"/>
      </w:pPr>
      <w:rPr>
        <w:rFonts w:cs="Times New Roman" w:hint="eastAsia"/>
      </w:rPr>
    </w:lvl>
  </w:abstractNum>
  <w:abstractNum w:abstractNumId="17">
    <w:nsid w:val="646260FA"/>
    <w:multiLevelType w:val="multilevel"/>
    <w:tmpl w:val="646260FA"/>
    <w:lvl w:ilvl="0">
      <w:start w:val="1"/>
      <w:numFmt w:val="decimal"/>
      <w:suff w:val="nothing"/>
      <w:lvlText w:val="表%1　"/>
      <w:lvlJc w:val="left"/>
      <w:rPr>
        <w:rFonts w:ascii="黑体" w:eastAsia="黑体" w:hAnsi="Times New Roman" w:cs="Times New Roman" w:hint="eastAsia"/>
        <w:b w:val="0"/>
        <w:i w:val="0"/>
        <w:sz w:val="21"/>
      </w:rPr>
    </w:lvl>
    <w:lvl w:ilvl="1">
      <w:start w:val="1"/>
      <w:numFmt w:val="decimal"/>
      <w:lvlText w:val="%1.%2"/>
      <w:lvlJc w:val="left"/>
      <w:pPr>
        <w:tabs>
          <w:tab w:val="left" w:pos="992"/>
        </w:tabs>
        <w:ind w:left="992" w:hanging="567"/>
      </w:pPr>
      <w:rPr>
        <w:rFonts w:cs="Times New Roman" w:hint="eastAsia"/>
      </w:rPr>
    </w:lvl>
    <w:lvl w:ilvl="2">
      <w:start w:val="1"/>
      <w:numFmt w:val="decimal"/>
      <w:pStyle w:val="30"/>
      <w:lvlText w:val="%1.%2.%3"/>
      <w:lvlJc w:val="left"/>
      <w:pPr>
        <w:tabs>
          <w:tab w:val="left" w:pos="1418"/>
        </w:tabs>
        <w:ind w:left="1418" w:hanging="567"/>
      </w:pPr>
      <w:rPr>
        <w:rFonts w:cs="Times New Roman" w:hint="eastAsia"/>
      </w:rPr>
    </w:lvl>
    <w:lvl w:ilvl="3">
      <w:start w:val="1"/>
      <w:numFmt w:val="decimal"/>
      <w:pStyle w:val="40"/>
      <w:lvlText w:val="%1.%2.%3.%4"/>
      <w:lvlJc w:val="left"/>
      <w:pPr>
        <w:tabs>
          <w:tab w:val="left" w:pos="1984"/>
        </w:tabs>
        <w:ind w:left="1984" w:hanging="708"/>
      </w:pPr>
      <w:rPr>
        <w:rFonts w:cs="Times New Roman" w:hint="eastAsia"/>
      </w:rPr>
    </w:lvl>
    <w:lvl w:ilvl="4">
      <w:start w:val="1"/>
      <w:numFmt w:val="decimal"/>
      <w:lvlText w:val="%1.%2.%3.%4.%5"/>
      <w:lvlJc w:val="left"/>
      <w:pPr>
        <w:tabs>
          <w:tab w:val="left" w:pos="2551"/>
        </w:tabs>
        <w:ind w:left="2551" w:hanging="850"/>
      </w:pPr>
      <w:rPr>
        <w:rFonts w:cs="Times New Roman" w:hint="eastAsia"/>
      </w:rPr>
    </w:lvl>
    <w:lvl w:ilvl="5">
      <w:start w:val="1"/>
      <w:numFmt w:val="decimal"/>
      <w:lvlText w:val="%1.%2.%3.%4.%5.%6"/>
      <w:lvlJc w:val="left"/>
      <w:pPr>
        <w:tabs>
          <w:tab w:val="left" w:pos="3260"/>
        </w:tabs>
        <w:ind w:left="3260" w:hanging="1134"/>
      </w:pPr>
      <w:rPr>
        <w:rFonts w:cs="Times New Roman" w:hint="eastAsia"/>
      </w:rPr>
    </w:lvl>
    <w:lvl w:ilvl="6">
      <w:start w:val="1"/>
      <w:numFmt w:val="decimal"/>
      <w:lvlText w:val="%1.%2.%3.%4.%5.%6.%7"/>
      <w:lvlJc w:val="left"/>
      <w:pPr>
        <w:tabs>
          <w:tab w:val="left" w:pos="3827"/>
        </w:tabs>
        <w:ind w:left="3827" w:hanging="1276"/>
      </w:pPr>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18">
    <w:nsid w:val="657D3FBC"/>
    <w:multiLevelType w:val="multilevel"/>
    <w:tmpl w:val="657D3FBC"/>
    <w:lvl w:ilvl="0">
      <w:start w:val="1"/>
      <w:numFmt w:val="upperLetter"/>
      <w:pStyle w:val="af7"/>
      <w:suff w:val="nothing"/>
      <w:lvlText w:val="附　录　%1"/>
      <w:lvlJc w:val="left"/>
      <w:rPr>
        <w:rFonts w:ascii="黑体" w:eastAsia="黑体" w:hAnsi="Times New Roman" w:cs="Times New Roman" w:hint="eastAsia"/>
        <w:b w:val="0"/>
        <w:i w:val="0"/>
        <w:spacing w:val="0"/>
        <w:w w:val="100"/>
        <w:sz w:val="21"/>
      </w:rPr>
    </w:lvl>
    <w:lvl w:ilvl="1">
      <w:start w:val="1"/>
      <w:numFmt w:val="decimal"/>
      <w:suff w:val="nothing"/>
      <w:lvlText w:val="%1.%2　"/>
      <w:lvlJc w:val="left"/>
      <w:rPr>
        <w:rFonts w:ascii="黑体" w:eastAsia="黑体" w:hAnsi="Times New Roman" w:cs="Times New Roman" w:hint="eastAsia"/>
        <w:b w:val="0"/>
        <w:i w:val="0"/>
        <w:spacing w:val="0"/>
        <w:w w:val="100"/>
        <w:kern w:val="21"/>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19">
    <w:nsid w:val="6FD871AE"/>
    <w:multiLevelType w:val="multilevel"/>
    <w:tmpl w:val="6FD871AE"/>
    <w:lvl w:ilvl="0">
      <w:start w:val="1"/>
      <w:numFmt w:val="decimal"/>
      <w:pStyle w:val="af8"/>
      <w:lvlText w:val="表 A.%1"/>
      <w:lvlJc w:val="left"/>
      <w:pPr>
        <w:ind w:left="420" w:hanging="420"/>
      </w:pPr>
      <w:rPr>
        <w:rFonts w:eastAsia="黑体" w:cs="Times New Roman" w:hint="eastAsia"/>
        <w:b w:val="0"/>
        <w:i w:val="0"/>
        <w:sz w:val="21"/>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0">
    <w:nsid w:val="747158B3"/>
    <w:multiLevelType w:val="multilevel"/>
    <w:tmpl w:val="747158B3"/>
    <w:lvl w:ilvl="0">
      <w:start w:val="1"/>
      <w:numFmt w:val="decimal"/>
      <w:lvlText w:val="%1."/>
      <w:lvlJc w:val="left"/>
      <w:pPr>
        <w:tabs>
          <w:tab w:val="left" w:pos="786"/>
        </w:tabs>
        <w:ind w:left="786" w:hanging="360"/>
      </w:pPr>
      <w:rPr>
        <w:rFonts w:cs="Times New Roman" w:hint="default"/>
      </w:rPr>
    </w:lvl>
    <w:lvl w:ilvl="1">
      <w:start w:val="1"/>
      <w:numFmt w:val="lowerLetter"/>
      <w:pStyle w:val="0505"/>
      <w:lvlText w:val="%2)"/>
      <w:lvlJc w:val="left"/>
      <w:pPr>
        <w:tabs>
          <w:tab w:val="left" w:pos="1266"/>
        </w:tabs>
        <w:ind w:left="1266" w:hanging="420"/>
      </w:pPr>
      <w:rPr>
        <w:rFonts w:cs="Times New Roman"/>
      </w:rPr>
    </w:lvl>
    <w:lvl w:ilvl="2">
      <w:start w:val="1"/>
      <w:numFmt w:val="lowerRoman"/>
      <w:lvlText w:val="%3."/>
      <w:lvlJc w:val="right"/>
      <w:pPr>
        <w:tabs>
          <w:tab w:val="left" w:pos="1686"/>
        </w:tabs>
        <w:ind w:left="1686" w:hanging="420"/>
      </w:pPr>
      <w:rPr>
        <w:rFonts w:cs="Times New Roman"/>
      </w:rPr>
    </w:lvl>
    <w:lvl w:ilvl="3">
      <w:start w:val="1"/>
      <w:numFmt w:val="decimal"/>
      <w:lvlText w:val="%4."/>
      <w:lvlJc w:val="left"/>
      <w:pPr>
        <w:tabs>
          <w:tab w:val="left" w:pos="2106"/>
        </w:tabs>
        <w:ind w:left="2106" w:hanging="420"/>
      </w:pPr>
      <w:rPr>
        <w:rFonts w:cs="Times New Roman"/>
      </w:rPr>
    </w:lvl>
    <w:lvl w:ilvl="4">
      <w:start w:val="1"/>
      <w:numFmt w:val="lowerLetter"/>
      <w:lvlText w:val="%5)"/>
      <w:lvlJc w:val="left"/>
      <w:pPr>
        <w:tabs>
          <w:tab w:val="left" w:pos="2526"/>
        </w:tabs>
        <w:ind w:left="2526" w:hanging="420"/>
      </w:pPr>
      <w:rPr>
        <w:rFonts w:cs="Times New Roman"/>
      </w:rPr>
    </w:lvl>
    <w:lvl w:ilvl="5">
      <w:start w:val="1"/>
      <w:numFmt w:val="lowerRoman"/>
      <w:lvlText w:val="%6."/>
      <w:lvlJc w:val="right"/>
      <w:pPr>
        <w:tabs>
          <w:tab w:val="left" w:pos="2946"/>
        </w:tabs>
        <w:ind w:left="2946" w:hanging="420"/>
      </w:pPr>
      <w:rPr>
        <w:rFonts w:cs="Times New Roman"/>
      </w:rPr>
    </w:lvl>
    <w:lvl w:ilvl="6">
      <w:start w:val="1"/>
      <w:numFmt w:val="decimal"/>
      <w:lvlText w:val="%7."/>
      <w:lvlJc w:val="left"/>
      <w:pPr>
        <w:tabs>
          <w:tab w:val="left" w:pos="3366"/>
        </w:tabs>
        <w:ind w:left="3366" w:hanging="420"/>
      </w:pPr>
      <w:rPr>
        <w:rFonts w:cs="Times New Roman"/>
      </w:rPr>
    </w:lvl>
    <w:lvl w:ilvl="7">
      <w:start w:val="1"/>
      <w:numFmt w:val="lowerLetter"/>
      <w:lvlText w:val="%8)"/>
      <w:lvlJc w:val="left"/>
      <w:pPr>
        <w:tabs>
          <w:tab w:val="left" w:pos="3786"/>
        </w:tabs>
        <w:ind w:left="3786" w:hanging="420"/>
      </w:pPr>
      <w:rPr>
        <w:rFonts w:cs="Times New Roman"/>
      </w:rPr>
    </w:lvl>
    <w:lvl w:ilvl="8">
      <w:start w:val="1"/>
      <w:numFmt w:val="lowerRoman"/>
      <w:lvlText w:val="%9."/>
      <w:lvlJc w:val="right"/>
      <w:pPr>
        <w:tabs>
          <w:tab w:val="left" w:pos="4206"/>
        </w:tabs>
        <w:ind w:left="4206" w:hanging="420"/>
      </w:pPr>
      <w:rPr>
        <w:rFonts w:cs="Times New Roman"/>
      </w:rPr>
    </w:lvl>
  </w:abstractNum>
  <w:abstractNum w:abstractNumId="21">
    <w:nsid w:val="7FCF843C"/>
    <w:multiLevelType w:val="singleLevel"/>
    <w:tmpl w:val="7FCF843C"/>
    <w:lvl w:ilvl="0">
      <w:start w:val="1"/>
      <w:numFmt w:val="decimal"/>
      <w:suff w:val="nothing"/>
      <w:lvlText w:val="%1）"/>
      <w:lvlJc w:val="left"/>
    </w:lvl>
  </w:abstractNum>
  <w:num w:numId="1">
    <w:abstractNumId w:val="13"/>
  </w:num>
  <w:num w:numId="2">
    <w:abstractNumId w:val="4"/>
  </w:num>
  <w:num w:numId="3">
    <w:abstractNumId w:val="10"/>
  </w:num>
  <w:num w:numId="4">
    <w:abstractNumId w:val="17"/>
  </w:num>
  <w:num w:numId="5">
    <w:abstractNumId w:val="20"/>
  </w:num>
  <w:num w:numId="6">
    <w:abstractNumId w:val="3"/>
  </w:num>
  <w:num w:numId="7">
    <w:abstractNumId w:val="15"/>
  </w:num>
  <w:num w:numId="8">
    <w:abstractNumId w:val="12"/>
  </w:num>
  <w:num w:numId="9">
    <w:abstractNumId w:val="16"/>
  </w:num>
  <w:num w:numId="10">
    <w:abstractNumId w:val="8"/>
  </w:num>
  <w:num w:numId="11">
    <w:abstractNumId w:val="19"/>
  </w:num>
  <w:num w:numId="12">
    <w:abstractNumId w:val="18"/>
  </w:num>
  <w:num w:numId="13">
    <w:abstractNumId w:val="11"/>
  </w:num>
  <w:num w:numId="14">
    <w:abstractNumId w:val="5"/>
  </w:num>
  <w:num w:numId="15">
    <w:abstractNumId w:val="7"/>
  </w:num>
  <w:num w:numId="16">
    <w:abstractNumId w:val="14"/>
  </w:num>
  <w:num w:numId="17">
    <w:abstractNumId w:val="6"/>
  </w:num>
  <w:num w:numId="18">
    <w:abstractNumId w:val="2"/>
  </w:num>
  <w:num w:numId="19">
    <w:abstractNumId w:val="1"/>
  </w:num>
  <w:num w:numId="20">
    <w:abstractNumId w:val="0"/>
  </w:num>
  <w:num w:numId="21">
    <w:abstractNumId w:val="9"/>
  </w:num>
  <w:num w:numId="22">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广西区协测试9">
    <w15:presenceInfo w15:providerId="None" w15:userId="广西区协测试9"/>
  </w15:person>
  <w15:person w15:author="广西区协测试9 [2]">
    <w15:presenceInfo w15:providerId="WPS Office" w15:userId="15435038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bordersDoNotSurroundHeader/>
  <w:bordersDoNotSurroundFooter/>
  <w:hideSpellingErrors/>
  <w:revisionView w:markup="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86634"/>
    <w:rsid w:val="00001EBB"/>
    <w:rsid w:val="00002FA3"/>
    <w:rsid w:val="00012775"/>
    <w:rsid w:val="00013621"/>
    <w:rsid w:val="00013C8E"/>
    <w:rsid w:val="000212C1"/>
    <w:rsid w:val="0002539F"/>
    <w:rsid w:val="00027A92"/>
    <w:rsid w:val="00032202"/>
    <w:rsid w:val="00063E19"/>
    <w:rsid w:val="000725F3"/>
    <w:rsid w:val="000765E2"/>
    <w:rsid w:val="00086634"/>
    <w:rsid w:val="000A1B64"/>
    <w:rsid w:val="000A3E9E"/>
    <w:rsid w:val="000B5E82"/>
    <w:rsid w:val="000C0403"/>
    <w:rsid w:val="000D3796"/>
    <w:rsid w:val="000E1531"/>
    <w:rsid w:val="000E24DD"/>
    <w:rsid w:val="000E4D60"/>
    <w:rsid w:val="000E5B63"/>
    <w:rsid w:val="000F247A"/>
    <w:rsid w:val="000F28F7"/>
    <w:rsid w:val="000F3FDD"/>
    <w:rsid w:val="000F5808"/>
    <w:rsid w:val="000F6627"/>
    <w:rsid w:val="000F6B88"/>
    <w:rsid w:val="0011389D"/>
    <w:rsid w:val="00144C4B"/>
    <w:rsid w:val="00152767"/>
    <w:rsid w:val="001535F8"/>
    <w:rsid w:val="00161421"/>
    <w:rsid w:val="00162053"/>
    <w:rsid w:val="00172931"/>
    <w:rsid w:val="00176EF2"/>
    <w:rsid w:val="0018711D"/>
    <w:rsid w:val="001C3EF6"/>
    <w:rsid w:val="001C5A51"/>
    <w:rsid w:val="001D6A8F"/>
    <w:rsid w:val="001E52E4"/>
    <w:rsid w:val="001F3667"/>
    <w:rsid w:val="001F388F"/>
    <w:rsid w:val="001F70FF"/>
    <w:rsid w:val="0020037C"/>
    <w:rsid w:val="002008F0"/>
    <w:rsid w:val="00206ECE"/>
    <w:rsid w:val="002110C3"/>
    <w:rsid w:val="00211BF0"/>
    <w:rsid w:val="00221DFA"/>
    <w:rsid w:val="002312E9"/>
    <w:rsid w:val="00245B18"/>
    <w:rsid w:val="002460A2"/>
    <w:rsid w:val="00252502"/>
    <w:rsid w:val="00252F6F"/>
    <w:rsid w:val="002573B5"/>
    <w:rsid w:val="00257A7F"/>
    <w:rsid w:val="0026792D"/>
    <w:rsid w:val="00292D94"/>
    <w:rsid w:val="002C0F31"/>
    <w:rsid w:val="002C733F"/>
    <w:rsid w:val="002E1829"/>
    <w:rsid w:val="002E36AA"/>
    <w:rsid w:val="002E46AA"/>
    <w:rsid w:val="002F43F0"/>
    <w:rsid w:val="002F77F2"/>
    <w:rsid w:val="00300555"/>
    <w:rsid w:val="00303D00"/>
    <w:rsid w:val="00323FB8"/>
    <w:rsid w:val="00332751"/>
    <w:rsid w:val="003426DD"/>
    <w:rsid w:val="0034313B"/>
    <w:rsid w:val="00351D20"/>
    <w:rsid w:val="00356F4B"/>
    <w:rsid w:val="00361710"/>
    <w:rsid w:val="0037288E"/>
    <w:rsid w:val="0037639C"/>
    <w:rsid w:val="00394176"/>
    <w:rsid w:val="003A3EB5"/>
    <w:rsid w:val="003B0A15"/>
    <w:rsid w:val="003B0B03"/>
    <w:rsid w:val="003E5535"/>
    <w:rsid w:val="003F0821"/>
    <w:rsid w:val="003F66AC"/>
    <w:rsid w:val="00400124"/>
    <w:rsid w:val="004064E0"/>
    <w:rsid w:val="00417FC6"/>
    <w:rsid w:val="00420A0D"/>
    <w:rsid w:val="00433764"/>
    <w:rsid w:val="00450375"/>
    <w:rsid w:val="00461672"/>
    <w:rsid w:val="00462468"/>
    <w:rsid w:val="00464388"/>
    <w:rsid w:val="004746F1"/>
    <w:rsid w:val="00485A5E"/>
    <w:rsid w:val="0048787B"/>
    <w:rsid w:val="00490B37"/>
    <w:rsid w:val="00495555"/>
    <w:rsid w:val="00496EDA"/>
    <w:rsid w:val="004A3096"/>
    <w:rsid w:val="004C1A2F"/>
    <w:rsid w:val="004D0900"/>
    <w:rsid w:val="004E5C7E"/>
    <w:rsid w:val="004F36A2"/>
    <w:rsid w:val="00507638"/>
    <w:rsid w:val="005171E0"/>
    <w:rsid w:val="005374E7"/>
    <w:rsid w:val="00564092"/>
    <w:rsid w:val="00570585"/>
    <w:rsid w:val="0057174A"/>
    <w:rsid w:val="00582E81"/>
    <w:rsid w:val="0059108B"/>
    <w:rsid w:val="00595DBF"/>
    <w:rsid w:val="005A078D"/>
    <w:rsid w:val="005B4300"/>
    <w:rsid w:val="005B4C0B"/>
    <w:rsid w:val="005B7038"/>
    <w:rsid w:val="005D37C8"/>
    <w:rsid w:val="005F0C67"/>
    <w:rsid w:val="0060372F"/>
    <w:rsid w:val="00604E22"/>
    <w:rsid w:val="0061047A"/>
    <w:rsid w:val="00615589"/>
    <w:rsid w:val="00615744"/>
    <w:rsid w:val="0062021D"/>
    <w:rsid w:val="006272AB"/>
    <w:rsid w:val="00630F48"/>
    <w:rsid w:val="00635FEA"/>
    <w:rsid w:val="00660642"/>
    <w:rsid w:val="00667984"/>
    <w:rsid w:val="00690851"/>
    <w:rsid w:val="006A24FF"/>
    <w:rsid w:val="006A4309"/>
    <w:rsid w:val="006B0B2E"/>
    <w:rsid w:val="006B7A56"/>
    <w:rsid w:val="006C52F1"/>
    <w:rsid w:val="006E732B"/>
    <w:rsid w:val="00705FA8"/>
    <w:rsid w:val="00717035"/>
    <w:rsid w:val="007237EE"/>
    <w:rsid w:val="00725252"/>
    <w:rsid w:val="00727961"/>
    <w:rsid w:val="007279E4"/>
    <w:rsid w:val="007475E5"/>
    <w:rsid w:val="007620E3"/>
    <w:rsid w:val="00772B65"/>
    <w:rsid w:val="0079282D"/>
    <w:rsid w:val="00792DA5"/>
    <w:rsid w:val="007A2083"/>
    <w:rsid w:val="007B1C89"/>
    <w:rsid w:val="007C45EA"/>
    <w:rsid w:val="007C7A3A"/>
    <w:rsid w:val="007E6385"/>
    <w:rsid w:val="007F3945"/>
    <w:rsid w:val="008071A3"/>
    <w:rsid w:val="00807EBD"/>
    <w:rsid w:val="0082443B"/>
    <w:rsid w:val="00827D7C"/>
    <w:rsid w:val="008328EA"/>
    <w:rsid w:val="008474C2"/>
    <w:rsid w:val="00853174"/>
    <w:rsid w:val="0087463D"/>
    <w:rsid w:val="008747E8"/>
    <w:rsid w:val="00891AFD"/>
    <w:rsid w:val="00897271"/>
    <w:rsid w:val="008A7584"/>
    <w:rsid w:val="008B11EF"/>
    <w:rsid w:val="008B7A81"/>
    <w:rsid w:val="008C0F14"/>
    <w:rsid w:val="008C1600"/>
    <w:rsid w:val="008E1FBA"/>
    <w:rsid w:val="008E7A87"/>
    <w:rsid w:val="00907267"/>
    <w:rsid w:val="0092098A"/>
    <w:rsid w:val="00931310"/>
    <w:rsid w:val="00932834"/>
    <w:rsid w:val="00933C3A"/>
    <w:rsid w:val="00942032"/>
    <w:rsid w:val="00946A41"/>
    <w:rsid w:val="00946DB1"/>
    <w:rsid w:val="00953B10"/>
    <w:rsid w:val="00980C7F"/>
    <w:rsid w:val="00992C23"/>
    <w:rsid w:val="00995779"/>
    <w:rsid w:val="009B77B6"/>
    <w:rsid w:val="009D1B36"/>
    <w:rsid w:val="009F6EF7"/>
    <w:rsid w:val="00A01FD0"/>
    <w:rsid w:val="00A052D0"/>
    <w:rsid w:val="00A10851"/>
    <w:rsid w:val="00A13D06"/>
    <w:rsid w:val="00A2291F"/>
    <w:rsid w:val="00A31A01"/>
    <w:rsid w:val="00A60709"/>
    <w:rsid w:val="00A704AF"/>
    <w:rsid w:val="00A8370C"/>
    <w:rsid w:val="00A904AB"/>
    <w:rsid w:val="00A973F3"/>
    <w:rsid w:val="00AA66A9"/>
    <w:rsid w:val="00AB1CC2"/>
    <w:rsid w:val="00AB3825"/>
    <w:rsid w:val="00AB65CD"/>
    <w:rsid w:val="00AC253B"/>
    <w:rsid w:val="00AD245B"/>
    <w:rsid w:val="00AF2C48"/>
    <w:rsid w:val="00B0611D"/>
    <w:rsid w:val="00B20D0F"/>
    <w:rsid w:val="00B223B8"/>
    <w:rsid w:val="00B23F82"/>
    <w:rsid w:val="00B46F39"/>
    <w:rsid w:val="00B659E0"/>
    <w:rsid w:val="00B70A68"/>
    <w:rsid w:val="00B7261C"/>
    <w:rsid w:val="00B7651B"/>
    <w:rsid w:val="00BB20D3"/>
    <w:rsid w:val="00BC0CE9"/>
    <w:rsid w:val="00BC3BF7"/>
    <w:rsid w:val="00BC765D"/>
    <w:rsid w:val="00BD010D"/>
    <w:rsid w:val="00BD5421"/>
    <w:rsid w:val="00BD7FE6"/>
    <w:rsid w:val="00BE40AE"/>
    <w:rsid w:val="00BE431D"/>
    <w:rsid w:val="00BE5641"/>
    <w:rsid w:val="00C033B8"/>
    <w:rsid w:val="00C0385E"/>
    <w:rsid w:val="00C404DF"/>
    <w:rsid w:val="00C45D44"/>
    <w:rsid w:val="00C54F30"/>
    <w:rsid w:val="00C559C2"/>
    <w:rsid w:val="00C67A34"/>
    <w:rsid w:val="00CC5F19"/>
    <w:rsid w:val="00CD061E"/>
    <w:rsid w:val="00CD5DB0"/>
    <w:rsid w:val="00CD7B52"/>
    <w:rsid w:val="00CF0F96"/>
    <w:rsid w:val="00CF33A0"/>
    <w:rsid w:val="00D143CC"/>
    <w:rsid w:val="00D27AEE"/>
    <w:rsid w:val="00D3109B"/>
    <w:rsid w:val="00D54AF4"/>
    <w:rsid w:val="00D640B2"/>
    <w:rsid w:val="00D67502"/>
    <w:rsid w:val="00D811F3"/>
    <w:rsid w:val="00D82A4D"/>
    <w:rsid w:val="00D9465F"/>
    <w:rsid w:val="00DC2FA3"/>
    <w:rsid w:val="00DF0038"/>
    <w:rsid w:val="00DF59B0"/>
    <w:rsid w:val="00E00A6A"/>
    <w:rsid w:val="00E22F3E"/>
    <w:rsid w:val="00E2593D"/>
    <w:rsid w:val="00E33DB3"/>
    <w:rsid w:val="00E345BD"/>
    <w:rsid w:val="00E430C4"/>
    <w:rsid w:val="00E569FD"/>
    <w:rsid w:val="00E712B0"/>
    <w:rsid w:val="00E8013F"/>
    <w:rsid w:val="00E97AB9"/>
    <w:rsid w:val="00EA1E57"/>
    <w:rsid w:val="00EA6C42"/>
    <w:rsid w:val="00EA784F"/>
    <w:rsid w:val="00EE1505"/>
    <w:rsid w:val="00EF38F4"/>
    <w:rsid w:val="00F20660"/>
    <w:rsid w:val="00F34514"/>
    <w:rsid w:val="00F37263"/>
    <w:rsid w:val="00F4014A"/>
    <w:rsid w:val="00F521EE"/>
    <w:rsid w:val="00F53249"/>
    <w:rsid w:val="00F629EF"/>
    <w:rsid w:val="00F65DFC"/>
    <w:rsid w:val="00F723B8"/>
    <w:rsid w:val="00F801B2"/>
    <w:rsid w:val="00FA19FD"/>
    <w:rsid w:val="00FA5722"/>
    <w:rsid w:val="00FA6A75"/>
    <w:rsid w:val="00FB0E0F"/>
    <w:rsid w:val="00FB12C6"/>
    <w:rsid w:val="00FD65AC"/>
    <w:rsid w:val="00FE0515"/>
    <w:rsid w:val="00FE0AC1"/>
    <w:rsid w:val="00FE2723"/>
    <w:rsid w:val="00FE38F1"/>
    <w:rsid w:val="00FE62C2"/>
    <w:rsid w:val="00FE6D9B"/>
    <w:rsid w:val="030E638D"/>
    <w:rsid w:val="071E0320"/>
    <w:rsid w:val="07B64D8B"/>
    <w:rsid w:val="0AEE49EC"/>
    <w:rsid w:val="13254ED9"/>
    <w:rsid w:val="19A3135B"/>
    <w:rsid w:val="24957477"/>
    <w:rsid w:val="2E404B5C"/>
    <w:rsid w:val="2FD610F4"/>
    <w:rsid w:val="34475FBB"/>
    <w:rsid w:val="346B6E96"/>
    <w:rsid w:val="36ED3E0B"/>
    <w:rsid w:val="428B4BC0"/>
    <w:rsid w:val="51E13321"/>
    <w:rsid w:val="54B90237"/>
    <w:rsid w:val="57F850FF"/>
    <w:rsid w:val="61E5141D"/>
    <w:rsid w:val="6FB800F2"/>
    <w:rsid w:val="700665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qFormat="1"/>
    <w:lsdException w:name="index 4" w:qFormat="1"/>
    <w:lsdException w:name="index 5" w:qFormat="1"/>
    <w:lsdException w:name="index 6" w:qFormat="1"/>
    <w:lsdException w:name="index 7" w:qFormat="1"/>
    <w:lsdException w:name="index 8" w:qFormat="1"/>
    <w:lsdException w:name="index 9" w:qFormat="1"/>
    <w:lsdException w:name="toc 1" w:qFormat="1"/>
    <w:lsdException w:name="toc 3" w:qFormat="1"/>
    <w:lsdException w:name="toc 4" w:qFormat="1"/>
    <w:lsdException w:name="toc 5" w:qFormat="1"/>
    <w:lsdException w:name="toc 7" w:qFormat="1"/>
    <w:lsdException w:name="toc 8" w:qFormat="1"/>
    <w:lsdException w:name="Normal Indent" w:qFormat="1"/>
    <w:lsdException w:name="footnote text" w:qFormat="1"/>
    <w:lsdException w:name="annotation text" w:uiPriority="0" w:qFormat="1"/>
    <w:lsdException w:name="header" w:qFormat="1"/>
    <w:lsdException w:name="footer" w:qFormat="1"/>
    <w:lsdException w:name="index heading" w:qFormat="1"/>
    <w:lsdException w:name="caption" w:qFormat="1"/>
    <w:lsdException w:name="table of figures" w:qFormat="1"/>
    <w:lsdException w:name="envelope address" w:locked="1" w:semiHidden="1" w:unhideWhenUsed="1"/>
    <w:lsdException w:name="envelope return" w:locked="1" w:semiHidden="1" w:unhideWhenUsed="1"/>
    <w:lsdException w:name="footnote reference" w:locked="1" w:semiHidden="1" w:unhideWhenUsed="1"/>
    <w:lsdException w:name="annotation reference" w:uiPriority="0" w:qFormat="1"/>
    <w:lsdException w:name="line number" w:locked="1" w:semiHidden="1" w:unhideWhenUsed="1"/>
    <w:lsdException w:name="page number" w:qFormat="1"/>
    <w:lsdException w:name="endnote reference" w:locked="1" w:semiHidden="1" w:unhideWhenUsed="1"/>
    <w:lsdException w:name="endnote text" w:qFormat="1"/>
    <w:lsdException w:name="table of authorities" w:locked="1" w:semiHidden="1" w:unhideWhenUsed="1"/>
    <w:lsdException w:name="macro" w:locked="1" w:semiHidden="1" w:unhideWhenUsed="1"/>
    <w:lsdException w:name="toa heading" w:locked="1" w:semiHidden="1" w:unhideWhenUsed="1"/>
    <w:lsdException w:name="List" w:qFormat="1"/>
    <w:lsdException w:name="List Bullet" w:locked="1" w:semiHidden="1" w:unhideWhenUsed="1"/>
    <w:lsdException w:name="List 3" w:locked="1" w:semiHidden="1" w:unhideWhenUsed="1"/>
    <w:lsdException w:name="List 4" w:uiPriority="0"/>
    <w:lsdException w:name="List 5" w:uiPriority="0"/>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qFormat="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uiPriority="0"/>
    <w:lsdException w:name="Body Text First Indent" w:qFormat="1"/>
    <w:lsdException w:name="Body Text First Indent 2" w:locked="1" w:semiHidden="1" w:unhideWhenUsed="1"/>
    <w:lsdException w:name="Note Heading" w:locked="1" w:semiHidden="1" w:unhideWhenUsed="1"/>
    <w:lsdException w:name="Block Text" w:locked="1" w:semiHidden="1" w:unhideWhenUsed="1"/>
    <w:lsdException w:name="FollowedHyperlink" w:qFormat="1"/>
    <w:lsdException w:name="Strong" w:qFormat="1"/>
    <w:lsdException w:name="Emphasis" w:qFormat="1"/>
    <w:lsdException w:name="Document Map" w:qFormat="1"/>
    <w:lsdException w:name="Plain Text" w:uiPriority="0" w:qFormat="1"/>
    <w:lsdException w:name="E-mail Signature" w:locked="1" w:semiHidden="1" w:unhideWhenUsed="1"/>
    <w:lsdException w:name="HTML Top of Form" w:semiHidden="1" w:unhideWhenUsed="1"/>
    <w:lsdException w:name="HTML Bottom of Form" w:semiHidden="1" w:unhideWhenUsed="1"/>
    <w:lsdException w:name="Normal (Web)" w:uiPriority="0"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locked="1" w:uiPriority="0" w:qFormat="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9">
    <w:name w:val="Normal"/>
    <w:qFormat/>
    <w:rsid w:val="005F0C67"/>
    <w:pPr>
      <w:widowControl w:val="0"/>
      <w:jc w:val="both"/>
    </w:pPr>
    <w:rPr>
      <w:kern w:val="2"/>
      <w:sz w:val="21"/>
      <w:szCs w:val="24"/>
    </w:rPr>
  </w:style>
  <w:style w:type="paragraph" w:styleId="1">
    <w:name w:val="heading 1"/>
    <w:basedOn w:val="af9"/>
    <w:next w:val="af9"/>
    <w:link w:val="1Char"/>
    <w:uiPriority w:val="99"/>
    <w:qFormat/>
    <w:rsid w:val="005F0C67"/>
    <w:pPr>
      <w:keepNext/>
      <w:keepLines/>
      <w:spacing w:before="340" w:after="330" w:line="578" w:lineRule="auto"/>
      <w:outlineLvl w:val="0"/>
    </w:pPr>
    <w:rPr>
      <w:b/>
      <w:bCs/>
      <w:kern w:val="44"/>
      <w:sz w:val="44"/>
      <w:szCs w:val="44"/>
    </w:rPr>
  </w:style>
  <w:style w:type="paragraph" w:styleId="21">
    <w:name w:val="heading 2"/>
    <w:basedOn w:val="af9"/>
    <w:next w:val="af9"/>
    <w:link w:val="2Char"/>
    <w:uiPriority w:val="99"/>
    <w:qFormat/>
    <w:rsid w:val="005F0C67"/>
    <w:pPr>
      <w:keepNext/>
      <w:keepLines/>
      <w:spacing w:before="260" w:after="260" w:line="416" w:lineRule="auto"/>
      <w:outlineLvl w:val="1"/>
    </w:pPr>
    <w:rPr>
      <w:rFonts w:ascii="Arial" w:eastAsia="黑体" w:hAnsi="Arial"/>
      <w:b/>
      <w:bCs/>
      <w:sz w:val="32"/>
      <w:szCs w:val="32"/>
    </w:rPr>
  </w:style>
  <w:style w:type="paragraph" w:styleId="31">
    <w:name w:val="heading 3"/>
    <w:basedOn w:val="af9"/>
    <w:next w:val="af9"/>
    <w:link w:val="3Char"/>
    <w:uiPriority w:val="99"/>
    <w:qFormat/>
    <w:rsid w:val="005F0C67"/>
    <w:pPr>
      <w:keepNext/>
      <w:keepLines/>
      <w:spacing w:before="260" w:after="260" w:line="416" w:lineRule="auto"/>
      <w:outlineLvl w:val="2"/>
    </w:pPr>
    <w:rPr>
      <w:b/>
      <w:bCs/>
      <w:sz w:val="32"/>
      <w:szCs w:val="32"/>
    </w:rPr>
  </w:style>
  <w:style w:type="paragraph" w:styleId="41">
    <w:name w:val="heading 4"/>
    <w:basedOn w:val="af9"/>
    <w:next w:val="af9"/>
    <w:link w:val="4Char"/>
    <w:uiPriority w:val="99"/>
    <w:qFormat/>
    <w:rsid w:val="005F0C67"/>
    <w:pPr>
      <w:keepNext/>
      <w:keepLines/>
      <w:adjustRightInd w:val="0"/>
      <w:snapToGrid w:val="0"/>
      <w:spacing w:before="120" w:after="120"/>
      <w:outlineLvl w:val="3"/>
    </w:pPr>
    <w:rPr>
      <w:rFonts w:ascii="Arial" w:hAnsi="Arial"/>
      <w:b/>
      <w:bCs/>
      <w:sz w:val="28"/>
      <w:szCs w:val="28"/>
    </w:rPr>
  </w:style>
  <w:style w:type="paragraph" w:styleId="5">
    <w:name w:val="heading 5"/>
    <w:basedOn w:val="af9"/>
    <w:next w:val="afa"/>
    <w:link w:val="5Char"/>
    <w:uiPriority w:val="99"/>
    <w:qFormat/>
    <w:rsid w:val="005F0C67"/>
    <w:pPr>
      <w:keepNext/>
      <w:keepLines/>
      <w:spacing w:before="280" w:after="290" w:line="376" w:lineRule="auto"/>
      <w:outlineLvl w:val="4"/>
    </w:pPr>
    <w:rPr>
      <w:b/>
      <w:sz w:val="28"/>
    </w:rPr>
  </w:style>
  <w:style w:type="paragraph" w:styleId="6">
    <w:name w:val="heading 6"/>
    <w:basedOn w:val="af9"/>
    <w:next w:val="afa"/>
    <w:link w:val="6Char"/>
    <w:uiPriority w:val="99"/>
    <w:qFormat/>
    <w:rsid w:val="005F0C67"/>
    <w:pPr>
      <w:keepNext/>
      <w:keepLines/>
      <w:spacing w:before="240" w:after="64" w:line="320" w:lineRule="auto"/>
      <w:outlineLvl w:val="5"/>
    </w:pPr>
    <w:rPr>
      <w:rFonts w:ascii="Arial" w:eastAsia="黑体" w:hAnsi="Arial"/>
      <w:b/>
      <w:sz w:val="24"/>
    </w:rPr>
  </w:style>
  <w:style w:type="paragraph" w:styleId="7">
    <w:name w:val="heading 7"/>
    <w:basedOn w:val="af9"/>
    <w:next w:val="afa"/>
    <w:link w:val="7Char"/>
    <w:uiPriority w:val="99"/>
    <w:qFormat/>
    <w:rsid w:val="005F0C67"/>
    <w:pPr>
      <w:keepNext/>
      <w:keepLines/>
      <w:spacing w:before="240" w:after="64" w:line="320" w:lineRule="auto"/>
      <w:outlineLvl w:val="6"/>
    </w:pPr>
    <w:rPr>
      <w:b/>
      <w:sz w:val="24"/>
    </w:rPr>
  </w:style>
  <w:style w:type="paragraph" w:styleId="8">
    <w:name w:val="heading 8"/>
    <w:basedOn w:val="af9"/>
    <w:next w:val="afa"/>
    <w:link w:val="8Char"/>
    <w:uiPriority w:val="99"/>
    <w:qFormat/>
    <w:rsid w:val="005F0C67"/>
    <w:pPr>
      <w:keepNext/>
      <w:keepLines/>
      <w:spacing w:before="240" w:after="64" w:line="320" w:lineRule="auto"/>
      <w:outlineLvl w:val="7"/>
    </w:pPr>
    <w:rPr>
      <w:rFonts w:ascii="Arial" w:eastAsia="黑体" w:hAnsi="Arial"/>
      <w:sz w:val="24"/>
    </w:rPr>
  </w:style>
  <w:style w:type="paragraph" w:styleId="9">
    <w:name w:val="heading 9"/>
    <w:basedOn w:val="af9"/>
    <w:next w:val="afa"/>
    <w:link w:val="9Char"/>
    <w:uiPriority w:val="99"/>
    <w:qFormat/>
    <w:rsid w:val="005F0C67"/>
    <w:pPr>
      <w:keepNext/>
      <w:keepLines/>
      <w:spacing w:before="240" w:after="64" w:line="320" w:lineRule="auto"/>
      <w:outlineLvl w:val="8"/>
    </w:pPr>
    <w:rPr>
      <w:rFonts w:ascii="Arial" w:eastAsia="黑体" w:hAnsi="Arial"/>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paragraph" w:styleId="afa">
    <w:name w:val="Normal Indent"/>
    <w:basedOn w:val="af9"/>
    <w:link w:val="Char"/>
    <w:uiPriority w:val="99"/>
    <w:qFormat/>
    <w:rsid w:val="005F0C67"/>
    <w:pPr>
      <w:ind w:firstLine="420"/>
    </w:pPr>
    <w:rPr>
      <w:szCs w:val="20"/>
    </w:rPr>
  </w:style>
  <w:style w:type="paragraph" w:styleId="afe">
    <w:name w:val="annotation subject"/>
    <w:basedOn w:val="aff"/>
    <w:next w:val="aff"/>
    <w:link w:val="Char0"/>
    <w:uiPriority w:val="99"/>
    <w:qFormat/>
    <w:rsid w:val="005F0C67"/>
    <w:rPr>
      <w:b/>
      <w:bCs/>
    </w:rPr>
  </w:style>
  <w:style w:type="paragraph" w:styleId="aff">
    <w:name w:val="annotation text"/>
    <w:basedOn w:val="af9"/>
    <w:link w:val="Char1"/>
    <w:qFormat/>
    <w:rsid w:val="005F0C67"/>
    <w:pPr>
      <w:jc w:val="left"/>
    </w:pPr>
  </w:style>
  <w:style w:type="paragraph" w:styleId="70">
    <w:name w:val="toc 7"/>
    <w:basedOn w:val="af9"/>
    <w:next w:val="af9"/>
    <w:uiPriority w:val="99"/>
    <w:qFormat/>
    <w:rsid w:val="005F0C67"/>
    <w:pPr>
      <w:tabs>
        <w:tab w:val="right" w:leader="dot" w:pos="9241"/>
      </w:tabs>
      <w:ind w:firstLineChars="500" w:firstLine="505"/>
      <w:jc w:val="left"/>
    </w:pPr>
    <w:rPr>
      <w:rFonts w:ascii="宋体"/>
      <w:szCs w:val="21"/>
    </w:rPr>
  </w:style>
  <w:style w:type="paragraph" w:styleId="aff0">
    <w:name w:val="Body Text First Indent"/>
    <w:basedOn w:val="aff1"/>
    <w:link w:val="Char2"/>
    <w:uiPriority w:val="99"/>
    <w:qFormat/>
    <w:rsid w:val="005F0C67"/>
    <w:pPr>
      <w:spacing w:after="120" w:line="240" w:lineRule="auto"/>
      <w:ind w:firstLineChars="100" w:firstLine="420"/>
    </w:pPr>
    <w:rPr>
      <w:kern w:val="0"/>
      <w:sz w:val="20"/>
    </w:rPr>
  </w:style>
  <w:style w:type="paragraph" w:styleId="aff1">
    <w:name w:val="Body Text"/>
    <w:basedOn w:val="af9"/>
    <w:link w:val="Char20"/>
    <w:uiPriority w:val="99"/>
    <w:qFormat/>
    <w:rsid w:val="005F0C67"/>
    <w:pPr>
      <w:spacing w:line="380" w:lineRule="exact"/>
    </w:pPr>
    <w:rPr>
      <w:sz w:val="24"/>
    </w:rPr>
  </w:style>
  <w:style w:type="paragraph" w:styleId="80">
    <w:name w:val="index 8"/>
    <w:basedOn w:val="af9"/>
    <w:next w:val="af9"/>
    <w:uiPriority w:val="99"/>
    <w:qFormat/>
    <w:rsid w:val="005F0C67"/>
    <w:pPr>
      <w:ind w:left="1680" w:hanging="210"/>
      <w:jc w:val="left"/>
    </w:pPr>
    <w:rPr>
      <w:rFonts w:ascii="Calibri" w:hAnsi="Calibri"/>
      <w:sz w:val="20"/>
      <w:szCs w:val="20"/>
    </w:rPr>
  </w:style>
  <w:style w:type="paragraph" w:styleId="aff2">
    <w:name w:val="List Number"/>
    <w:basedOn w:val="af9"/>
    <w:uiPriority w:val="99"/>
    <w:rsid w:val="005F0C67"/>
    <w:pPr>
      <w:widowControl/>
      <w:tabs>
        <w:tab w:val="left" w:pos="454"/>
        <w:tab w:val="left" w:pos="720"/>
        <w:tab w:val="left" w:pos="840"/>
        <w:tab w:val="left" w:pos="900"/>
      </w:tabs>
      <w:spacing w:afterLines="50"/>
      <w:ind w:left="454" w:hanging="284"/>
      <w:jc w:val="left"/>
    </w:pPr>
    <w:rPr>
      <w:kern w:val="0"/>
      <w:sz w:val="24"/>
      <w:szCs w:val="20"/>
    </w:rPr>
  </w:style>
  <w:style w:type="paragraph" w:styleId="aff3">
    <w:name w:val="caption"/>
    <w:basedOn w:val="af9"/>
    <w:next w:val="af9"/>
    <w:link w:val="Char3"/>
    <w:uiPriority w:val="99"/>
    <w:qFormat/>
    <w:rsid w:val="005F0C67"/>
    <w:pPr>
      <w:spacing w:before="152" w:after="160"/>
    </w:pPr>
    <w:rPr>
      <w:rFonts w:ascii="Arial" w:eastAsia="黑体" w:hAnsi="Arial"/>
      <w:sz w:val="20"/>
      <w:szCs w:val="20"/>
    </w:rPr>
  </w:style>
  <w:style w:type="paragraph" w:styleId="50">
    <w:name w:val="index 5"/>
    <w:basedOn w:val="af9"/>
    <w:next w:val="af9"/>
    <w:uiPriority w:val="99"/>
    <w:qFormat/>
    <w:rsid w:val="005F0C67"/>
    <w:pPr>
      <w:ind w:left="1050" w:hanging="210"/>
      <w:jc w:val="left"/>
    </w:pPr>
    <w:rPr>
      <w:rFonts w:ascii="Calibri" w:hAnsi="Calibri"/>
      <w:sz w:val="20"/>
      <w:szCs w:val="20"/>
    </w:rPr>
  </w:style>
  <w:style w:type="paragraph" w:styleId="aff4">
    <w:name w:val="Document Map"/>
    <w:basedOn w:val="af9"/>
    <w:link w:val="Char4"/>
    <w:uiPriority w:val="99"/>
    <w:qFormat/>
    <w:rsid w:val="005F0C67"/>
    <w:pPr>
      <w:shd w:val="clear" w:color="auto" w:fill="000080"/>
    </w:pPr>
  </w:style>
  <w:style w:type="paragraph" w:styleId="60">
    <w:name w:val="index 6"/>
    <w:basedOn w:val="af9"/>
    <w:next w:val="af9"/>
    <w:uiPriority w:val="99"/>
    <w:qFormat/>
    <w:rsid w:val="005F0C67"/>
    <w:pPr>
      <w:ind w:left="1260" w:hanging="210"/>
      <w:jc w:val="left"/>
    </w:pPr>
    <w:rPr>
      <w:rFonts w:ascii="Calibri" w:hAnsi="Calibri"/>
      <w:sz w:val="20"/>
      <w:szCs w:val="20"/>
    </w:rPr>
  </w:style>
  <w:style w:type="paragraph" w:styleId="32">
    <w:name w:val="Body Text 3"/>
    <w:basedOn w:val="af9"/>
    <w:link w:val="3Char0"/>
    <w:uiPriority w:val="99"/>
    <w:rsid w:val="005F0C67"/>
    <w:pPr>
      <w:spacing w:line="500" w:lineRule="exact"/>
    </w:pPr>
    <w:rPr>
      <w:b/>
      <w:bCs/>
      <w:sz w:val="24"/>
    </w:rPr>
  </w:style>
  <w:style w:type="paragraph" w:styleId="aff5">
    <w:name w:val="Body Text Indent"/>
    <w:basedOn w:val="af9"/>
    <w:link w:val="Char5"/>
    <w:uiPriority w:val="99"/>
    <w:qFormat/>
    <w:rsid w:val="005F0C67"/>
    <w:pPr>
      <w:ind w:firstLineChars="352" w:firstLine="830"/>
    </w:pPr>
    <w:rPr>
      <w:rFonts w:ascii="仿宋_GB2312" w:eastAsia="仿宋_GB2312"/>
      <w:sz w:val="32"/>
      <w:szCs w:val="20"/>
    </w:rPr>
  </w:style>
  <w:style w:type="paragraph" w:styleId="33">
    <w:name w:val="List Number 3"/>
    <w:basedOn w:val="af9"/>
    <w:uiPriority w:val="99"/>
    <w:qFormat/>
    <w:rsid w:val="005F0C67"/>
  </w:style>
  <w:style w:type="paragraph" w:styleId="22">
    <w:name w:val="List 2"/>
    <w:basedOn w:val="af9"/>
    <w:uiPriority w:val="99"/>
    <w:rsid w:val="005F0C67"/>
    <w:pPr>
      <w:ind w:leftChars="200" w:left="100" w:hangingChars="200" w:hanging="200"/>
    </w:pPr>
    <w:rPr>
      <w:sz w:val="28"/>
    </w:rPr>
  </w:style>
  <w:style w:type="paragraph" w:styleId="HTML">
    <w:name w:val="HTML Address"/>
    <w:basedOn w:val="af9"/>
    <w:link w:val="HTMLChar"/>
    <w:uiPriority w:val="99"/>
    <w:qFormat/>
    <w:rsid w:val="005F0C67"/>
    <w:rPr>
      <w:i/>
      <w:iCs/>
      <w:kern w:val="0"/>
      <w:sz w:val="24"/>
    </w:rPr>
  </w:style>
  <w:style w:type="paragraph" w:styleId="42">
    <w:name w:val="index 4"/>
    <w:basedOn w:val="af9"/>
    <w:next w:val="af9"/>
    <w:uiPriority w:val="99"/>
    <w:qFormat/>
    <w:rsid w:val="005F0C67"/>
    <w:pPr>
      <w:ind w:left="840" w:hanging="210"/>
      <w:jc w:val="left"/>
    </w:pPr>
    <w:rPr>
      <w:rFonts w:ascii="Calibri" w:hAnsi="Calibri"/>
      <w:sz w:val="20"/>
      <w:szCs w:val="20"/>
    </w:rPr>
  </w:style>
  <w:style w:type="paragraph" w:styleId="51">
    <w:name w:val="toc 5"/>
    <w:basedOn w:val="af9"/>
    <w:next w:val="af9"/>
    <w:uiPriority w:val="99"/>
    <w:qFormat/>
    <w:rsid w:val="005F0C67"/>
    <w:pPr>
      <w:tabs>
        <w:tab w:val="right" w:leader="dot" w:pos="9241"/>
      </w:tabs>
      <w:ind w:firstLineChars="300" w:firstLine="300"/>
      <w:jc w:val="left"/>
    </w:pPr>
    <w:rPr>
      <w:rFonts w:ascii="宋体"/>
      <w:szCs w:val="21"/>
    </w:rPr>
  </w:style>
  <w:style w:type="paragraph" w:styleId="34">
    <w:name w:val="toc 3"/>
    <w:basedOn w:val="af9"/>
    <w:next w:val="af9"/>
    <w:uiPriority w:val="99"/>
    <w:qFormat/>
    <w:rsid w:val="005F0C67"/>
    <w:pPr>
      <w:ind w:leftChars="400" w:left="840"/>
    </w:pPr>
  </w:style>
  <w:style w:type="paragraph" w:styleId="aff6">
    <w:name w:val="Plain Text"/>
    <w:basedOn w:val="af9"/>
    <w:link w:val="Char6"/>
    <w:qFormat/>
    <w:rsid w:val="005F0C67"/>
    <w:rPr>
      <w:rFonts w:ascii="宋体" w:hAnsi="Courier New" w:cs="Courier New"/>
      <w:szCs w:val="21"/>
    </w:rPr>
  </w:style>
  <w:style w:type="paragraph" w:styleId="81">
    <w:name w:val="toc 8"/>
    <w:basedOn w:val="af9"/>
    <w:next w:val="af9"/>
    <w:uiPriority w:val="99"/>
    <w:qFormat/>
    <w:rsid w:val="005F0C67"/>
    <w:pPr>
      <w:tabs>
        <w:tab w:val="right" w:leader="dot" w:pos="9241"/>
      </w:tabs>
      <w:ind w:firstLineChars="600" w:firstLine="607"/>
      <w:jc w:val="left"/>
    </w:pPr>
    <w:rPr>
      <w:rFonts w:ascii="宋体"/>
      <w:szCs w:val="21"/>
    </w:rPr>
  </w:style>
  <w:style w:type="paragraph" w:styleId="35">
    <w:name w:val="index 3"/>
    <w:basedOn w:val="af9"/>
    <w:next w:val="af9"/>
    <w:uiPriority w:val="99"/>
    <w:rsid w:val="005F0C67"/>
    <w:pPr>
      <w:ind w:left="630" w:hanging="210"/>
      <w:jc w:val="left"/>
    </w:pPr>
    <w:rPr>
      <w:rFonts w:ascii="Calibri" w:hAnsi="Calibri"/>
      <w:sz w:val="20"/>
      <w:szCs w:val="20"/>
    </w:rPr>
  </w:style>
  <w:style w:type="paragraph" w:styleId="aff7">
    <w:name w:val="Date"/>
    <w:basedOn w:val="af9"/>
    <w:next w:val="af9"/>
    <w:link w:val="Char7"/>
    <w:uiPriority w:val="99"/>
    <w:rsid w:val="005F0C67"/>
    <w:pPr>
      <w:ind w:leftChars="2500" w:left="100"/>
    </w:pPr>
    <w:rPr>
      <w:rFonts w:ascii="宋体" w:hAnsi="Courier New"/>
      <w:szCs w:val="21"/>
    </w:rPr>
  </w:style>
  <w:style w:type="paragraph" w:styleId="23">
    <w:name w:val="Body Text Indent 2"/>
    <w:basedOn w:val="af9"/>
    <w:link w:val="2Char0"/>
    <w:uiPriority w:val="99"/>
    <w:rsid w:val="005F0C67"/>
    <w:pPr>
      <w:ind w:firstLine="630"/>
    </w:pPr>
    <w:rPr>
      <w:sz w:val="32"/>
      <w:szCs w:val="20"/>
    </w:rPr>
  </w:style>
  <w:style w:type="paragraph" w:styleId="aff8">
    <w:name w:val="endnote text"/>
    <w:basedOn w:val="af9"/>
    <w:link w:val="Char8"/>
    <w:uiPriority w:val="99"/>
    <w:qFormat/>
    <w:rsid w:val="005F0C67"/>
    <w:pPr>
      <w:snapToGrid w:val="0"/>
      <w:jc w:val="left"/>
    </w:pPr>
    <w:rPr>
      <w:kern w:val="0"/>
      <w:sz w:val="20"/>
    </w:rPr>
  </w:style>
  <w:style w:type="paragraph" w:styleId="aff9">
    <w:name w:val="Balloon Text"/>
    <w:basedOn w:val="af9"/>
    <w:link w:val="Char9"/>
    <w:uiPriority w:val="99"/>
    <w:qFormat/>
    <w:rsid w:val="005F0C67"/>
    <w:rPr>
      <w:sz w:val="18"/>
      <w:szCs w:val="18"/>
    </w:rPr>
  </w:style>
  <w:style w:type="paragraph" w:styleId="affa">
    <w:name w:val="footer"/>
    <w:basedOn w:val="af9"/>
    <w:link w:val="Chara"/>
    <w:uiPriority w:val="99"/>
    <w:qFormat/>
    <w:rsid w:val="005F0C67"/>
    <w:pPr>
      <w:tabs>
        <w:tab w:val="center" w:pos="4153"/>
        <w:tab w:val="right" w:pos="8306"/>
      </w:tabs>
      <w:snapToGrid w:val="0"/>
      <w:jc w:val="left"/>
    </w:pPr>
    <w:rPr>
      <w:sz w:val="18"/>
      <w:szCs w:val="18"/>
    </w:rPr>
  </w:style>
  <w:style w:type="paragraph" w:styleId="affb">
    <w:name w:val="header"/>
    <w:basedOn w:val="af9"/>
    <w:link w:val="Charb"/>
    <w:uiPriority w:val="99"/>
    <w:qFormat/>
    <w:rsid w:val="005F0C67"/>
    <w:pPr>
      <w:pBdr>
        <w:bottom w:val="single" w:sz="6" w:space="1" w:color="auto"/>
      </w:pBdr>
      <w:tabs>
        <w:tab w:val="center" w:pos="4153"/>
        <w:tab w:val="right" w:pos="8306"/>
      </w:tabs>
      <w:snapToGrid w:val="0"/>
      <w:jc w:val="center"/>
    </w:pPr>
    <w:rPr>
      <w:sz w:val="18"/>
      <w:szCs w:val="18"/>
    </w:rPr>
  </w:style>
  <w:style w:type="paragraph" w:styleId="10">
    <w:name w:val="toc 1"/>
    <w:basedOn w:val="af9"/>
    <w:next w:val="af9"/>
    <w:uiPriority w:val="99"/>
    <w:qFormat/>
    <w:rsid w:val="005F0C67"/>
    <w:pPr>
      <w:tabs>
        <w:tab w:val="right" w:leader="dot" w:pos="8398"/>
      </w:tabs>
      <w:spacing w:before="120" w:after="120"/>
      <w:ind w:firstLineChars="100" w:firstLine="240"/>
      <w:jc w:val="left"/>
    </w:pPr>
    <w:rPr>
      <w:rFonts w:ascii="宋体" w:hAnsi="宋体"/>
      <w:b/>
      <w:bCs/>
      <w:caps/>
      <w:sz w:val="24"/>
    </w:rPr>
  </w:style>
  <w:style w:type="paragraph" w:styleId="43">
    <w:name w:val="toc 4"/>
    <w:basedOn w:val="af9"/>
    <w:next w:val="af9"/>
    <w:uiPriority w:val="99"/>
    <w:qFormat/>
    <w:rsid w:val="005F0C67"/>
    <w:pPr>
      <w:tabs>
        <w:tab w:val="right" w:leader="dot" w:pos="9241"/>
      </w:tabs>
      <w:ind w:firstLineChars="200" w:firstLine="198"/>
      <w:jc w:val="left"/>
    </w:pPr>
    <w:rPr>
      <w:rFonts w:ascii="宋体"/>
      <w:szCs w:val="21"/>
    </w:rPr>
  </w:style>
  <w:style w:type="paragraph" w:styleId="affc">
    <w:name w:val="index heading"/>
    <w:basedOn w:val="af9"/>
    <w:next w:val="11"/>
    <w:uiPriority w:val="99"/>
    <w:qFormat/>
    <w:rsid w:val="005F0C67"/>
    <w:pPr>
      <w:spacing w:before="120" w:after="120"/>
      <w:jc w:val="center"/>
    </w:pPr>
    <w:rPr>
      <w:rFonts w:ascii="Calibri" w:hAnsi="Calibri"/>
      <w:b/>
      <w:bCs/>
      <w:iCs/>
      <w:szCs w:val="20"/>
    </w:rPr>
  </w:style>
  <w:style w:type="paragraph" w:styleId="11">
    <w:name w:val="index 1"/>
    <w:basedOn w:val="af9"/>
    <w:next w:val="af9"/>
    <w:uiPriority w:val="99"/>
    <w:rsid w:val="005F0C67"/>
    <w:pPr>
      <w:spacing w:line="400" w:lineRule="exact"/>
      <w:ind w:firstLineChars="200" w:firstLine="420"/>
    </w:pPr>
    <w:rPr>
      <w:rFonts w:ascii="宋体" w:hAnsi="Courier New"/>
      <w:b/>
      <w:szCs w:val="20"/>
    </w:rPr>
  </w:style>
  <w:style w:type="paragraph" w:styleId="affd">
    <w:name w:val="Subtitle"/>
    <w:basedOn w:val="af9"/>
    <w:link w:val="Charc"/>
    <w:uiPriority w:val="99"/>
    <w:qFormat/>
    <w:rsid w:val="005F0C67"/>
    <w:pPr>
      <w:widowControl/>
      <w:spacing w:after="60"/>
      <w:jc w:val="center"/>
    </w:pPr>
    <w:rPr>
      <w:rFonts w:ascii="Arial" w:hAnsi="Arial"/>
      <w:bCs/>
      <w:color w:val="000000"/>
      <w:kern w:val="0"/>
      <w:sz w:val="24"/>
      <w:lang w:eastAsia="en-US"/>
    </w:rPr>
  </w:style>
  <w:style w:type="paragraph" w:styleId="affe">
    <w:name w:val="List"/>
    <w:basedOn w:val="af9"/>
    <w:uiPriority w:val="99"/>
    <w:qFormat/>
    <w:rsid w:val="005F0C67"/>
    <w:pPr>
      <w:ind w:left="200" w:hangingChars="200" w:hanging="200"/>
    </w:pPr>
    <w:rPr>
      <w:sz w:val="28"/>
    </w:rPr>
  </w:style>
  <w:style w:type="paragraph" w:styleId="afff">
    <w:name w:val="footnote text"/>
    <w:basedOn w:val="af9"/>
    <w:link w:val="Chard"/>
    <w:uiPriority w:val="99"/>
    <w:qFormat/>
    <w:rsid w:val="005F0C67"/>
    <w:pPr>
      <w:tabs>
        <w:tab w:val="left" w:pos="839"/>
      </w:tabs>
      <w:snapToGrid w:val="0"/>
      <w:ind w:left="839" w:hanging="419"/>
      <w:jc w:val="left"/>
    </w:pPr>
    <w:rPr>
      <w:rFonts w:ascii="宋体"/>
      <w:kern w:val="0"/>
      <w:sz w:val="18"/>
      <w:szCs w:val="18"/>
    </w:rPr>
  </w:style>
  <w:style w:type="paragraph" w:styleId="61">
    <w:name w:val="toc 6"/>
    <w:basedOn w:val="af9"/>
    <w:next w:val="af9"/>
    <w:uiPriority w:val="99"/>
    <w:rsid w:val="005F0C67"/>
    <w:pPr>
      <w:tabs>
        <w:tab w:val="right" w:leader="dot" w:pos="9241"/>
      </w:tabs>
      <w:ind w:firstLineChars="400" w:firstLine="403"/>
      <w:jc w:val="left"/>
    </w:pPr>
    <w:rPr>
      <w:rFonts w:ascii="宋体"/>
      <w:szCs w:val="21"/>
    </w:rPr>
  </w:style>
  <w:style w:type="paragraph" w:styleId="36">
    <w:name w:val="Body Text Indent 3"/>
    <w:basedOn w:val="af9"/>
    <w:link w:val="3Char1"/>
    <w:uiPriority w:val="99"/>
    <w:rsid w:val="005F0C67"/>
    <w:pPr>
      <w:spacing w:after="120"/>
      <w:ind w:leftChars="200" w:left="420"/>
    </w:pPr>
    <w:rPr>
      <w:sz w:val="16"/>
      <w:szCs w:val="16"/>
    </w:rPr>
  </w:style>
  <w:style w:type="paragraph" w:styleId="71">
    <w:name w:val="index 7"/>
    <w:basedOn w:val="af9"/>
    <w:next w:val="af9"/>
    <w:uiPriority w:val="99"/>
    <w:qFormat/>
    <w:rsid w:val="005F0C67"/>
    <w:pPr>
      <w:ind w:left="1470" w:hanging="210"/>
      <w:jc w:val="left"/>
    </w:pPr>
    <w:rPr>
      <w:rFonts w:ascii="Calibri" w:hAnsi="Calibri"/>
      <w:sz w:val="20"/>
      <w:szCs w:val="20"/>
    </w:rPr>
  </w:style>
  <w:style w:type="paragraph" w:styleId="90">
    <w:name w:val="index 9"/>
    <w:basedOn w:val="af9"/>
    <w:next w:val="af9"/>
    <w:uiPriority w:val="99"/>
    <w:qFormat/>
    <w:rsid w:val="005F0C67"/>
    <w:pPr>
      <w:ind w:left="1890" w:hanging="210"/>
      <w:jc w:val="left"/>
    </w:pPr>
    <w:rPr>
      <w:rFonts w:ascii="Calibri" w:hAnsi="Calibri"/>
      <w:sz w:val="20"/>
      <w:szCs w:val="20"/>
    </w:rPr>
  </w:style>
  <w:style w:type="paragraph" w:styleId="afff0">
    <w:name w:val="table of figures"/>
    <w:basedOn w:val="af9"/>
    <w:next w:val="af9"/>
    <w:uiPriority w:val="99"/>
    <w:qFormat/>
    <w:rsid w:val="005F0C67"/>
    <w:pPr>
      <w:ind w:leftChars="200" w:left="200" w:hangingChars="200" w:hanging="200"/>
    </w:pPr>
    <w:rPr>
      <w:sz w:val="24"/>
    </w:rPr>
  </w:style>
  <w:style w:type="paragraph" w:styleId="24">
    <w:name w:val="toc 2"/>
    <w:basedOn w:val="af9"/>
    <w:next w:val="af9"/>
    <w:uiPriority w:val="99"/>
    <w:rsid w:val="005F0C67"/>
    <w:pPr>
      <w:ind w:leftChars="200" w:left="420"/>
    </w:pPr>
  </w:style>
  <w:style w:type="paragraph" w:styleId="91">
    <w:name w:val="toc 9"/>
    <w:basedOn w:val="af9"/>
    <w:next w:val="af9"/>
    <w:uiPriority w:val="99"/>
    <w:rsid w:val="005F0C67"/>
    <w:pPr>
      <w:ind w:left="1470"/>
      <w:jc w:val="left"/>
    </w:pPr>
    <w:rPr>
      <w:sz w:val="20"/>
      <w:szCs w:val="20"/>
    </w:rPr>
  </w:style>
  <w:style w:type="paragraph" w:styleId="25">
    <w:name w:val="Body Text 2"/>
    <w:basedOn w:val="af9"/>
    <w:link w:val="2Char1"/>
    <w:uiPriority w:val="99"/>
    <w:rsid w:val="005F0C67"/>
    <w:pPr>
      <w:spacing w:after="120" w:line="480" w:lineRule="auto"/>
    </w:pPr>
  </w:style>
  <w:style w:type="paragraph" w:styleId="HTML0">
    <w:name w:val="HTML Preformatted"/>
    <w:basedOn w:val="af9"/>
    <w:link w:val="HTMLChar0"/>
    <w:uiPriority w:val="99"/>
    <w:qFormat/>
    <w:rsid w:val="005F0C6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ff1">
    <w:name w:val="Normal (Web)"/>
    <w:basedOn w:val="af9"/>
    <w:link w:val="Chare"/>
    <w:qFormat/>
    <w:rsid w:val="005F0C67"/>
    <w:pPr>
      <w:widowControl/>
      <w:spacing w:before="100" w:beforeAutospacing="1" w:after="100" w:afterAutospacing="1"/>
      <w:jc w:val="left"/>
    </w:pPr>
    <w:rPr>
      <w:rFonts w:ascii="宋体" w:hAnsi="宋体"/>
      <w:kern w:val="0"/>
      <w:sz w:val="24"/>
    </w:rPr>
  </w:style>
  <w:style w:type="paragraph" w:styleId="26">
    <w:name w:val="index 2"/>
    <w:basedOn w:val="af9"/>
    <w:next w:val="af9"/>
    <w:uiPriority w:val="99"/>
    <w:qFormat/>
    <w:rsid w:val="005F0C67"/>
    <w:pPr>
      <w:ind w:left="420" w:hanging="210"/>
      <w:jc w:val="left"/>
    </w:pPr>
    <w:rPr>
      <w:rFonts w:ascii="Calibri" w:hAnsi="Calibri"/>
      <w:sz w:val="20"/>
      <w:szCs w:val="20"/>
    </w:rPr>
  </w:style>
  <w:style w:type="paragraph" w:styleId="afff2">
    <w:name w:val="Title"/>
    <w:basedOn w:val="af9"/>
    <w:next w:val="af9"/>
    <w:link w:val="Charf"/>
    <w:uiPriority w:val="99"/>
    <w:qFormat/>
    <w:rsid w:val="005F0C67"/>
    <w:pPr>
      <w:spacing w:before="240" w:after="60"/>
      <w:jc w:val="center"/>
      <w:outlineLvl w:val="0"/>
    </w:pPr>
    <w:rPr>
      <w:rFonts w:ascii="Cambria" w:hAnsi="Cambria"/>
      <w:b/>
      <w:bCs/>
      <w:sz w:val="32"/>
      <w:szCs w:val="32"/>
    </w:rPr>
  </w:style>
  <w:style w:type="character" w:styleId="afff3">
    <w:name w:val="Strong"/>
    <w:uiPriority w:val="99"/>
    <w:qFormat/>
    <w:rsid w:val="005F0C67"/>
    <w:rPr>
      <w:rFonts w:cs="Times New Roman"/>
      <w:b/>
    </w:rPr>
  </w:style>
  <w:style w:type="character" w:styleId="afff4">
    <w:name w:val="page number"/>
    <w:uiPriority w:val="99"/>
    <w:qFormat/>
    <w:rsid w:val="005F0C67"/>
    <w:rPr>
      <w:rFonts w:cs="Times New Roman"/>
    </w:rPr>
  </w:style>
  <w:style w:type="character" w:styleId="afff5">
    <w:name w:val="FollowedHyperlink"/>
    <w:uiPriority w:val="99"/>
    <w:qFormat/>
    <w:rsid w:val="005F0C67"/>
    <w:rPr>
      <w:rFonts w:cs="Times New Roman"/>
      <w:color w:val="800080"/>
      <w:u w:val="single"/>
    </w:rPr>
  </w:style>
  <w:style w:type="character" w:styleId="afff6">
    <w:name w:val="Emphasis"/>
    <w:uiPriority w:val="99"/>
    <w:qFormat/>
    <w:rsid w:val="005F0C67"/>
    <w:rPr>
      <w:rFonts w:cs="Times New Roman"/>
      <w:i/>
    </w:rPr>
  </w:style>
  <w:style w:type="character" w:styleId="HTML1">
    <w:name w:val="HTML Definition"/>
    <w:uiPriority w:val="99"/>
    <w:qFormat/>
    <w:rsid w:val="005F0C67"/>
    <w:rPr>
      <w:rFonts w:cs="Times New Roman"/>
      <w:i/>
    </w:rPr>
  </w:style>
  <w:style w:type="character" w:styleId="HTML2">
    <w:name w:val="HTML Typewriter"/>
    <w:uiPriority w:val="99"/>
    <w:qFormat/>
    <w:rsid w:val="005F0C67"/>
    <w:rPr>
      <w:rFonts w:ascii="Courier New" w:hAnsi="Courier New" w:cs="Times New Roman"/>
      <w:sz w:val="20"/>
    </w:rPr>
  </w:style>
  <w:style w:type="character" w:styleId="HTML3">
    <w:name w:val="HTML Acronym"/>
    <w:uiPriority w:val="99"/>
    <w:qFormat/>
    <w:rsid w:val="005F0C67"/>
    <w:rPr>
      <w:rFonts w:cs="Times New Roman"/>
    </w:rPr>
  </w:style>
  <w:style w:type="character" w:styleId="HTML4">
    <w:name w:val="HTML Variable"/>
    <w:uiPriority w:val="99"/>
    <w:qFormat/>
    <w:rsid w:val="005F0C67"/>
    <w:rPr>
      <w:rFonts w:cs="Times New Roman"/>
      <w:i/>
    </w:rPr>
  </w:style>
  <w:style w:type="character" w:styleId="afff7">
    <w:name w:val="Hyperlink"/>
    <w:uiPriority w:val="99"/>
    <w:rsid w:val="005F0C67"/>
    <w:rPr>
      <w:rFonts w:cs="Times New Roman"/>
      <w:color w:val="0000FF"/>
      <w:u w:val="single"/>
    </w:rPr>
  </w:style>
  <w:style w:type="character" w:styleId="HTML5">
    <w:name w:val="HTML Code"/>
    <w:uiPriority w:val="99"/>
    <w:qFormat/>
    <w:rsid w:val="005F0C67"/>
    <w:rPr>
      <w:rFonts w:ascii="宋体" w:eastAsia="宋体" w:hAnsi="宋体" w:cs="Times New Roman"/>
      <w:sz w:val="24"/>
    </w:rPr>
  </w:style>
  <w:style w:type="character" w:styleId="afff8">
    <w:name w:val="annotation reference"/>
    <w:qFormat/>
    <w:rsid w:val="005F0C67"/>
    <w:rPr>
      <w:rFonts w:cs="Times New Roman"/>
      <w:sz w:val="21"/>
    </w:rPr>
  </w:style>
  <w:style w:type="character" w:styleId="HTML6">
    <w:name w:val="HTML Cite"/>
    <w:uiPriority w:val="99"/>
    <w:qFormat/>
    <w:rsid w:val="005F0C67"/>
    <w:rPr>
      <w:rFonts w:cs="Times New Roman"/>
      <w:i/>
    </w:rPr>
  </w:style>
  <w:style w:type="character" w:styleId="HTML7">
    <w:name w:val="HTML Keyboard"/>
    <w:uiPriority w:val="99"/>
    <w:qFormat/>
    <w:rsid w:val="005F0C67"/>
    <w:rPr>
      <w:rFonts w:ascii="Courier New" w:hAnsi="Courier New" w:cs="Times New Roman"/>
      <w:sz w:val="20"/>
    </w:rPr>
  </w:style>
  <w:style w:type="character" w:styleId="HTML8">
    <w:name w:val="HTML Sample"/>
    <w:uiPriority w:val="99"/>
    <w:qFormat/>
    <w:rsid w:val="005F0C67"/>
    <w:rPr>
      <w:rFonts w:ascii="Courier New" w:hAnsi="Courier New" w:cs="Times New Roman"/>
    </w:rPr>
  </w:style>
  <w:style w:type="table" w:styleId="afff9">
    <w:name w:val="Table Grid"/>
    <w:basedOn w:val="afc"/>
    <w:qFormat/>
    <w:locked/>
    <w:rsid w:val="005F0C67"/>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link w:val="1"/>
    <w:uiPriority w:val="99"/>
    <w:qFormat/>
    <w:locked/>
    <w:rsid w:val="005F0C67"/>
    <w:rPr>
      <w:b/>
      <w:kern w:val="44"/>
      <w:sz w:val="44"/>
    </w:rPr>
  </w:style>
  <w:style w:type="character" w:customStyle="1" w:styleId="2Char">
    <w:name w:val="标题 2 Char"/>
    <w:link w:val="21"/>
    <w:uiPriority w:val="99"/>
    <w:qFormat/>
    <w:locked/>
    <w:rsid w:val="005F0C67"/>
    <w:rPr>
      <w:rFonts w:ascii="Arial" w:eastAsia="黑体" w:hAnsi="Arial"/>
      <w:b/>
      <w:kern w:val="2"/>
      <w:sz w:val="32"/>
    </w:rPr>
  </w:style>
  <w:style w:type="character" w:customStyle="1" w:styleId="3Char">
    <w:name w:val="标题 3 Char"/>
    <w:link w:val="31"/>
    <w:uiPriority w:val="99"/>
    <w:qFormat/>
    <w:locked/>
    <w:rsid w:val="005F0C67"/>
    <w:rPr>
      <w:b/>
      <w:kern w:val="2"/>
      <w:sz w:val="32"/>
    </w:rPr>
  </w:style>
  <w:style w:type="character" w:customStyle="1" w:styleId="4Char">
    <w:name w:val="标题 4 Char"/>
    <w:link w:val="41"/>
    <w:uiPriority w:val="99"/>
    <w:qFormat/>
    <w:locked/>
    <w:rsid w:val="005F0C67"/>
    <w:rPr>
      <w:rFonts w:ascii="Arial" w:hAnsi="Arial"/>
      <w:b/>
      <w:kern w:val="2"/>
      <w:sz w:val="28"/>
    </w:rPr>
  </w:style>
  <w:style w:type="character" w:customStyle="1" w:styleId="5Char">
    <w:name w:val="标题 5 Char"/>
    <w:link w:val="5"/>
    <w:uiPriority w:val="99"/>
    <w:qFormat/>
    <w:locked/>
    <w:rsid w:val="005F0C67"/>
    <w:rPr>
      <w:b/>
      <w:kern w:val="2"/>
      <w:sz w:val="24"/>
    </w:rPr>
  </w:style>
  <w:style w:type="character" w:customStyle="1" w:styleId="6Char">
    <w:name w:val="标题 6 Char"/>
    <w:link w:val="6"/>
    <w:uiPriority w:val="99"/>
    <w:qFormat/>
    <w:locked/>
    <w:rsid w:val="005F0C67"/>
    <w:rPr>
      <w:rFonts w:ascii="Arial" w:eastAsia="黑体" w:hAnsi="Arial"/>
      <w:b/>
      <w:kern w:val="2"/>
      <w:sz w:val="24"/>
    </w:rPr>
  </w:style>
  <w:style w:type="character" w:customStyle="1" w:styleId="7Char">
    <w:name w:val="标题 7 Char"/>
    <w:link w:val="7"/>
    <w:uiPriority w:val="99"/>
    <w:qFormat/>
    <w:locked/>
    <w:rsid w:val="005F0C67"/>
    <w:rPr>
      <w:b/>
      <w:kern w:val="2"/>
      <w:sz w:val="24"/>
    </w:rPr>
  </w:style>
  <w:style w:type="character" w:customStyle="1" w:styleId="8Char">
    <w:name w:val="标题 8 Char"/>
    <w:link w:val="8"/>
    <w:uiPriority w:val="99"/>
    <w:qFormat/>
    <w:locked/>
    <w:rsid w:val="005F0C67"/>
    <w:rPr>
      <w:rFonts w:ascii="Arial" w:eastAsia="黑体" w:hAnsi="Arial"/>
      <w:kern w:val="2"/>
      <w:sz w:val="24"/>
    </w:rPr>
  </w:style>
  <w:style w:type="character" w:customStyle="1" w:styleId="9Char">
    <w:name w:val="标题 9 Char"/>
    <w:link w:val="9"/>
    <w:uiPriority w:val="99"/>
    <w:qFormat/>
    <w:locked/>
    <w:rsid w:val="005F0C67"/>
    <w:rPr>
      <w:rFonts w:ascii="Arial" w:eastAsia="黑体" w:hAnsi="Arial"/>
      <w:kern w:val="2"/>
      <w:sz w:val="24"/>
    </w:rPr>
  </w:style>
  <w:style w:type="character" w:customStyle="1" w:styleId="Char1">
    <w:name w:val="批注文字 Char"/>
    <w:link w:val="aff"/>
    <w:uiPriority w:val="99"/>
    <w:qFormat/>
    <w:locked/>
    <w:rsid w:val="005F0C67"/>
    <w:rPr>
      <w:kern w:val="2"/>
      <w:sz w:val="24"/>
    </w:rPr>
  </w:style>
  <w:style w:type="character" w:customStyle="1" w:styleId="Char0">
    <w:name w:val="批注主题 Char"/>
    <w:link w:val="afe"/>
    <w:uiPriority w:val="99"/>
    <w:qFormat/>
    <w:locked/>
    <w:rsid w:val="005F0C67"/>
    <w:rPr>
      <w:b/>
      <w:kern w:val="2"/>
      <w:sz w:val="24"/>
    </w:rPr>
  </w:style>
  <w:style w:type="character" w:customStyle="1" w:styleId="Char20">
    <w:name w:val="正文文本 Char2"/>
    <w:link w:val="aff1"/>
    <w:uiPriority w:val="99"/>
    <w:qFormat/>
    <w:locked/>
    <w:rsid w:val="005F0C67"/>
    <w:rPr>
      <w:kern w:val="2"/>
      <w:sz w:val="24"/>
    </w:rPr>
  </w:style>
  <w:style w:type="character" w:customStyle="1" w:styleId="Char2">
    <w:name w:val="正文首行缩进 Char"/>
    <w:link w:val="aff0"/>
    <w:uiPriority w:val="99"/>
    <w:locked/>
    <w:rsid w:val="005F0C67"/>
    <w:rPr>
      <w:kern w:val="2"/>
      <w:sz w:val="24"/>
    </w:rPr>
  </w:style>
  <w:style w:type="character" w:customStyle="1" w:styleId="Char4">
    <w:name w:val="文档结构图 Char"/>
    <w:link w:val="aff4"/>
    <w:uiPriority w:val="99"/>
    <w:locked/>
    <w:rsid w:val="005F0C67"/>
    <w:rPr>
      <w:kern w:val="2"/>
      <w:sz w:val="24"/>
      <w:shd w:val="clear" w:color="auto" w:fill="000080"/>
    </w:rPr>
  </w:style>
  <w:style w:type="character" w:customStyle="1" w:styleId="3Char0">
    <w:name w:val="正文文本 3 Char"/>
    <w:link w:val="32"/>
    <w:uiPriority w:val="99"/>
    <w:qFormat/>
    <w:locked/>
    <w:rsid w:val="005F0C67"/>
    <w:rPr>
      <w:b/>
      <w:kern w:val="2"/>
      <w:sz w:val="24"/>
    </w:rPr>
  </w:style>
  <w:style w:type="character" w:customStyle="1" w:styleId="Char5">
    <w:name w:val="正文文本缩进 Char"/>
    <w:link w:val="aff5"/>
    <w:uiPriority w:val="99"/>
    <w:qFormat/>
    <w:locked/>
    <w:rsid w:val="005F0C67"/>
    <w:rPr>
      <w:rFonts w:ascii="仿宋_GB2312" w:eastAsia="仿宋_GB2312"/>
      <w:kern w:val="2"/>
      <w:sz w:val="32"/>
    </w:rPr>
  </w:style>
  <w:style w:type="character" w:customStyle="1" w:styleId="HTMLChar">
    <w:name w:val="HTML 地址 Char"/>
    <w:link w:val="HTML"/>
    <w:uiPriority w:val="99"/>
    <w:locked/>
    <w:rsid w:val="005F0C67"/>
    <w:rPr>
      <w:i/>
      <w:sz w:val="24"/>
    </w:rPr>
  </w:style>
  <w:style w:type="character" w:customStyle="1" w:styleId="PlainTextChar">
    <w:name w:val="Plain Text Char"/>
    <w:uiPriority w:val="99"/>
    <w:locked/>
    <w:rsid w:val="005F0C67"/>
    <w:rPr>
      <w:rFonts w:ascii="宋体" w:eastAsia="宋体" w:hAnsi="Courier New"/>
      <w:kern w:val="2"/>
      <w:sz w:val="21"/>
      <w:lang w:val="en-US" w:eastAsia="zh-CN"/>
    </w:rPr>
  </w:style>
  <w:style w:type="character" w:customStyle="1" w:styleId="Char7">
    <w:name w:val="日期 Char"/>
    <w:link w:val="aff7"/>
    <w:uiPriority w:val="99"/>
    <w:qFormat/>
    <w:locked/>
    <w:rsid w:val="005F0C67"/>
    <w:rPr>
      <w:rFonts w:ascii="宋体" w:hAnsi="Courier New"/>
      <w:kern w:val="2"/>
      <w:sz w:val="21"/>
    </w:rPr>
  </w:style>
  <w:style w:type="character" w:customStyle="1" w:styleId="2Char0">
    <w:name w:val="正文文本缩进 2 Char"/>
    <w:link w:val="23"/>
    <w:uiPriority w:val="99"/>
    <w:locked/>
    <w:rsid w:val="005F0C67"/>
    <w:rPr>
      <w:kern w:val="2"/>
      <w:sz w:val="32"/>
    </w:rPr>
  </w:style>
  <w:style w:type="character" w:customStyle="1" w:styleId="Char8">
    <w:name w:val="尾注文本 Char"/>
    <w:link w:val="aff8"/>
    <w:uiPriority w:val="99"/>
    <w:qFormat/>
    <w:locked/>
    <w:rsid w:val="005F0C67"/>
    <w:rPr>
      <w:sz w:val="24"/>
    </w:rPr>
  </w:style>
  <w:style w:type="character" w:customStyle="1" w:styleId="Char9">
    <w:name w:val="批注框文本 Char"/>
    <w:link w:val="aff9"/>
    <w:uiPriority w:val="99"/>
    <w:locked/>
    <w:rsid w:val="005F0C67"/>
    <w:rPr>
      <w:kern w:val="2"/>
      <w:sz w:val="18"/>
    </w:rPr>
  </w:style>
  <w:style w:type="character" w:customStyle="1" w:styleId="Chara">
    <w:name w:val="页脚 Char"/>
    <w:link w:val="affa"/>
    <w:uiPriority w:val="99"/>
    <w:locked/>
    <w:rsid w:val="005F0C67"/>
    <w:rPr>
      <w:kern w:val="2"/>
      <w:sz w:val="18"/>
    </w:rPr>
  </w:style>
  <w:style w:type="character" w:customStyle="1" w:styleId="Charb">
    <w:name w:val="页眉 Char"/>
    <w:link w:val="affb"/>
    <w:uiPriority w:val="99"/>
    <w:qFormat/>
    <w:locked/>
    <w:rsid w:val="005F0C67"/>
    <w:rPr>
      <w:kern w:val="2"/>
      <w:sz w:val="18"/>
    </w:rPr>
  </w:style>
  <w:style w:type="character" w:customStyle="1" w:styleId="Charc">
    <w:name w:val="副标题 Char"/>
    <w:link w:val="affd"/>
    <w:uiPriority w:val="99"/>
    <w:qFormat/>
    <w:locked/>
    <w:rsid w:val="005F0C67"/>
    <w:rPr>
      <w:rFonts w:ascii="Arial" w:hAnsi="Arial"/>
      <w:color w:val="000000"/>
      <w:sz w:val="24"/>
      <w:lang w:eastAsia="en-US"/>
    </w:rPr>
  </w:style>
  <w:style w:type="character" w:customStyle="1" w:styleId="Chard">
    <w:name w:val="脚注文本 Char"/>
    <w:link w:val="afff"/>
    <w:uiPriority w:val="99"/>
    <w:locked/>
    <w:rsid w:val="005F0C67"/>
    <w:rPr>
      <w:rFonts w:ascii="宋体"/>
      <w:sz w:val="18"/>
    </w:rPr>
  </w:style>
  <w:style w:type="character" w:customStyle="1" w:styleId="3Char1">
    <w:name w:val="正文文本缩进 3 Char"/>
    <w:link w:val="36"/>
    <w:uiPriority w:val="99"/>
    <w:qFormat/>
    <w:locked/>
    <w:rsid w:val="005F0C67"/>
    <w:rPr>
      <w:kern w:val="2"/>
      <w:sz w:val="16"/>
    </w:rPr>
  </w:style>
  <w:style w:type="character" w:customStyle="1" w:styleId="2Char1">
    <w:name w:val="正文文本 2 Char"/>
    <w:link w:val="25"/>
    <w:uiPriority w:val="99"/>
    <w:qFormat/>
    <w:locked/>
    <w:rsid w:val="005F0C67"/>
    <w:rPr>
      <w:kern w:val="2"/>
      <w:sz w:val="24"/>
    </w:rPr>
  </w:style>
  <w:style w:type="character" w:customStyle="1" w:styleId="HTMLChar0">
    <w:name w:val="HTML 预设格式 Char"/>
    <w:link w:val="HTML0"/>
    <w:uiPriority w:val="99"/>
    <w:locked/>
    <w:rsid w:val="005F0C67"/>
    <w:rPr>
      <w:rFonts w:ascii="宋体" w:eastAsia="宋体"/>
      <w:sz w:val="24"/>
    </w:rPr>
  </w:style>
  <w:style w:type="character" w:customStyle="1" w:styleId="Charf">
    <w:name w:val="标题 Char"/>
    <w:link w:val="afff2"/>
    <w:uiPriority w:val="99"/>
    <w:qFormat/>
    <w:locked/>
    <w:rsid w:val="005F0C67"/>
    <w:rPr>
      <w:rFonts w:ascii="Cambria" w:hAnsi="Cambria"/>
      <w:b/>
      <w:kern w:val="2"/>
      <w:sz w:val="32"/>
    </w:rPr>
  </w:style>
  <w:style w:type="paragraph" w:customStyle="1" w:styleId="12">
    <w:name w:val="无间隔1"/>
    <w:link w:val="Charf0"/>
    <w:uiPriority w:val="99"/>
    <w:qFormat/>
    <w:rsid w:val="005F0C67"/>
    <w:rPr>
      <w:rFonts w:ascii="Calibri" w:hAnsi="Calibri"/>
      <w:sz w:val="22"/>
      <w:szCs w:val="22"/>
    </w:rPr>
  </w:style>
  <w:style w:type="paragraph" w:customStyle="1" w:styleId="xl54">
    <w:name w:val="xl54"/>
    <w:basedOn w:val="af9"/>
    <w:uiPriority w:val="99"/>
    <w:rsid w:val="005F0C67"/>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39">
    <w:name w:val="xl39"/>
    <w:basedOn w:val="af9"/>
    <w:uiPriority w:val="99"/>
    <w:qFormat/>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49">
    <w:name w:val="xl49"/>
    <w:basedOn w:val="af9"/>
    <w:uiPriority w:val="99"/>
    <w:qFormat/>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18"/>
      <w:szCs w:val="18"/>
    </w:rPr>
  </w:style>
  <w:style w:type="paragraph" w:customStyle="1" w:styleId="afffa">
    <w:name w:val="正文段"/>
    <w:basedOn w:val="af9"/>
    <w:uiPriority w:val="99"/>
    <w:qFormat/>
    <w:rsid w:val="005F0C67"/>
    <w:pPr>
      <w:widowControl/>
      <w:snapToGrid w:val="0"/>
      <w:spacing w:afterLines="50"/>
      <w:ind w:firstLineChars="200" w:firstLine="200"/>
    </w:pPr>
    <w:rPr>
      <w:kern w:val="0"/>
      <w:sz w:val="24"/>
      <w:szCs w:val="20"/>
    </w:rPr>
  </w:style>
  <w:style w:type="paragraph" w:customStyle="1" w:styleId="afffb">
    <w:name w:val="样式"/>
    <w:uiPriority w:val="99"/>
    <w:qFormat/>
    <w:rsid w:val="005F0C67"/>
    <w:pPr>
      <w:widowControl w:val="0"/>
      <w:autoSpaceDE w:val="0"/>
      <w:autoSpaceDN w:val="0"/>
      <w:adjustRightInd w:val="0"/>
    </w:pPr>
    <w:rPr>
      <w:rFonts w:ascii="宋体" w:hAnsi="宋体" w:cs="宋体"/>
      <w:sz w:val="24"/>
      <w:szCs w:val="24"/>
    </w:rPr>
  </w:style>
  <w:style w:type="paragraph" w:customStyle="1" w:styleId="xl46">
    <w:name w:val="xl46"/>
    <w:basedOn w:val="af9"/>
    <w:uiPriority w:val="99"/>
    <w:qFormat/>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kern w:val="0"/>
      <w:sz w:val="18"/>
      <w:szCs w:val="18"/>
    </w:rPr>
  </w:style>
  <w:style w:type="paragraph" w:customStyle="1" w:styleId="afffc">
    <w:name w:val="正文首行缩进两字符"/>
    <w:basedOn w:val="af9"/>
    <w:uiPriority w:val="99"/>
    <w:rsid w:val="005F0C67"/>
    <w:pPr>
      <w:spacing w:line="360" w:lineRule="auto"/>
      <w:ind w:firstLineChars="200" w:firstLine="200"/>
    </w:pPr>
  </w:style>
  <w:style w:type="paragraph" w:customStyle="1" w:styleId="font6">
    <w:name w:val="font6"/>
    <w:basedOn w:val="af9"/>
    <w:uiPriority w:val="99"/>
    <w:rsid w:val="005F0C67"/>
    <w:pPr>
      <w:widowControl/>
      <w:spacing w:before="100" w:beforeAutospacing="1" w:after="100" w:afterAutospacing="1"/>
      <w:jc w:val="left"/>
    </w:pPr>
    <w:rPr>
      <w:rFonts w:ascii="宋体" w:hAnsi="宋体" w:cs="宋体"/>
      <w:kern w:val="0"/>
      <w:sz w:val="16"/>
      <w:szCs w:val="16"/>
    </w:rPr>
  </w:style>
  <w:style w:type="paragraph" w:customStyle="1" w:styleId="Char21">
    <w:name w:val="Char2"/>
    <w:basedOn w:val="aff4"/>
    <w:uiPriority w:val="99"/>
    <w:semiHidden/>
    <w:rsid w:val="005F0C67"/>
    <w:rPr>
      <w:rFonts w:ascii="Tahoma" w:hAnsi="Tahoma" w:cs="Tahoma"/>
      <w:kern w:val="0"/>
      <w:sz w:val="18"/>
    </w:rPr>
  </w:style>
  <w:style w:type="paragraph" w:customStyle="1" w:styleId="xl52">
    <w:name w:val="xl52"/>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1A1CharCharCharH1h1Level1TopicHeadingH11">
    <w:name w:val="样式 标题 1第A章标题 1 Char Char CharH1h1Level 1 Topic HeadingH11..."/>
    <w:basedOn w:val="1"/>
    <w:uiPriority w:val="99"/>
    <w:rsid w:val="005F0C67"/>
    <w:pPr>
      <w:spacing w:before="0" w:after="0" w:line="460" w:lineRule="exact"/>
      <w:ind w:left="-4"/>
      <w:jc w:val="left"/>
    </w:pPr>
    <w:rPr>
      <w:rFonts w:ascii="仿宋_GB2312" w:eastAsia="仿宋_GB2312" w:hAnsi="宋体" w:cs="宋体"/>
      <w:sz w:val="32"/>
      <w:szCs w:val="32"/>
    </w:rPr>
  </w:style>
  <w:style w:type="paragraph" w:customStyle="1" w:styleId="afffd">
    <w:name w:val="表格"/>
    <w:basedOn w:val="af9"/>
    <w:uiPriority w:val="99"/>
    <w:rsid w:val="005F0C67"/>
    <w:pPr>
      <w:spacing w:line="400" w:lineRule="exact"/>
    </w:pPr>
    <w:rPr>
      <w:sz w:val="24"/>
    </w:rPr>
  </w:style>
  <w:style w:type="paragraph" w:customStyle="1" w:styleId="xl55">
    <w:name w:val="xl55"/>
    <w:basedOn w:val="af9"/>
    <w:uiPriority w:val="99"/>
    <w:rsid w:val="005F0C67"/>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Style81">
    <w:name w:val="_Style 81"/>
    <w:basedOn w:val="aff4"/>
    <w:uiPriority w:val="99"/>
    <w:rsid w:val="005F0C67"/>
    <w:pPr>
      <w:widowControl/>
      <w:ind w:firstLine="454"/>
      <w:jc w:val="left"/>
    </w:pPr>
  </w:style>
  <w:style w:type="paragraph" w:customStyle="1" w:styleId="27">
    <w:name w:val="样式 首行缩进:  2 字符"/>
    <w:basedOn w:val="af9"/>
    <w:uiPriority w:val="99"/>
    <w:rsid w:val="005F0C67"/>
    <w:pPr>
      <w:spacing w:line="400" w:lineRule="exact"/>
      <w:ind w:firstLineChars="200" w:firstLine="200"/>
    </w:pPr>
    <w:rPr>
      <w:rFonts w:cs="宋体"/>
      <w:sz w:val="24"/>
    </w:rPr>
  </w:style>
  <w:style w:type="paragraph" w:customStyle="1" w:styleId="font8">
    <w:name w:val="font8"/>
    <w:basedOn w:val="af9"/>
    <w:uiPriority w:val="99"/>
    <w:rsid w:val="005F0C67"/>
    <w:pPr>
      <w:widowControl/>
      <w:spacing w:before="100" w:beforeAutospacing="1" w:after="100" w:afterAutospacing="1"/>
      <w:jc w:val="left"/>
    </w:pPr>
    <w:rPr>
      <w:rFonts w:ascii="宋体" w:hAnsi="宋体" w:cs="宋体"/>
      <w:color w:val="FF0000"/>
      <w:kern w:val="0"/>
      <w:sz w:val="16"/>
      <w:szCs w:val="16"/>
    </w:rPr>
  </w:style>
  <w:style w:type="paragraph" w:customStyle="1" w:styleId="Char10">
    <w:name w:val="Char1"/>
    <w:basedOn w:val="af9"/>
    <w:uiPriority w:val="99"/>
    <w:rsid w:val="005F0C67"/>
    <w:rPr>
      <w:szCs w:val="21"/>
    </w:rPr>
  </w:style>
  <w:style w:type="paragraph" w:customStyle="1" w:styleId="2TimesNewRoman5020">
    <w:name w:val="样式 标题 2 + Times New Roman 四号 非加粗 段前: 5 磅 段后: 0 磅 行距: 固定值 20..."/>
    <w:basedOn w:val="21"/>
    <w:uiPriority w:val="99"/>
    <w:rsid w:val="005F0C67"/>
    <w:pPr>
      <w:spacing w:before="100" w:after="0" w:line="400" w:lineRule="exact"/>
    </w:pPr>
    <w:rPr>
      <w:rFonts w:ascii="Times New Roman" w:hAnsi="Times New Roman" w:cs="宋体"/>
      <w:b w:val="0"/>
      <w:bCs w:val="0"/>
      <w:sz w:val="28"/>
      <w:szCs w:val="20"/>
    </w:rPr>
  </w:style>
  <w:style w:type="paragraph" w:customStyle="1" w:styleId="xl50">
    <w:name w:val="xl50"/>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FF0000"/>
      <w:kern w:val="0"/>
      <w:sz w:val="18"/>
      <w:szCs w:val="18"/>
    </w:rPr>
  </w:style>
  <w:style w:type="paragraph" w:customStyle="1" w:styleId="font9">
    <w:name w:val="font9"/>
    <w:basedOn w:val="af9"/>
    <w:uiPriority w:val="99"/>
    <w:rsid w:val="005F0C67"/>
    <w:pPr>
      <w:widowControl/>
      <w:spacing w:before="100" w:beforeAutospacing="1" w:after="100" w:afterAutospacing="1"/>
      <w:jc w:val="left"/>
    </w:pPr>
    <w:rPr>
      <w:color w:val="FF0000"/>
      <w:kern w:val="0"/>
      <w:sz w:val="16"/>
      <w:szCs w:val="16"/>
    </w:rPr>
  </w:style>
  <w:style w:type="paragraph" w:customStyle="1" w:styleId="xl31">
    <w:name w:val="xl31"/>
    <w:basedOn w:val="af9"/>
    <w:uiPriority w:val="99"/>
    <w:rsid w:val="005F0C67"/>
    <w:pPr>
      <w:widowControl/>
      <w:spacing w:before="100" w:beforeAutospacing="1" w:after="100" w:afterAutospacing="1"/>
      <w:jc w:val="center"/>
    </w:pPr>
    <w:rPr>
      <w:rFonts w:ascii="Arial Unicode MS" w:hAnsi="Arial Unicode MS"/>
      <w:kern w:val="0"/>
      <w:sz w:val="24"/>
    </w:rPr>
  </w:style>
  <w:style w:type="paragraph" w:customStyle="1" w:styleId="xl51">
    <w:name w:val="xl51"/>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FF0000"/>
      <w:kern w:val="0"/>
      <w:sz w:val="16"/>
      <w:szCs w:val="16"/>
    </w:rPr>
  </w:style>
  <w:style w:type="paragraph" w:customStyle="1" w:styleId="xl42">
    <w:name w:val="xl42"/>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6"/>
      <w:szCs w:val="16"/>
    </w:rPr>
  </w:style>
  <w:style w:type="paragraph" w:customStyle="1" w:styleId="xl43">
    <w:name w:val="xl43"/>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6"/>
      <w:szCs w:val="16"/>
    </w:rPr>
  </w:style>
  <w:style w:type="paragraph" w:customStyle="1" w:styleId="xl57">
    <w:name w:val="xl57"/>
    <w:basedOn w:val="af9"/>
    <w:uiPriority w:val="99"/>
    <w:rsid w:val="005F0C67"/>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CharCharCharCharCharChar">
    <w:name w:val="Char Char Char Char Char Char"/>
    <w:basedOn w:val="af9"/>
    <w:uiPriority w:val="99"/>
    <w:rsid w:val="005F0C67"/>
  </w:style>
  <w:style w:type="paragraph" w:customStyle="1" w:styleId="xl53">
    <w:name w:val="xl53"/>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13">
    <w:name w:val="列出段落1"/>
    <w:basedOn w:val="af9"/>
    <w:qFormat/>
    <w:rsid w:val="005F0C67"/>
    <w:pPr>
      <w:widowControl/>
      <w:spacing w:after="200" w:line="276" w:lineRule="auto"/>
      <w:ind w:left="720"/>
      <w:contextualSpacing/>
      <w:jc w:val="left"/>
    </w:pPr>
    <w:rPr>
      <w:rFonts w:ascii="Calibri" w:hAnsi="Calibri"/>
      <w:kern w:val="0"/>
      <w:sz w:val="22"/>
      <w:szCs w:val="22"/>
    </w:rPr>
  </w:style>
  <w:style w:type="paragraph" w:customStyle="1" w:styleId="14">
    <w:name w:val="修订1"/>
    <w:uiPriority w:val="99"/>
    <w:rsid w:val="005F0C67"/>
    <w:rPr>
      <w:kern w:val="2"/>
      <w:sz w:val="21"/>
      <w:szCs w:val="24"/>
    </w:rPr>
  </w:style>
  <w:style w:type="paragraph" w:customStyle="1" w:styleId="font5">
    <w:name w:val="font5"/>
    <w:basedOn w:val="af9"/>
    <w:uiPriority w:val="99"/>
    <w:rsid w:val="005F0C67"/>
    <w:pPr>
      <w:widowControl/>
      <w:spacing w:before="100" w:beforeAutospacing="1" w:after="100" w:afterAutospacing="1"/>
      <w:jc w:val="left"/>
    </w:pPr>
    <w:rPr>
      <w:rFonts w:ascii="宋体" w:hAnsi="宋体" w:cs="宋体"/>
      <w:kern w:val="0"/>
      <w:sz w:val="18"/>
      <w:szCs w:val="18"/>
    </w:rPr>
  </w:style>
  <w:style w:type="paragraph" w:customStyle="1" w:styleId="xl48">
    <w:name w:val="xl48"/>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16"/>
      <w:szCs w:val="16"/>
    </w:rPr>
  </w:style>
  <w:style w:type="paragraph" w:customStyle="1" w:styleId="font7">
    <w:name w:val="font7"/>
    <w:basedOn w:val="af9"/>
    <w:uiPriority w:val="99"/>
    <w:rsid w:val="005F0C67"/>
    <w:pPr>
      <w:widowControl/>
      <w:spacing w:before="100" w:beforeAutospacing="1" w:after="100" w:afterAutospacing="1"/>
      <w:jc w:val="left"/>
    </w:pPr>
    <w:rPr>
      <w:kern w:val="0"/>
      <w:sz w:val="16"/>
      <w:szCs w:val="16"/>
    </w:rPr>
  </w:style>
  <w:style w:type="paragraph" w:customStyle="1" w:styleId="Charf1">
    <w:name w:val="Char"/>
    <w:basedOn w:val="af9"/>
    <w:uiPriority w:val="99"/>
    <w:rsid w:val="005F0C67"/>
  </w:style>
  <w:style w:type="paragraph" w:customStyle="1" w:styleId="ParaChar">
    <w:name w:val="默认段落字体 Para Char"/>
    <w:basedOn w:val="af9"/>
    <w:uiPriority w:val="99"/>
    <w:rsid w:val="005F0C67"/>
    <w:pPr>
      <w:adjustRightInd w:val="0"/>
      <w:spacing w:line="360" w:lineRule="auto"/>
    </w:pPr>
    <w:rPr>
      <w:kern w:val="0"/>
      <w:sz w:val="24"/>
      <w:szCs w:val="20"/>
    </w:rPr>
  </w:style>
  <w:style w:type="paragraph" w:customStyle="1" w:styleId="378020">
    <w:name w:val="样式 标题 3 + (中文) 黑体 小四 非加粗 段前: 7.8 磅 段后: 0 磅 行距: 固定值 20 磅"/>
    <w:basedOn w:val="31"/>
    <w:uiPriority w:val="99"/>
    <w:rsid w:val="005F0C67"/>
    <w:pPr>
      <w:spacing w:before="0" w:after="0" w:line="400" w:lineRule="exact"/>
    </w:pPr>
    <w:rPr>
      <w:rFonts w:eastAsia="黑体" w:cs="宋体"/>
      <w:b w:val="0"/>
      <w:bCs w:val="0"/>
      <w:sz w:val="24"/>
      <w:szCs w:val="20"/>
    </w:rPr>
  </w:style>
  <w:style w:type="paragraph" w:customStyle="1" w:styleId="Char30">
    <w:name w:val="Char3"/>
    <w:basedOn w:val="aff4"/>
    <w:uiPriority w:val="99"/>
    <w:rsid w:val="005F0C67"/>
    <w:pPr>
      <w:widowControl/>
      <w:ind w:firstLine="454"/>
      <w:jc w:val="left"/>
    </w:pPr>
    <w:rPr>
      <w:rFonts w:ascii="Tahoma" w:hAnsi="Tahoma" w:cs="宋体"/>
      <w:kern w:val="0"/>
      <w:sz w:val="24"/>
      <w:szCs w:val="20"/>
    </w:rPr>
  </w:style>
  <w:style w:type="paragraph" w:customStyle="1" w:styleId="xl38">
    <w:name w:val="xl38"/>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28">
    <w:name w:val="列出段落2"/>
    <w:basedOn w:val="af9"/>
    <w:uiPriority w:val="34"/>
    <w:qFormat/>
    <w:rsid w:val="005F0C67"/>
    <w:pPr>
      <w:widowControl/>
      <w:ind w:firstLineChars="200" w:firstLine="420"/>
      <w:jc w:val="left"/>
    </w:pPr>
    <w:rPr>
      <w:rFonts w:ascii="宋体" w:hAnsi="宋体" w:cs="宋体"/>
      <w:kern w:val="0"/>
      <w:sz w:val="24"/>
    </w:rPr>
  </w:style>
  <w:style w:type="paragraph" w:customStyle="1" w:styleId="ParaCharCharCharCharCharCharCharCharChar1CharCharCharChar">
    <w:name w:val="默认段落字体 Para Char Char Char Char Char Char Char Char Char1 Char Char Char Char"/>
    <w:basedOn w:val="af9"/>
    <w:uiPriority w:val="99"/>
    <w:rsid w:val="005F0C67"/>
    <w:rPr>
      <w:rFonts w:ascii="Tahoma" w:hAnsi="Tahoma"/>
      <w:sz w:val="24"/>
      <w:szCs w:val="20"/>
    </w:rPr>
  </w:style>
  <w:style w:type="paragraph" w:customStyle="1" w:styleId="xl40">
    <w:name w:val="xl40"/>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18"/>
      <w:szCs w:val="18"/>
    </w:rPr>
  </w:style>
  <w:style w:type="paragraph" w:customStyle="1" w:styleId="afffe">
    <w:name w:val="表内文字"/>
    <w:basedOn w:val="af9"/>
    <w:uiPriority w:val="99"/>
    <w:rsid w:val="005F0C67"/>
    <w:pPr>
      <w:snapToGrid w:val="0"/>
      <w:jc w:val="center"/>
    </w:pPr>
    <w:rPr>
      <w:rFonts w:ascii="宋体" w:hAnsi="宋体"/>
      <w:color w:val="FF0000"/>
      <w:sz w:val="24"/>
    </w:rPr>
  </w:style>
  <w:style w:type="paragraph" w:customStyle="1" w:styleId="xl45">
    <w:name w:val="xl45"/>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黑体" w:eastAsia="黑体" w:hAnsi="宋体" w:cs="宋体"/>
      <w:b/>
      <w:bCs/>
      <w:kern w:val="0"/>
      <w:sz w:val="18"/>
      <w:szCs w:val="18"/>
    </w:rPr>
  </w:style>
  <w:style w:type="paragraph" w:customStyle="1" w:styleId="xl47">
    <w:name w:val="xl47"/>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FF0000"/>
      <w:kern w:val="0"/>
      <w:sz w:val="18"/>
      <w:szCs w:val="18"/>
    </w:rPr>
  </w:style>
  <w:style w:type="paragraph" w:customStyle="1" w:styleId="xl44">
    <w:name w:val="xl44"/>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18"/>
      <w:szCs w:val="18"/>
    </w:rPr>
  </w:style>
  <w:style w:type="paragraph" w:customStyle="1" w:styleId="xl56">
    <w:name w:val="xl56"/>
    <w:basedOn w:val="af9"/>
    <w:uiPriority w:val="99"/>
    <w:rsid w:val="005F0C67"/>
    <w:pPr>
      <w:widowControl/>
      <w:pBdr>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41">
    <w:name w:val="xl41"/>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charf2">
    <w:name w:val="char"/>
    <w:basedOn w:val="af9"/>
    <w:uiPriority w:val="99"/>
    <w:rsid w:val="005F0C67"/>
    <w:pPr>
      <w:widowControl/>
      <w:adjustRightInd w:val="0"/>
      <w:snapToGrid w:val="0"/>
      <w:spacing w:beforeLines="50" w:after="160" w:line="360" w:lineRule="exact"/>
      <w:ind w:firstLineChars="200" w:firstLine="496"/>
      <w:jc w:val="left"/>
    </w:pPr>
    <w:rPr>
      <w:rFonts w:ascii="宋体" w:hAnsi="宋体" w:cs="”“Times New Roman”“"/>
      <w:color w:val="000000"/>
      <w:spacing w:val="4"/>
      <w:kern w:val="0"/>
      <w:sz w:val="24"/>
      <w:lang w:eastAsia="en-US"/>
    </w:rPr>
  </w:style>
  <w:style w:type="paragraph" w:customStyle="1" w:styleId="xl26">
    <w:name w:val="xl26"/>
    <w:basedOn w:val="af9"/>
    <w:uiPriority w:val="99"/>
    <w:rsid w:val="005F0C67"/>
    <w:pPr>
      <w:widowControl/>
      <w:pBdr>
        <w:left w:val="single" w:sz="4" w:space="0" w:color="auto"/>
        <w:bottom w:val="single" w:sz="4" w:space="0" w:color="auto"/>
        <w:right w:val="single" w:sz="4" w:space="0" w:color="auto"/>
      </w:pBdr>
      <w:spacing w:before="100" w:beforeAutospacing="1" w:after="100" w:afterAutospacing="1"/>
      <w:textAlignment w:val="top"/>
    </w:pPr>
    <w:rPr>
      <w:kern w:val="0"/>
      <w:szCs w:val="21"/>
    </w:rPr>
  </w:style>
  <w:style w:type="paragraph" w:customStyle="1" w:styleId="p18">
    <w:name w:val="p18"/>
    <w:basedOn w:val="af9"/>
    <w:uiPriority w:val="99"/>
    <w:rsid w:val="005F0C67"/>
    <w:pPr>
      <w:widowControl/>
    </w:pPr>
    <w:rPr>
      <w:rFonts w:ascii="宋体" w:hAnsi="宋体" w:cs="宋体"/>
      <w:kern w:val="0"/>
      <w:szCs w:val="21"/>
    </w:rPr>
  </w:style>
  <w:style w:type="paragraph" w:customStyle="1" w:styleId="37">
    <w:name w:val="列出段落3"/>
    <w:basedOn w:val="af9"/>
    <w:uiPriority w:val="99"/>
    <w:rsid w:val="005F0C67"/>
    <w:pPr>
      <w:ind w:firstLineChars="200" w:firstLine="420"/>
    </w:pPr>
  </w:style>
  <w:style w:type="paragraph" w:customStyle="1" w:styleId="44">
    <w:name w:val="列出段落4"/>
    <w:basedOn w:val="af9"/>
    <w:uiPriority w:val="99"/>
    <w:rsid w:val="005F0C67"/>
    <w:pPr>
      <w:ind w:firstLineChars="200" w:firstLine="420"/>
    </w:pPr>
    <w:rPr>
      <w:szCs w:val="20"/>
    </w:rPr>
  </w:style>
  <w:style w:type="paragraph" w:customStyle="1" w:styleId="affff">
    <w:name w:val="正文 + 宋体"/>
    <w:basedOn w:val="23"/>
    <w:link w:val="Charf3"/>
    <w:uiPriority w:val="99"/>
    <w:rsid w:val="005F0C67"/>
    <w:pPr>
      <w:spacing w:after="120" w:line="480" w:lineRule="exact"/>
      <w:ind w:firstLine="0"/>
    </w:pPr>
    <w:rPr>
      <w:rFonts w:ascii="宋体" w:hAnsi="宋体"/>
      <w:b/>
      <w:kern w:val="0"/>
      <w:sz w:val="24"/>
    </w:rPr>
  </w:style>
  <w:style w:type="paragraph" w:customStyle="1" w:styleId="20">
    <w:name w:val="2级标题"/>
    <w:basedOn w:val="13"/>
    <w:link w:val="2Char2"/>
    <w:uiPriority w:val="99"/>
    <w:rsid w:val="005F0C67"/>
    <w:pPr>
      <w:keepLines/>
      <w:widowControl w:val="0"/>
      <w:numPr>
        <w:ilvl w:val="1"/>
        <w:numId w:val="1"/>
      </w:numPr>
      <w:tabs>
        <w:tab w:val="left" w:pos="840"/>
        <w:tab w:val="left" w:pos="1140"/>
      </w:tabs>
      <w:spacing w:before="240" w:after="120" w:line="360" w:lineRule="auto"/>
      <w:outlineLvl w:val="1"/>
    </w:pPr>
    <w:rPr>
      <w:rFonts w:ascii="黑体" w:eastAsia="黑体" w:hAnsi="黑体"/>
      <w:sz w:val="20"/>
      <w:szCs w:val="36"/>
      <w:lang w:eastAsia="en-US"/>
    </w:rPr>
  </w:style>
  <w:style w:type="paragraph" w:customStyle="1" w:styleId="affff0">
    <w:name w:val="正文四号"/>
    <w:basedOn w:val="af9"/>
    <w:link w:val="Charf4"/>
    <w:uiPriority w:val="99"/>
    <w:rsid w:val="005F0C67"/>
    <w:pPr>
      <w:spacing w:line="360" w:lineRule="auto"/>
      <w:ind w:firstLineChars="200" w:firstLine="200"/>
    </w:pPr>
    <w:rPr>
      <w:rFonts w:eastAsia="仿宋"/>
      <w:kern w:val="0"/>
      <w:sz w:val="28"/>
      <w:szCs w:val="20"/>
    </w:rPr>
  </w:style>
  <w:style w:type="paragraph" w:customStyle="1" w:styleId="affff1">
    <w:name w:val="段"/>
    <w:link w:val="Charf5"/>
    <w:uiPriority w:val="99"/>
    <w:rsid w:val="005F0C67"/>
    <w:pPr>
      <w:tabs>
        <w:tab w:val="center" w:pos="4201"/>
        <w:tab w:val="right" w:leader="dot" w:pos="9298"/>
      </w:tabs>
      <w:autoSpaceDE w:val="0"/>
      <w:autoSpaceDN w:val="0"/>
      <w:ind w:firstLineChars="200" w:firstLine="420"/>
      <w:jc w:val="both"/>
    </w:pPr>
    <w:rPr>
      <w:rFonts w:ascii="宋体"/>
      <w:sz w:val="21"/>
    </w:rPr>
  </w:style>
  <w:style w:type="paragraph" w:customStyle="1" w:styleId="29">
    <w:name w:val="标题2新"/>
    <w:basedOn w:val="a3"/>
    <w:link w:val="2Char3"/>
    <w:uiPriority w:val="99"/>
    <w:rsid w:val="005F0C67"/>
    <w:pPr>
      <w:numPr>
        <w:numId w:val="0"/>
      </w:numPr>
    </w:pPr>
    <w:rPr>
      <w:rFonts w:hAnsi="黑体"/>
      <w:sz w:val="20"/>
      <w:szCs w:val="20"/>
    </w:rPr>
  </w:style>
  <w:style w:type="paragraph" w:customStyle="1" w:styleId="a3">
    <w:name w:val="一级条标题"/>
    <w:next w:val="affff1"/>
    <w:link w:val="Charf6"/>
    <w:uiPriority w:val="99"/>
    <w:rsid w:val="005F0C67"/>
    <w:pPr>
      <w:numPr>
        <w:ilvl w:val="1"/>
        <w:numId w:val="2"/>
      </w:numPr>
      <w:spacing w:beforeLines="50" w:afterLines="50"/>
      <w:ind w:left="0"/>
      <w:outlineLvl w:val="2"/>
    </w:pPr>
    <w:rPr>
      <w:rFonts w:ascii="黑体" w:eastAsia="黑体"/>
      <w:sz w:val="21"/>
      <w:szCs w:val="21"/>
    </w:rPr>
  </w:style>
  <w:style w:type="paragraph" w:customStyle="1" w:styleId="z-1">
    <w:name w:val="z-窗体底端1"/>
    <w:basedOn w:val="af9"/>
    <w:next w:val="af9"/>
    <w:link w:val="z-Char"/>
    <w:uiPriority w:val="99"/>
    <w:rsid w:val="005F0C67"/>
    <w:pPr>
      <w:widowControl/>
      <w:pBdr>
        <w:top w:val="single" w:sz="6" w:space="1" w:color="auto"/>
      </w:pBdr>
      <w:jc w:val="center"/>
    </w:pPr>
    <w:rPr>
      <w:rFonts w:ascii="Arial" w:hAnsi="Arial"/>
      <w:vanish/>
      <w:kern w:val="0"/>
      <w:sz w:val="16"/>
      <w:szCs w:val="16"/>
    </w:rPr>
  </w:style>
  <w:style w:type="paragraph" w:customStyle="1" w:styleId="15">
    <w:name w:val="样式1"/>
    <w:basedOn w:val="af9"/>
    <w:link w:val="1Char0"/>
    <w:uiPriority w:val="99"/>
    <w:rsid w:val="005F0C67"/>
    <w:pPr>
      <w:ind w:left="3360" w:firstLine="420"/>
    </w:pPr>
    <w:rPr>
      <w:kern w:val="0"/>
      <w:sz w:val="20"/>
    </w:rPr>
  </w:style>
  <w:style w:type="paragraph" w:customStyle="1" w:styleId="3">
    <w:name w:val="自创3级"/>
    <w:basedOn w:val="31"/>
    <w:link w:val="3Char2"/>
    <w:uiPriority w:val="99"/>
    <w:rsid w:val="005F0C67"/>
    <w:pPr>
      <w:numPr>
        <w:ilvl w:val="2"/>
        <w:numId w:val="3"/>
      </w:numPr>
      <w:tabs>
        <w:tab w:val="left" w:pos="0"/>
        <w:tab w:val="left" w:pos="360"/>
      </w:tabs>
      <w:spacing w:before="0" w:after="0" w:line="360" w:lineRule="auto"/>
      <w:ind w:left="0" w:firstLine="0"/>
    </w:pPr>
    <w:rPr>
      <w:rFonts w:ascii="黑体" w:eastAsia="黑体" w:hAnsi="黑体"/>
      <w:bCs w:val="0"/>
      <w:kern w:val="0"/>
      <w:sz w:val="28"/>
      <w:szCs w:val="28"/>
    </w:rPr>
  </w:style>
  <w:style w:type="paragraph" w:customStyle="1" w:styleId="4">
    <w:name w:val="自创4级"/>
    <w:basedOn w:val="41"/>
    <w:link w:val="4Char0"/>
    <w:uiPriority w:val="99"/>
    <w:rsid w:val="005F0C67"/>
    <w:pPr>
      <w:widowControl/>
      <w:numPr>
        <w:ilvl w:val="3"/>
        <w:numId w:val="3"/>
      </w:numPr>
      <w:tabs>
        <w:tab w:val="left" w:pos="0"/>
        <w:tab w:val="left" w:pos="360"/>
      </w:tabs>
      <w:spacing w:before="0" w:after="0"/>
      <w:ind w:left="928" w:hanging="360"/>
      <w:textAlignment w:val="baseline"/>
    </w:pPr>
    <w:rPr>
      <w:rFonts w:ascii="黑体" w:eastAsia="黑体" w:hAnsi="黑体"/>
      <w:b w:val="0"/>
      <w:kern w:val="0"/>
      <w:sz w:val="24"/>
      <w:szCs w:val="24"/>
    </w:rPr>
  </w:style>
  <w:style w:type="paragraph" w:customStyle="1" w:styleId="-">
    <w:name w:val="并列项-点"/>
    <w:basedOn w:val="af9"/>
    <w:link w:val="-Char"/>
    <w:uiPriority w:val="99"/>
    <w:rsid w:val="005F0C67"/>
    <w:pPr>
      <w:widowControl/>
      <w:tabs>
        <w:tab w:val="left" w:pos="851"/>
        <w:tab w:val="left" w:pos="927"/>
      </w:tabs>
      <w:adjustRightInd w:val="0"/>
      <w:snapToGrid w:val="0"/>
      <w:spacing w:line="360" w:lineRule="atLeast"/>
      <w:ind w:left="851" w:hanging="284"/>
      <w:textAlignment w:val="baseline"/>
    </w:pPr>
    <w:rPr>
      <w:kern w:val="0"/>
      <w:sz w:val="24"/>
    </w:rPr>
  </w:style>
  <w:style w:type="paragraph" w:customStyle="1" w:styleId="affff2">
    <w:name w:val="二级条标题"/>
    <w:basedOn w:val="a3"/>
    <w:next w:val="affff1"/>
    <w:link w:val="Charf7"/>
    <w:uiPriority w:val="99"/>
    <w:rsid w:val="005F0C67"/>
    <w:pPr>
      <w:numPr>
        <w:numId w:val="0"/>
      </w:numPr>
      <w:ind w:left="2411"/>
      <w:outlineLvl w:val="3"/>
    </w:pPr>
  </w:style>
  <w:style w:type="paragraph" w:customStyle="1" w:styleId="310">
    <w:name w:val="标题 31"/>
    <w:basedOn w:val="af9"/>
    <w:next w:val="af9"/>
    <w:link w:val="3Char10"/>
    <w:uiPriority w:val="99"/>
    <w:rsid w:val="005F0C67"/>
    <w:pPr>
      <w:keepNext/>
      <w:keepLines/>
      <w:spacing w:before="260" w:after="260" w:line="415" w:lineRule="auto"/>
      <w:outlineLvl w:val="2"/>
    </w:pPr>
    <w:rPr>
      <w:rFonts w:ascii="Calibri" w:hAnsi="Calibri"/>
      <w:b/>
      <w:bCs/>
      <w:kern w:val="0"/>
      <w:sz w:val="32"/>
      <w:szCs w:val="32"/>
    </w:rPr>
  </w:style>
  <w:style w:type="paragraph" w:customStyle="1" w:styleId="2">
    <w:name w:val="自创2级"/>
    <w:basedOn w:val="21"/>
    <w:link w:val="2Char4"/>
    <w:uiPriority w:val="99"/>
    <w:rsid w:val="005F0C67"/>
    <w:pPr>
      <w:numPr>
        <w:ilvl w:val="1"/>
        <w:numId w:val="3"/>
      </w:numPr>
      <w:tabs>
        <w:tab w:val="left" w:pos="0"/>
        <w:tab w:val="left" w:pos="360"/>
      </w:tabs>
      <w:spacing w:before="0" w:after="0" w:line="360" w:lineRule="auto"/>
      <w:ind w:left="0" w:firstLine="0"/>
    </w:pPr>
    <w:rPr>
      <w:rFonts w:ascii="黑体" w:hAnsi="黑体"/>
      <w:kern w:val="0"/>
      <w:sz w:val="30"/>
      <w:szCs w:val="30"/>
    </w:rPr>
  </w:style>
  <w:style w:type="paragraph" w:customStyle="1" w:styleId="z-10">
    <w:name w:val="z-窗体顶端1"/>
    <w:basedOn w:val="af9"/>
    <w:next w:val="af9"/>
    <w:link w:val="z-Char0"/>
    <w:uiPriority w:val="99"/>
    <w:rsid w:val="005F0C67"/>
    <w:pPr>
      <w:widowControl/>
      <w:pBdr>
        <w:bottom w:val="single" w:sz="6" w:space="1" w:color="auto"/>
      </w:pBdr>
      <w:jc w:val="center"/>
    </w:pPr>
    <w:rPr>
      <w:rFonts w:ascii="Arial" w:hAnsi="Arial"/>
      <w:vanish/>
      <w:kern w:val="0"/>
      <w:sz w:val="16"/>
      <w:szCs w:val="16"/>
    </w:rPr>
  </w:style>
  <w:style w:type="paragraph" w:customStyle="1" w:styleId="affff3">
    <w:name w:val="自创表"/>
    <w:basedOn w:val="aff1"/>
    <w:link w:val="Charf8"/>
    <w:uiPriority w:val="99"/>
    <w:rsid w:val="005F0C67"/>
    <w:pPr>
      <w:spacing w:line="240" w:lineRule="auto"/>
      <w:jc w:val="center"/>
    </w:pPr>
    <w:rPr>
      <w:kern w:val="0"/>
    </w:rPr>
  </w:style>
  <w:style w:type="paragraph" w:customStyle="1" w:styleId="affff4">
    <w:name w:val="仿宋三号正文"/>
    <w:basedOn w:val="af9"/>
    <w:link w:val="Charf9"/>
    <w:uiPriority w:val="99"/>
    <w:rsid w:val="005F0C67"/>
    <w:pPr>
      <w:ind w:firstLineChars="231" w:firstLine="739"/>
    </w:pPr>
    <w:rPr>
      <w:rFonts w:ascii="仿宋_GB2312" w:eastAsia="仿宋_GB2312" w:hAnsi="仿宋_GB2312"/>
      <w:bCs/>
      <w:kern w:val="0"/>
      <w:sz w:val="32"/>
      <w:szCs w:val="32"/>
    </w:rPr>
  </w:style>
  <w:style w:type="paragraph" w:customStyle="1" w:styleId="affff5">
    <w:name w:val="自创英"/>
    <w:basedOn w:val="af9"/>
    <w:link w:val="Charfa"/>
    <w:uiPriority w:val="99"/>
    <w:rsid w:val="005F0C67"/>
    <w:pPr>
      <w:widowControl/>
      <w:pBdr>
        <w:top w:val="dotted" w:sz="6" w:space="8" w:color="778855"/>
        <w:left w:val="dotted" w:sz="6" w:space="8" w:color="778855"/>
        <w:bottom w:val="dotted" w:sz="6" w:space="8" w:color="778855"/>
        <w:right w:val="dotted" w:sz="6" w:space="8" w:color="778855"/>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kern w:val="0"/>
      <w:sz w:val="24"/>
      <w:shd w:val="clear" w:color="auto" w:fill="F5F5F5"/>
    </w:rPr>
  </w:style>
  <w:style w:type="paragraph" w:customStyle="1" w:styleId="affff6">
    <w:name w:val="七章格式正文"/>
    <w:basedOn w:val="af9"/>
    <w:link w:val="Charfb"/>
    <w:uiPriority w:val="99"/>
    <w:rsid w:val="005F0C67"/>
    <w:pPr>
      <w:ind w:firstLineChars="202" w:firstLine="566"/>
    </w:pPr>
    <w:rPr>
      <w:kern w:val="0"/>
      <w:sz w:val="28"/>
    </w:rPr>
  </w:style>
  <w:style w:type="paragraph" w:customStyle="1" w:styleId="affff7">
    <w:name w:val="首示例"/>
    <w:next w:val="affff1"/>
    <w:link w:val="Charfc"/>
    <w:uiPriority w:val="99"/>
    <w:rsid w:val="005F0C67"/>
    <w:pPr>
      <w:tabs>
        <w:tab w:val="left" w:pos="360"/>
      </w:tabs>
    </w:pPr>
    <w:rPr>
      <w:rFonts w:ascii="宋体" w:hAnsi="宋体"/>
      <w:sz w:val="18"/>
      <w:szCs w:val="18"/>
    </w:rPr>
  </w:style>
  <w:style w:type="paragraph" w:customStyle="1" w:styleId="16">
    <w:name w:val="样式1正文"/>
    <w:basedOn w:val="af9"/>
    <w:link w:val="1Char1"/>
    <w:uiPriority w:val="99"/>
    <w:rsid w:val="005F0C67"/>
    <w:pPr>
      <w:spacing w:line="300" w:lineRule="auto"/>
      <w:ind w:left="210" w:right="210" w:firstLine="420"/>
    </w:pPr>
    <w:rPr>
      <w:rFonts w:ascii="仿宋_GB2312" w:eastAsia="仿宋_GB2312"/>
      <w:kern w:val="0"/>
      <w:sz w:val="24"/>
    </w:rPr>
  </w:style>
  <w:style w:type="paragraph" w:customStyle="1" w:styleId="40">
    <w:name w:val="4级标题"/>
    <w:basedOn w:val="af9"/>
    <w:link w:val="4Char1"/>
    <w:uiPriority w:val="99"/>
    <w:rsid w:val="005F0C67"/>
    <w:pPr>
      <w:keepLines/>
      <w:numPr>
        <w:ilvl w:val="3"/>
        <w:numId w:val="4"/>
      </w:numPr>
      <w:tabs>
        <w:tab w:val="left" w:pos="0"/>
      </w:tabs>
      <w:spacing w:line="360" w:lineRule="auto"/>
      <w:contextualSpacing/>
      <w:jc w:val="left"/>
      <w:outlineLvl w:val="3"/>
    </w:pPr>
    <w:rPr>
      <w:rFonts w:ascii="黑体" w:eastAsia="黑体" w:hAnsi="黑体"/>
      <w:kern w:val="0"/>
      <w:sz w:val="20"/>
      <w:lang w:eastAsia="en-US"/>
    </w:rPr>
  </w:style>
  <w:style w:type="paragraph" w:customStyle="1" w:styleId="110">
    <w:name w:val="列出段落11"/>
    <w:basedOn w:val="af9"/>
    <w:link w:val="Charfd"/>
    <w:uiPriority w:val="99"/>
    <w:rsid w:val="005F0C67"/>
    <w:pPr>
      <w:ind w:firstLineChars="200" w:firstLine="420"/>
    </w:pPr>
    <w:rPr>
      <w:rFonts w:ascii="Calibri" w:hAnsi="Calibri"/>
      <w:kern w:val="0"/>
      <w:sz w:val="20"/>
      <w:szCs w:val="20"/>
    </w:rPr>
  </w:style>
  <w:style w:type="paragraph" w:customStyle="1" w:styleId="30">
    <w:name w:val="3级标题"/>
    <w:basedOn w:val="af9"/>
    <w:link w:val="3Char3"/>
    <w:uiPriority w:val="99"/>
    <w:rsid w:val="005F0C67"/>
    <w:pPr>
      <w:keepLines/>
      <w:numPr>
        <w:ilvl w:val="2"/>
        <w:numId w:val="4"/>
      </w:numPr>
      <w:tabs>
        <w:tab w:val="left" w:pos="0"/>
      </w:tabs>
      <w:spacing w:before="120" w:after="120" w:line="360" w:lineRule="auto"/>
      <w:contextualSpacing/>
      <w:jc w:val="left"/>
      <w:outlineLvl w:val="2"/>
    </w:pPr>
    <w:rPr>
      <w:rFonts w:ascii="黑体" w:eastAsia="黑体" w:hAnsi="黑体"/>
      <w:kern w:val="0"/>
      <w:sz w:val="20"/>
      <w:szCs w:val="36"/>
      <w:lang w:eastAsia="en-US"/>
    </w:rPr>
  </w:style>
  <w:style w:type="paragraph" w:customStyle="1" w:styleId="affff8">
    <w:name w:val="正文缩进体"/>
    <w:basedOn w:val="af9"/>
    <w:link w:val="Charfe"/>
    <w:uiPriority w:val="99"/>
    <w:rsid w:val="005F0C67"/>
    <w:pPr>
      <w:tabs>
        <w:tab w:val="left" w:pos="840"/>
      </w:tabs>
      <w:adjustRightInd w:val="0"/>
      <w:ind w:rightChars="-51" w:right="-107" w:firstLineChars="200" w:firstLine="420"/>
      <w:jc w:val="left"/>
      <w:textAlignment w:val="baseline"/>
    </w:pPr>
    <w:rPr>
      <w:kern w:val="0"/>
      <w:sz w:val="20"/>
      <w:szCs w:val="21"/>
    </w:rPr>
  </w:style>
  <w:style w:type="paragraph" w:customStyle="1" w:styleId="38">
    <w:name w:val="标题3新"/>
    <w:basedOn w:val="affff2"/>
    <w:link w:val="3Char4"/>
    <w:uiPriority w:val="99"/>
    <w:rsid w:val="005F0C67"/>
    <w:pPr>
      <w:ind w:left="0" w:firstLine="284"/>
    </w:pPr>
    <w:rPr>
      <w:rFonts w:hAnsi="黑体"/>
      <w:sz w:val="20"/>
      <w:szCs w:val="20"/>
    </w:rPr>
  </w:style>
  <w:style w:type="paragraph" w:customStyle="1" w:styleId="affff9">
    <w:name w:val="重庆_正文样式"/>
    <w:basedOn w:val="af9"/>
    <w:link w:val="Charff"/>
    <w:uiPriority w:val="99"/>
    <w:rsid w:val="005F0C67"/>
    <w:pPr>
      <w:widowControl/>
      <w:tabs>
        <w:tab w:val="left" w:pos="840"/>
      </w:tabs>
      <w:autoSpaceDE w:val="0"/>
      <w:autoSpaceDN w:val="0"/>
      <w:adjustRightInd w:val="0"/>
      <w:spacing w:line="360" w:lineRule="auto"/>
      <w:ind w:firstLineChars="192" w:firstLine="538"/>
      <w:jc w:val="left"/>
    </w:pPr>
    <w:rPr>
      <w:kern w:val="0"/>
      <w:sz w:val="28"/>
      <w:szCs w:val="28"/>
    </w:rPr>
  </w:style>
  <w:style w:type="paragraph" w:customStyle="1" w:styleId="affffa">
    <w:name w:val="附录公式"/>
    <w:basedOn w:val="affff1"/>
    <w:next w:val="affff1"/>
    <w:link w:val="Charff0"/>
    <w:uiPriority w:val="99"/>
    <w:rsid w:val="005F0C67"/>
    <w:rPr>
      <w:sz w:val="20"/>
    </w:rPr>
  </w:style>
  <w:style w:type="paragraph" w:customStyle="1" w:styleId="affffb">
    <w:name w:val="自创英文"/>
    <w:basedOn w:val="52"/>
    <w:link w:val="Charff1"/>
    <w:uiPriority w:val="99"/>
    <w:rsid w:val="005F0C67"/>
    <w:rPr>
      <w:rFonts w:ascii="Times New Roman" w:hAnsi="Times New Roman"/>
    </w:rPr>
  </w:style>
  <w:style w:type="paragraph" w:customStyle="1" w:styleId="52">
    <w:name w:val="自创5级"/>
    <w:basedOn w:val="4"/>
    <w:link w:val="5Char0"/>
    <w:uiPriority w:val="99"/>
    <w:rsid w:val="005F0C67"/>
    <w:pPr>
      <w:tabs>
        <w:tab w:val="clear" w:pos="0"/>
      </w:tabs>
      <w:ind w:left="0" w:firstLineChars="200" w:firstLine="480"/>
    </w:pPr>
  </w:style>
  <w:style w:type="paragraph" w:customStyle="1" w:styleId="affffc">
    <w:name w:val="标准正文"/>
    <w:basedOn w:val="af9"/>
    <w:link w:val="CharChar"/>
    <w:uiPriority w:val="99"/>
    <w:rsid w:val="005F0C67"/>
    <w:pPr>
      <w:spacing w:before="156" w:after="156" w:line="360" w:lineRule="auto"/>
      <w:ind w:firstLineChars="200" w:firstLine="480"/>
    </w:pPr>
    <w:rPr>
      <w:kern w:val="0"/>
      <w:sz w:val="24"/>
      <w:szCs w:val="20"/>
    </w:rPr>
  </w:style>
  <w:style w:type="paragraph" w:customStyle="1" w:styleId="affffd">
    <w:name w:val="自创正文"/>
    <w:basedOn w:val="af9"/>
    <w:link w:val="Charff2"/>
    <w:uiPriority w:val="99"/>
    <w:rsid w:val="005F0C67"/>
    <w:pPr>
      <w:spacing w:line="360" w:lineRule="auto"/>
      <w:ind w:firstLineChars="200" w:firstLine="480"/>
    </w:pPr>
    <w:rPr>
      <w:rFonts w:ascii="宋体" w:hAnsi="宋体"/>
      <w:kern w:val="0"/>
      <w:sz w:val="24"/>
    </w:rPr>
  </w:style>
  <w:style w:type="paragraph" w:customStyle="1" w:styleId="affffe">
    <w:name w:val="*正文"/>
    <w:basedOn w:val="af9"/>
    <w:link w:val="Charff3"/>
    <w:uiPriority w:val="99"/>
    <w:rsid w:val="005F0C67"/>
    <w:pPr>
      <w:spacing w:line="300" w:lineRule="auto"/>
      <w:ind w:firstLineChars="200" w:firstLine="420"/>
    </w:pPr>
    <w:rPr>
      <w:rFonts w:ascii="宋体" w:hAnsi="宋体"/>
      <w:kern w:val="0"/>
      <w:sz w:val="20"/>
      <w:szCs w:val="21"/>
    </w:rPr>
  </w:style>
  <w:style w:type="paragraph" w:customStyle="1" w:styleId="500">
    <w:name w:val="样式 标题 5 + 左  0 字符"/>
    <w:basedOn w:val="5"/>
    <w:uiPriority w:val="99"/>
    <w:rsid w:val="005F0C67"/>
    <w:pPr>
      <w:ind w:rightChars="100" w:right="210"/>
    </w:pPr>
    <w:rPr>
      <w:rFonts w:ascii="黑体" w:eastAsia="黑体" w:hAnsi="宋体" w:cs="宋体"/>
      <w:bCs/>
      <w:sz w:val="24"/>
      <w:szCs w:val="20"/>
    </w:rPr>
  </w:style>
  <w:style w:type="paragraph" w:customStyle="1" w:styleId="afffff">
    <w:name w:val="图编号"/>
    <w:basedOn w:val="af9"/>
    <w:uiPriority w:val="99"/>
    <w:rsid w:val="005F0C67"/>
    <w:pPr>
      <w:keepLines/>
      <w:widowControl/>
      <w:tabs>
        <w:tab w:val="left" w:pos="851"/>
      </w:tabs>
      <w:adjustRightInd w:val="0"/>
      <w:snapToGrid w:val="0"/>
      <w:spacing w:beforeLines="50" w:afterLines="50"/>
      <w:jc w:val="center"/>
      <w:textAlignment w:val="baseline"/>
    </w:pPr>
    <w:rPr>
      <w:rFonts w:ascii="宋体" w:hAnsi="宋体"/>
      <w:bCs/>
      <w:kern w:val="0"/>
      <w:szCs w:val="21"/>
    </w:rPr>
  </w:style>
  <w:style w:type="paragraph" w:customStyle="1" w:styleId="msonormalcxspmiddle">
    <w:name w:val="msonormalcxspmiddle"/>
    <w:basedOn w:val="af9"/>
    <w:uiPriority w:val="99"/>
    <w:rsid w:val="005F0C67"/>
    <w:pPr>
      <w:widowControl/>
      <w:spacing w:before="100" w:beforeAutospacing="1" w:after="100" w:afterAutospacing="1"/>
      <w:jc w:val="left"/>
    </w:pPr>
    <w:rPr>
      <w:rFonts w:ascii="宋体" w:hAnsi="宋体" w:cs="宋体"/>
      <w:kern w:val="0"/>
      <w:sz w:val="24"/>
    </w:rPr>
  </w:style>
  <w:style w:type="paragraph" w:customStyle="1" w:styleId="0505">
    <w:name w:val="样式 章标题 + 段前: 0.5 行 段后: 0.5 行"/>
    <w:basedOn w:val="a4"/>
    <w:uiPriority w:val="99"/>
    <w:rsid w:val="005F0C67"/>
    <w:pPr>
      <w:numPr>
        <w:ilvl w:val="1"/>
        <w:numId w:val="5"/>
      </w:numPr>
      <w:tabs>
        <w:tab w:val="left" w:pos="786"/>
        <w:tab w:val="left" w:pos="840"/>
        <w:tab w:val="left" w:pos="1200"/>
      </w:tabs>
      <w:spacing w:beforeLines="50" w:afterLines="50"/>
    </w:pPr>
    <w:rPr>
      <w:rFonts w:cs="宋体"/>
    </w:rPr>
  </w:style>
  <w:style w:type="paragraph" w:customStyle="1" w:styleId="a4">
    <w:name w:val="章标题"/>
    <w:next w:val="affff1"/>
    <w:uiPriority w:val="99"/>
    <w:rsid w:val="005F0C67"/>
    <w:pPr>
      <w:numPr>
        <w:ilvl w:val="2"/>
        <w:numId w:val="2"/>
      </w:numPr>
      <w:spacing w:beforeLines="100" w:afterLines="100"/>
      <w:ind w:left="0"/>
      <w:jc w:val="both"/>
      <w:outlineLvl w:val="1"/>
    </w:pPr>
    <w:rPr>
      <w:rFonts w:ascii="黑体" w:eastAsia="黑体"/>
      <w:sz w:val="21"/>
    </w:rPr>
  </w:style>
  <w:style w:type="paragraph" w:customStyle="1" w:styleId="afffff0">
    <w:name w:val="图的脚注"/>
    <w:next w:val="affff1"/>
    <w:uiPriority w:val="99"/>
    <w:rsid w:val="005F0C67"/>
    <w:pPr>
      <w:widowControl w:val="0"/>
      <w:ind w:leftChars="200" w:left="840" w:hangingChars="200" w:hanging="420"/>
      <w:jc w:val="both"/>
    </w:pPr>
    <w:rPr>
      <w:rFonts w:ascii="宋体"/>
      <w:sz w:val="18"/>
    </w:rPr>
  </w:style>
  <w:style w:type="paragraph" w:customStyle="1" w:styleId="a0">
    <w:name w:val="一级无"/>
    <w:basedOn w:val="a3"/>
    <w:uiPriority w:val="99"/>
    <w:rsid w:val="005F0C67"/>
    <w:pPr>
      <w:numPr>
        <w:ilvl w:val="0"/>
        <w:numId w:val="6"/>
      </w:numPr>
      <w:tabs>
        <w:tab w:val="left" w:pos="57"/>
        <w:tab w:val="left" w:pos="1259"/>
      </w:tabs>
      <w:spacing w:beforeLines="0" w:afterLines="0"/>
      <w:ind w:left="363" w:hanging="363"/>
    </w:pPr>
    <w:rPr>
      <w:rFonts w:ascii="宋体" w:eastAsia="宋体"/>
    </w:rPr>
  </w:style>
  <w:style w:type="paragraph" w:customStyle="1" w:styleId="2a">
    <w:name w:val="封面标准英文名称2"/>
    <w:basedOn w:val="afffff1"/>
    <w:uiPriority w:val="99"/>
    <w:rsid w:val="005F0C67"/>
  </w:style>
  <w:style w:type="paragraph" w:customStyle="1" w:styleId="afffff1">
    <w:name w:val="封面标准英文名称"/>
    <w:basedOn w:val="afffff2"/>
    <w:uiPriority w:val="99"/>
    <w:rsid w:val="005F0C67"/>
    <w:pPr>
      <w:spacing w:before="370" w:line="400" w:lineRule="exact"/>
    </w:pPr>
    <w:rPr>
      <w:rFonts w:ascii="Times New Roman"/>
      <w:sz w:val="28"/>
      <w:szCs w:val="28"/>
    </w:rPr>
  </w:style>
  <w:style w:type="paragraph" w:customStyle="1" w:styleId="afffff2">
    <w:name w:val="封面标准名称"/>
    <w:uiPriority w:val="99"/>
    <w:rsid w:val="005F0C67"/>
    <w:pPr>
      <w:widowControl w:val="0"/>
      <w:spacing w:line="680" w:lineRule="exact"/>
      <w:jc w:val="center"/>
      <w:textAlignment w:val="center"/>
    </w:pPr>
    <w:rPr>
      <w:rFonts w:ascii="黑体" w:eastAsia="黑体"/>
      <w:sz w:val="52"/>
    </w:rPr>
  </w:style>
  <w:style w:type="paragraph" w:customStyle="1" w:styleId="afffff3">
    <w:name w:val="表格内文"/>
    <w:basedOn w:val="af9"/>
    <w:uiPriority w:val="99"/>
    <w:rsid w:val="005F0C67"/>
    <w:pPr>
      <w:spacing w:line="400" w:lineRule="exact"/>
    </w:pPr>
    <w:rPr>
      <w:rFonts w:ascii="Arial" w:hAnsi="Arial" w:cs="宋体"/>
      <w:szCs w:val="20"/>
    </w:rPr>
  </w:style>
  <w:style w:type="paragraph" w:customStyle="1" w:styleId="afffff4">
    <w:name w:val="附录一级无"/>
    <w:basedOn w:val="afffff5"/>
    <w:uiPriority w:val="99"/>
    <w:rsid w:val="005F0C67"/>
    <w:pPr>
      <w:spacing w:beforeLines="0" w:afterLines="0"/>
    </w:pPr>
    <w:rPr>
      <w:rFonts w:ascii="宋体" w:eastAsia="宋体"/>
      <w:szCs w:val="21"/>
    </w:rPr>
  </w:style>
  <w:style w:type="paragraph" w:customStyle="1" w:styleId="afffff5">
    <w:name w:val="附录一级条标题"/>
    <w:basedOn w:val="af4"/>
    <w:next w:val="affff1"/>
    <w:uiPriority w:val="99"/>
    <w:rsid w:val="005F0C67"/>
    <w:pPr>
      <w:numPr>
        <w:numId w:val="0"/>
      </w:numPr>
      <w:tabs>
        <w:tab w:val="left" w:pos="360"/>
      </w:tabs>
      <w:autoSpaceDN w:val="0"/>
      <w:spacing w:beforeLines="50" w:afterLines="50"/>
      <w:outlineLvl w:val="2"/>
    </w:pPr>
  </w:style>
  <w:style w:type="paragraph" w:customStyle="1" w:styleId="af4">
    <w:name w:val="附录章标题"/>
    <w:next w:val="affff1"/>
    <w:uiPriority w:val="99"/>
    <w:rsid w:val="005F0C67"/>
    <w:pPr>
      <w:numPr>
        <w:ilvl w:val="1"/>
        <w:numId w:val="7"/>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msonormalcxsplast">
    <w:name w:val="msonormalcxsplast"/>
    <w:basedOn w:val="af9"/>
    <w:uiPriority w:val="99"/>
    <w:rsid w:val="005F0C67"/>
    <w:pPr>
      <w:widowControl/>
      <w:spacing w:before="100" w:beforeAutospacing="1" w:after="100" w:afterAutospacing="1"/>
      <w:jc w:val="left"/>
    </w:pPr>
    <w:rPr>
      <w:rFonts w:ascii="宋体" w:hAnsi="宋体" w:cs="宋体"/>
      <w:kern w:val="0"/>
      <w:sz w:val="24"/>
    </w:rPr>
  </w:style>
  <w:style w:type="paragraph" w:customStyle="1" w:styleId="CharChar1CharCharCharCharCharCharCharCharCharCharCharCharCharCharCharCharChar1Char">
    <w:name w:val="Char Char1 Char Char Char Char Char Char Char Char Char Char Char Char Char Char Char Char Char1 Char"/>
    <w:basedOn w:val="af9"/>
    <w:uiPriority w:val="99"/>
    <w:rsid w:val="005F0C67"/>
    <w:pPr>
      <w:widowControl/>
      <w:spacing w:after="160" w:line="240" w:lineRule="exact"/>
      <w:jc w:val="left"/>
    </w:pPr>
    <w:rPr>
      <w:rFonts w:ascii="Verdana" w:hAnsi="Verdana"/>
      <w:kern w:val="0"/>
      <w:sz w:val="20"/>
      <w:szCs w:val="20"/>
      <w:lang w:eastAsia="en-US"/>
    </w:rPr>
  </w:style>
  <w:style w:type="paragraph" w:customStyle="1" w:styleId="afffff6">
    <w:name w:val="附录二级条标题"/>
    <w:basedOn w:val="af9"/>
    <w:next w:val="affff1"/>
    <w:uiPriority w:val="99"/>
    <w:rsid w:val="005F0C67"/>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7">
    <w:name w:val="附录公式编号制表符"/>
    <w:basedOn w:val="af9"/>
    <w:next w:val="affff1"/>
    <w:uiPriority w:val="99"/>
    <w:rsid w:val="005F0C67"/>
    <w:pPr>
      <w:widowControl/>
      <w:tabs>
        <w:tab w:val="center" w:pos="4201"/>
        <w:tab w:val="right" w:leader="dot" w:pos="9298"/>
      </w:tabs>
      <w:autoSpaceDE w:val="0"/>
      <w:autoSpaceDN w:val="0"/>
    </w:pPr>
    <w:rPr>
      <w:rFonts w:ascii="宋体"/>
      <w:kern w:val="0"/>
      <w:szCs w:val="20"/>
    </w:rPr>
  </w:style>
  <w:style w:type="paragraph" w:customStyle="1" w:styleId="afffff8">
    <w:name w:val="附录五级无"/>
    <w:basedOn w:val="afffff9"/>
    <w:uiPriority w:val="99"/>
    <w:rsid w:val="005F0C67"/>
    <w:pPr>
      <w:spacing w:beforeLines="0" w:afterLines="0"/>
    </w:pPr>
    <w:rPr>
      <w:rFonts w:ascii="宋体" w:eastAsia="宋体"/>
      <w:szCs w:val="21"/>
    </w:rPr>
  </w:style>
  <w:style w:type="paragraph" w:customStyle="1" w:styleId="afffff9">
    <w:name w:val="附录五级条标题"/>
    <w:basedOn w:val="afffffa"/>
    <w:next w:val="affff1"/>
    <w:uiPriority w:val="99"/>
    <w:rsid w:val="005F0C67"/>
    <w:pPr>
      <w:ind w:left="2940" w:hanging="420"/>
      <w:outlineLvl w:val="6"/>
    </w:pPr>
  </w:style>
  <w:style w:type="paragraph" w:customStyle="1" w:styleId="afffffa">
    <w:name w:val="附录四级条标题"/>
    <w:basedOn w:val="afffffb"/>
    <w:next w:val="affff1"/>
    <w:uiPriority w:val="99"/>
    <w:rsid w:val="005F0C67"/>
    <w:pPr>
      <w:outlineLvl w:val="5"/>
    </w:pPr>
  </w:style>
  <w:style w:type="paragraph" w:customStyle="1" w:styleId="afffffb">
    <w:name w:val="附录三级条标题"/>
    <w:basedOn w:val="afffff6"/>
    <w:next w:val="affff1"/>
    <w:uiPriority w:val="99"/>
    <w:rsid w:val="005F0C67"/>
    <w:pPr>
      <w:outlineLvl w:val="4"/>
    </w:pPr>
  </w:style>
  <w:style w:type="paragraph" w:customStyle="1" w:styleId="TOC1">
    <w:name w:val="TOC 标题1"/>
    <w:basedOn w:val="1"/>
    <w:next w:val="af9"/>
    <w:uiPriority w:val="99"/>
    <w:rsid w:val="005F0C67"/>
    <w:pPr>
      <w:widowControl/>
      <w:numPr>
        <w:numId w:val="3"/>
      </w:numPr>
      <w:spacing w:before="480" w:after="0" w:line="276" w:lineRule="auto"/>
      <w:ind w:left="0" w:firstLine="0"/>
      <w:jc w:val="left"/>
      <w:outlineLvl w:val="9"/>
    </w:pPr>
    <w:rPr>
      <w:rFonts w:ascii="Cambria" w:hAnsi="Cambria"/>
      <w:bCs w:val="0"/>
      <w:color w:val="365F91"/>
      <w:kern w:val="0"/>
      <w:sz w:val="28"/>
      <w:szCs w:val="28"/>
    </w:rPr>
  </w:style>
  <w:style w:type="paragraph" w:customStyle="1" w:styleId="xl83">
    <w:name w:val="xl83"/>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afffffc">
    <w:name w:val="四级无标题条"/>
    <w:basedOn w:val="af9"/>
    <w:uiPriority w:val="99"/>
    <w:rsid w:val="005F0C67"/>
    <w:rPr>
      <w:sz w:val="24"/>
      <w:szCs w:val="20"/>
    </w:rPr>
  </w:style>
  <w:style w:type="paragraph" w:customStyle="1" w:styleId="af0">
    <w:name w:val="附录图标题"/>
    <w:basedOn w:val="af9"/>
    <w:next w:val="affff1"/>
    <w:uiPriority w:val="99"/>
    <w:rsid w:val="005F0C67"/>
    <w:pPr>
      <w:numPr>
        <w:ilvl w:val="1"/>
        <w:numId w:val="8"/>
      </w:numPr>
      <w:tabs>
        <w:tab w:val="left" w:pos="363"/>
      </w:tabs>
      <w:spacing w:beforeLines="50" w:afterLines="50"/>
      <w:ind w:left="0" w:firstLine="0"/>
      <w:jc w:val="center"/>
    </w:pPr>
    <w:rPr>
      <w:rFonts w:ascii="黑体" w:eastAsia="黑体"/>
      <w:szCs w:val="21"/>
    </w:rPr>
  </w:style>
  <w:style w:type="paragraph" w:customStyle="1" w:styleId="z-2">
    <w:name w:val="z-窗体顶端2"/>
    <w:basedOn w:val="af9"/>
    <w:next w:val="af9"/>
    <w:uiPriority w:val="99"/>
    <w:rsid w:val="005F0C67"/>
    <w:pPr>
      <w:widowControl/>
      <w:pBdr>
        <w:bottom w:val="single" w:sz="6" w:space="1" w:color="auto"/>
      </w:pBdr>
      <w:jc w:val="center"/>
    </w:pPr>
    <w:rPr>
      <w:rFonts w:ascii="Arial" w:hAnsi="Arial"/>
      <w:vanish/>
      <w:kern w:val="0"/>
      <w:sz w:val="16"/>
      <w:szCs w:val="16"/>
    </w:rPr>
  </w:style>
  <w:style w:type="paragraph" w:customStyle="1" w:styleId="Char11">
    <w:name w:val="Char11"/>
    <w:basedOn w:val="af9"/>
    <w:uiPriority w:val="99"/>
    <w:rsid w:val="005F0C67"/>
    <w:rPr>
      <w:rFonts w:ascii="Tahoma" w:hAnsi="Tahoma"/>
      <w:sz w:val="24"/>
      <w:szCs w:val="20"/>
    </w:rPr>
  </w:style>
  <w:style w:type="paragraph" w:customStyle="1" w:styleId="2b">
    <w:name w:val="表格标题2"/>
    <w:basedOn w:val="afffff3"/>
    <w:uiPriority w:val="99"/>
    <w:rsid w:val="005F0C67"/>
    <w:rPr>
      <w:b/>
    </w:rPr>
  </w:style>
  <w:style w:type="paragraph" w:customStyle="1" w:styleId="af5">
    <w:name w:val="附录字母编号列项（一级）"/>
    <w:uiPriority w:val="99"/>
    <w:rsid w:val="005F0C67"/>
    <w:pPr>
      <w:numPr>
        <w:numId w:val="9"/>
      </w:numPr>
      <w:tabs>
        <w:tab w:val="left" w:pos="839"/>
      </w:tabs>
    </w:pPr>
    <w:rPr>
      <w:rFonts w:ascii="宋体"/>
      <w:sz w:val="21"/>
    </w:rPr>
  </w:style>
  <w:style w:type="paragraph" w:customStyle="1" w:styleId="afffffd">
    <w:name w:val="封面一致性程度标识"/>
    <w:basedOn w:val="afffff1"/>
    <w:uiPriority w:val="99"/>
    <w:rsid w:val="005F0C67"/>
    <w:pPr>
      <w:spacing w:before="440"/>
    </w:pPr>
    <w:rPr>
      <w:rFonts w:ascii="宋体" w:eastAsia="宋体"/>
    </w:rPr>
  </w:style>
  <w:style w:type="paragraph" w:customStyle="1" w:styleId="xl75">
    <w:name w:val="xl75"/>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afffffe">
    <w:name w:val="条文脚注"/>
    <w:basedOn w:val="afff"/>
    <w:uiPriority w:val="99"/>
    <w:rsid w:val="005F0C67"/>
    <w:pPr>
      <w:tabs>
        <w:tab w:val="clear" w:pos="839"/>
      </w:tabs>
      <w:ind w:left="0" w:firstLine="0"/>
      <w:jc w:val="both"/>
    </w:pPr>
  </w:style>
  <w:style w:type="paragraph" w:customStyle="1" w:styleId="111">
    <w:name w:val="列出段落111"/>
    <w:basedOn w:val="af9"/>
    <w:uiPriority w:val="99"/>
    <w:rsid w:val="005F0C67"/>
    <w:pPr>
      <w:spacing w:before="100" w:beforeAutospacing="1" w:after="100" w:afterAutospacing="1" w:line="400" w:lineRule="exact"/>
      <w:ind w:firstLineChars="200" w:firstLine="420"/>
    </w:pPr>
    <w:rPr>
      <w:rFonts w:ascii="Arial" w:hAnsi="Arial"/>
    </w:rPr>
  </w:style>
  <w:style w:type="paragraph" w:customStyle="1" w:styleId="font11">
    <w:name w:val="font11"/>
    <w:basedOn w:val="af9"/>
    <w:uiPriority w:val="99"/>
    <w:rsid w:val="005F0C67"/>
    <w:pPr>
      <w:widowControl/>
      <w:spacing w:before="100" w:beforeAutospacing="1" w:after="100" w:afterAutospacing="1"/>
      <w:jc w:val="left"/>
    </w:pPr>
    <w:rPr>
      <w:rFonts w:ascii="宋体" w:hAnsi="宋体" w:cs="宋体"/>
      <w:color w:val="000000"/>
      <w:kern w:val="0"/>
      <w:sz w:val="20"/>
      <w:szCs w:val="20"/>
    </w:rPr>
  </w:style>
  <w:style w:type="paragraph" w:customStyle="1" w:styleId="Style2">
    <w:name w:val="_Style 2"/>
    <w:basedOn w:val="af9"/>
    <w:uiPriority w:val="99"/>
    <w:rsid w:val="005F0C67"/>
    <w:pPr>
      <w:ind w:firstLineChars="200" w:firstLine="420"/>
    </w:pPr>
    <w:rPr>
      <w:rFonts w:ascii="Calibri" w:hAnsi="Calibri"/>
      <w:szCs w:val="22"/>
    </w:rPr>
  </w:style>
  <w:style w:type="paragraph" w:customStyle="1" w:styleId="Char2CharCharCharCharCharChar">
    <w:name w:val="Char2 Char Char Char Char Char Char"/>
    <w:basedOn w:val="af9"/>
    <w:uiPriority w:val="99"/>
    <w:rsid w:val="005F0C67"/>
    <w:pPr>
      <w:widowControl/>
      <w:spacing w:after="160" w:line="240" w:lineRule="exact"/>
      <w:jc w:val="left"/>
    </w:pPr>
    <w:rPr>
      <w:rFonts w:ascii="Verdana" w:hAnsi="Verdana"/>
      <w:kern w:val="0"/>
      <w:sz w:val="20"/>
      <w:lang w:eastAsia="en-US"/>
    </w:rPr>
  </w:style>
  <w:style w:type="paragraph" w:customStyle="1" w:styleId="Char1CharChar1">
    <w:name w:val="Char1 Char Char1"/>
    <w:basedOn w:val="af9"/>
    <w:uiPriority w:val="99"/>
    <w:rsid w:val="005F0C67"/>
    <w:pPr>
      <w:widowControl/>
      <w:spacing w:after="160" w:line="240" w:lineRule="exact"/>
      <w:jc w:val="left"/>
    </w:pPr>
    <w:rPr>
      <w:rFonts w:ascii="Verdana" w:hAnsi="Verdana"/>
      <w:kern w:val="0"/>
      <w:sz w:val="20"/>
      <w:szCs w:val="20"/>
      <w:lang w:eastAsia="en-US"/>
    </w:rPr>
  </w:style>
  <w:style w:type="paragraph" w:customStyle="1" w:styleId="ad">
    <w:name w:val="文档标题"/>
    <w:basedOn w:val="af9"/>
    <w:uiPriority w:val="99"/>
    <w:rsid w:val="005F0C67"/>
    <w:pPr>
      <w:numPr>
        <w:ilvl w:val="8"/>
        <w:numId w:val="10"/>
      </w:numPr>
      <w:tabs>
        <w:tab w:val="left" w:pos="0"/>
        <w:tab w:val="left" w:pos="4200"/>
      </w:tabs>
      <w:autoSpaceDE w:val="0"/>
      <w:autoSpaceDN w:val="0"/>
      <w:adjustRightInd w:val="0"/>
      <w:spacing w:before="300" w:after="300"/>
      <w:jc w:val="center"/>
    </w:pPr>
    <w:rPr>
      <w:rFonts w:ascii="Arial" w:eastAsia="黑体" w:hAnsi="Arial"/>
      <w:kern w:val="0"/>
      <w:sz w:val="32"/>
      <w:szCs w:val="32"/>
    </w:rPr>
  </w:style>
  <w:style w:type="paragraph" w:customStyle="1" w:styleId="affffff">
    <w:name w:val="实施日期"/>
    <w:basedOn w:val="affffff0"/>
    <w:uiPriority w:val="99"/>
    <w:rsid w:val="005F0C67"/>
    <w:pPr>
      <w:jc w:val="right"/>
    </w:pPr>
  </w:style>
  <w:style w:type="paragraph" w:customStyle="1" w:styleId="affffff0">
    <w:name w:val="发布日期"/>
    <w:uiPriority w:val="99"/>
    <w:rsid w:val="005F0C67"/>
    <w:rPr>
      <w:rFonts w:eastAsia="黑体"/>
      <w:sz w:val="28"/>
    </w:rPr>
  </w:style>
  <w:style w:type="paragraph" w:customStyle="1" w:styleId="CharCharCharCharCharCharCharCharCharChar">
    <w:name w:val="Char Char Char Char Char Char Char Char Char Char"/>
    <w:basedOn w:val="af9"/>
    <w:uiPriority w:val="99"/>
    <w:rsid w:val="005F0C67"/>
    <w:pPr>
      <w:widowControl/>
      <w:spacing w:line="400" w:lineRule="exact"/>
      <w:jc w:val="center"/>
    </w:pPr>
    <w:rPr>
      <w:rFonts w:ascii="Verdana" w:hAnsi="Verdana"/>
      <w:kern w:val="0"/>
      <w:szCs w:val="20"/>
      <w:lang w:eastAsia="en-US"/>
    </w:rPr>
  </w:style>
  <w:style w:type="paragraph" w:customStyle="1" w:styleId="2c">
    <w:name w:val="封面一致性程度标识2"/>
    <w:basedOn w:val="afffffd"/>
    <w:uiPriority w:val="99"/>
    <w:rsid w:val="005F0C67"/>
  </w:style>
  <w:style w:type="paragraph" w:customStyle="1" w:styleId="2d">
    <w:name w:val="封面标准号2"/>
    <w:uiPriority w:val="99"/>
    <w:rsid w:val="005F0C67"/>
    <w:pPr>
      <w:spacing w:before="357" w:line="280" w:lineRule="exact"/>
      <w:jc w:val="right"/>
    </w:pPr>
    <w:rPr>
      <w:rFonts w:ascii="黑体" w:eastAsia="黑体"/>
      <w:sz w:val="28"/>
      <w:szCs w:val="28"/>
    </w:rPr>
  </w:style>
  <w:style w:type="paragraph" w:customStyle="1" w:styleId="NoSpacing1">
    <w:name w:val="No Spacing1"/>
    <w:uiPriority w:val="99"/>
    <w:rsid w:val="005F0C67"/>
    <w:pPr>
      <w:widowControl w:val="0"/>
      <w:jc w:val="both"/>
    </w:pPr>
    <w:rPr>
      <w:rFonts w:ascii="Calibri" w:hAnsi="Calibri"/>
      <w:kern w:val="2"/>
      <w:sz w:val="21"/>
      <w:szCs w:val="22"/>
    </w:rPr>
  </w:style>
  <w:style w:type="paragraph" w:customStyle="1" w:styleId="affffff1">
    <w:name w:val="封面标准文稿编辑信息"/>
    <w:basedOn w:val="affffff2"/>
    <w:uiPriority w:val="99"/>
    <w:rsid w:val="005F0C67"/>
    <w:pPr>
      <w:spacing w:before="180" w:line="180" w:lineRule="exact"/>
    </w:pPr>
    <w:rPr>
      <w:sz w:val="21"/>
    </w:rPr>
  </w:style>
  <w:style w:type="paragraph" w:customStyle="1" w:styleId="affffff2">
    <w:name w:val="封面标准文稿类别"/>
    <w:basedOn w:val="afffffd"/>
    <w:uiPriority w:val="99"/>
    <w:rsid w:val="005F0C67"/>
    <w:pPr>
      <w:spacing w:after="160" w:line="240" w:lineRule="auto"/>
    </w:pPr>
    <w:rPr>
      <w:sz w:val="24"/>
    </w:rPr>
  </w:style>
  <w:style w:type="paragraph" w:customStyle="1" w:styleId="affffff3">
    <w:name w:val="三级无标题条"/>
    <w:basedOn w:val="af9"/>
    <w:uiPriority w:val="99"/>
    <w:rsid w:val="005F0C67"/>
    <w:rPr>
      <w:sz w:val="24"/>
      <w:szCs w:val="20"/>
    </w:rPr>
  </w:style>
  <w:style w:type="paragraph" w:customStyle="1" w:styleId="affffff4">
    <w:name w:val="标准标志"/>
    <w:next w:val="af9"/>
    <w:uiPriority w:val="99"/>
    <w:rsid w:val="005F0C67"/>
    <w:pPr>
      <w:shd w:val="solid" w:color="FFFFFF" w:fill="FFFFFF"/>
      <w:spacing w:line="240" w:lineRule="atLeast"/>
      <w:jc w:val="right"/>
    </w:pPr>
    <w:rPr>
      <w:b/>
      <w:w w:val="170"/>
      <w:sz w:val="96"/>
      <w:szCs w:val="96"/>
    </w:rPr>
  </w:style>
  <w:style w:type="paragraph" w:customStyle="1" w:styleId="affffff5">
    <w:name w:val="其他发布日期"/>
    <w:basedOn w:val="affffff0"/>
    <w:uiPriority w:val="99"/>
    <w:rsid w:val="005F0C67"/>
  </w:style>
  <w:style w:type="paragraph" w:customStyle="1" w:styleId="affffff6">
    <w:name w:val="标准书脚_偶数页"/>
    <w:uiPriority w:val="99"/>
    <w:rsid w:val="005F0C67"/>
    <w:pPr>
      <w:spacing w:before="120"/>
      <w:ind w:left="221"/>
    </w:pPr>
    <w:rPr>
      <w:rFonts w:ascii="宋体"/>
      <w:sz w:val="18"/>
      <w:szCs w:val="18"/>
    </w:rPr>
  </w:style>
  <w:style w:type="paragraph" w:customStyle="1" w:styleId="xl74">
    <w:name w:val="xl74"/>
    <w:basedOn w:val="af9"/>
    <w:uiPriority w:val="99"/>
    <w:rsid w:val="005F0C67"/>
    <w:pPr>
      <w:widowControl/>
      <w:spacing w:before="100" w:beforeAutospacing="1" w:after="100" w:afterAutospacing="1"/>
      <w:jc w:val="left"/>
    </w:pPr>
    <w:rPr>
      <w:rFonts w:ascii="宋体" w:hAnsi="宋体" w:cs="宋体"/>
      <w:color w:val="000000"/>
      <w:kern w:val="0"/>
      <w:sz w:val="20"/>
      <w:szCs w:val="20"/>
    </w:rPr>
  </w:style>
  <w:style w:type="paragraph" w:customStyle="1" w:styleId="affffff7">
    <w:name w:val="目次、标准名称标题"/>
    <w:basedOn w:val="af9"/>
    <w:next w:val="affff1"/>
    <w:uiPriority w:val="99"/>
    <w:rsid w:val="005F0C67"/>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f8">
    <w:name w:val="其他标准称谓"/>
    <w:next w:val="af9"/>
    <w:uiPriority w:val="99"/>
    <w:rsid w:val="005F0C67"/>
    <w:pPr>
      <w:spacing w:line="240" w:lineRule="atLeast"/>
      <w:jc w:val="distribute"/>
    </w:pPr>
    <w:rPr>
      <w:rFonts w:ascii="黑体" w:eastAsia="黑体" w:hAnsi="宋体"/>
      <w:spacing w:val="-40"/>
      <w:sz w:val="48"/>
      <w:szCs w:val="52"/>
    </w:rPr>
  </w:style>
  <w:style w:type="paragraph" w:customStyle="1" w:styleId="2e">
    <w:name w:val="封面标准文稿类别2"/>
    <w:basedOn w:val="affffff2"/>
    <w:uiPriority w:val="99"/>
    <w:rsid w:val="005F0C67"/>
  </w:style>
  <w:style w:type="paragraph" w:customStyle="1" w:styleId="af8">
    <w:name w:val="正文表标题"/>
    <w:next w:val="affff1"/>
    <w:uiPriority w:val="99"/>
    <w:rsid w:val="005F0C67"/>
    <w:pPr>
      <w:numPr>
        <w:numId w:val="11"/>
      </w:numPr>
      <w:spacing w:beforeLines="50" w:afterLines="50"/>
      <w:jc w:val="center"/>
    </w:pPr>
    <w:rPr>
      <w:rFonts w:ascii="黑体" w:eastAsia="黑体"/>
      <w:sz w:val="21"/>
    </w:rPr>
  </w:style>
  <w:style w:type="paragraph" w:customStyle="1" w:styleId="Body">
    <w:name w:val="Body"/>
    <w:basedOn w:val="af9"/>
    <w:uiPriority w:val="99"/>
    <w:rsid w:val="005F0C67"/>
    <w:pPr>
      <w:widowControl/>
      <w:tabs>
        <w:tab w:val="left" w:pos="1980"/>
      </w:tabs>
      <w:spacing w:before="80" w:after="80" w:line="288" w:lineRule="auto"/>
      <w:ind w:left="1259" w:firstLine="225"/>
      <w:jc w:val="left"/>
    </w:pPr>
    <w:rPr>
      <w:color w:val="000000"/>
      <w:kern w:val="0"/>
      <w:szCs w:val="21"/>
    </w:rPr>
  </w:style>
  <w:style w:type="paragraph" w:customStyle="1" w:styleId="af1">
    <w:name w:val="注："/>
    <w:next w:val="affff1"/>
    <w:uiPriority w:val="99"/>
    <w:rsid w:val="005F0C67"/>
    <w:pPr>
      <w:widowControl w:val="0"/>
      <w:numPr>
        <w:numId w:val="1"/>
      </w:numPr>
      <w:autoSpaceDE w:val="0"/>
      <w:autoSpaceDN w:val="0"/>
      <w:jc w:val="both"/>
    </w:pPr>
    <w:rPr>
      <w:rFonts w:ascii="宋体"/>
      <w:sz w:val="18"/>
      <w:szCs w:val="18"/>
    </w:rPr>
  </w:style>
  <w:style w:type="paragraph" w:customStyle="1" w:styleId="affffff9">
    <w:name w:val="附录标题"/>
    <w:basedOn w:val="affff1"/>
    <w:next w:val="affff1"/>
    <w:uiPriority w:val="99"/>
    <w:rsid w:val="005F0C67"/>
    <w:pPr>
      <w:ind w:firstLineChars="0" w:firstLine="0"/>
      <w:jc w:val="center"/>
    </w:pPr>
    <w:rPr>
      <w:rFonts w:ascii="黑体" w:eastAsia="黑体"/>
    </w:rPr>
  </w:style>
  <w:style w:type="paragraph" w:customStyle="1" w:styleId="affffffa">
    <w:name w:val="示例后文字"/>
    <w:basedOn w:val="affff1"/>
    <w:next w:val="affff1"/>
    <w:uiPriority w:val="99"/>
    <w:rsid w:val="005F0C67"/>
    <w:pPr>
      <w:ind w:firstLine="360"/>
    </w:pPr>
    <w:rPr>
      <w:sz w:val="18"/>
    </w:rPr>
  </w:style>
  <w:style w:type="paragraph" w:customStyle="1" w:styleId="17">
    <w:name w:val="标题1"/>
    <w:basedOn w:val="1"/>
    <w:uiPriority w:val="99"/>
    <w:rsid w:val="005F0C67"/>
    <w:pPr>
      <w:widowControl/>
      <w:pBdr>
        <w:bottom w:val="single" w:sz="8" w:space="6" w:color="auto"/>
      </w:pBdr>
      <w:tabs>
        <w:tab w:val="left" w:pos="360"/>
        <w:tab w:val="left" w:pos="1247"/>
      </w:tabs>
      <w:spacing w:before="480" w:after="240" w:line="240" w:lineRule="auto"/>
      <w:ind w:left="1247" w:hanging="1247"/>
      <w:jc w:val="left"/>
    </w:pPr>
    <w:rPr>
      <w:rFonts w:ascii="Arial" w:eastAsia="黑体" w:hAnsi="Arial"/>
      <w:smallCaps/>
      <w:spacing w:val="10"/>
      <w:kern w:val="20"/>
      <w:sz w:val="32"/>
      <w:szCs w:val="32"/>
    </w:rPr>
  </w:style>
  <w:style w:type="paragraph" w:customStyle="1" w:styleId="CharChar2Char">
    <w:name w:val="Char Char2 Char"/>
    <w:basedOn w:val="af9"/>
    <w:uiPriority w:val="99"/>
    <w:rsid w:val="005F0C67"/>
    <w:pPr>
      <w:keepNext/>
      <w:keepLines/>
      <w:pageBreakBefore/>
      <w:tabs>
        <w:tab w:val="left" w:pos="845"/>
      </w:tabs>
      <w:ind w:left="845" w:hanging="420"/>
    </w:pPr>
    <w:rPr>
      <w:rFonts w:ascii="Tahoma" w:hAnsi="Tahoma"/>
      <w:sz w:val="24"/>
      <w:szCs w:val="20"/>
    </w:rPr>
  </w:style>
  <w:style w:type="paragraph" w:customStyle="1" w:styleId="a5">
    <w:name w:val="三级条标题"/>
    <w:basedOn w:val="affff2"/>
    <w:next w:val="affff1"/>
    <w:uiPriority w:val="99"/>
    <w:rsid w:val="005F0C67"/>
    <w:pPr>
      <w:numPr>
        <w:ilvl w:val="3"/>
        <w:numId w:val="2"/>
      </w:numPr>
      <w:tabs>
        <w:tab w:val="left" w:pos="1200"/>
      </w:tabs>
      <w:ind w:left="1200"/>
      <w:outlineLvl w:val="4"/>
    </w:pPr>
  </w:style>
  <w:style w:type="paragraph" w:customStyle="1" w:styleId="a6">
    <w:name w:val="四级条标题"/>
    <w:basedOn w:val="a5"/>
    <w:next w:val="affff1"/>
    <w:uiPriority w:val="99"/>
    <w:rsid w:val="005F0C67"/>
    <w:pPr>
      <w:numPr>
        <w:ilvl w:val="5"/>
      </w:numPr>
      <w:ind w:hanging="360"/>
      <w:outlineLvl w:val="5"/>
    </w:pPr>
  </w:style>
  <w:style w:type="paragraph" w:customStyle="1" w:styleId="affffffb">
    <w:name w:val="表格文本居中 +加重"/>
    <w:basedOn w:val="af9"/>
    <w:uiPriority w:val="99"/>
    <w:rsid w:val="005F0C67"/>
    <w:pPr>
      <w:jc w:val="center"/>
    </w:pPr>
    <w:rPr>
      <w:rFonts w:ascii="Calibri" w:hAnsi="Calibri"/>
      <w:b/>
      <w:szCs w:val="22"/>
    </w:rPr>
  </w:style>
  <w:style w:type="paragraph" w:customStyle="1" w:styleId="Style20">
    <w:name w:val="_Style 20"/>
    <w:basedOn w:val="af9"/>
    <w:uiPriority w:val="99"/>
    <w:rsid w:val="005F0C67"/>
  </w:style>
  <w:style w:type="paragraph" w:customStyle="1" w:styleId="ac">
    <w:name w:val="图号"/>
    <w:basedOn w:val="af9"/>
    <w:uiPriority w:val="99"/>
    <w:rsid w:val="005F0C67"/>
    <w:pPr>
      <w:numPr>
        <w:ilvl w:val="7"/>
        <w:numId w:val="10"/>
      </w:numPr>
      <w:tabs>
        <w:tab w:val="left" w:pos="3780"/>
      </w:tabs>
      <w:autoSpaceDE w:val="0"/>
      <w:autoSpaceDN w:val="0"/>
      <w:adjustRightInd w:val="0"/>
      <w:spacing w:before="105" w:line="360" w:lineRule="auto"/>
      <w:jc w:val="center"/>
    </w:pPr>
    <w:rPr>
      <w:rFonts w:ascii="Arial" w:hAnsi="Arial"/>
      <w:kern w:val="0"/>
      <w:sz w:val="18"/>
      <w:szCs w:val="18"/>
    </w:rPr>
  </w:style>
  <w:style w:type="paragraph" w:customStyle="1" w:styleId="font12">
    <w:name w:val="font12"/>
    <w:basedOn w:val="af9"/>
    <w:uiPriority w:val="99"/>
    <w:rsid w:val="005F0C67"/>
    <w:pPr>
      <w:widowControl/>
      <w:spacing w:before="100" w:beforeAutospacing="1" w:after="100" w:afterAutospacing="1"/>
      <w:jc w:val="left"/>
    </w:pPr>
    <w:rPr>
      <w:rFonts w:ascii="宋体" w:hAnsi="宋体" w:cs="宋体"/>
      <w:color w:val="000000"/>
      <w:kern w:val="0"/>
      <w:sz w:val="20"/>
      <w:szCs w:val="20"/>
    </w:rPr>
  </w:style>
  <w:style w:type="paragraph" w:customStyle="1" w:styleId="affffffc">
    <w:name w:val="列项◆（三级）"/>
    <w:basedOn w:val="af9"/>
    <w:uiPriority w:val="99"/>
    <w:rsid w:val="005F0C67"/>
    <w:pPr>
      <w:tabs>
        <w:tab w:val="left" w:pos="0"/>
        <w:tab w:val="left" w:pos="1678"/>
      </w:tabs>
      <w:ind w:left="1678" w:hanging="419"/>
    </w:pPr>
    <w:rPr>
      <w:rFonts w:ascii="宋体"/>
      <w:szCs w:val="21"/>
    </w:rPr>
  </w:style>
  <w:style w:type="paragraph" w:customStyle="1" w:styleId="affffffd">
    <w:name w:val="项目符号"/>
    <w:basedOn w:val="af9"/>
    <w:uiPriority w:val="99"/>
    <w:rsid w:val="005F0C67"/>
    <w:pPr>
      <w:widowControl/>
      <w:tabs>
        <w:tab w:val="left" w:pos="550"/>
      </w:tabs>
      <w:snapToGrid w:val="0"/>
      <w:spacing w:before="120" w:after="120" w:line="276" w:lineRule="auto"/>
      <w:ind w:left="550" w:hanging="550"/>
    </w:pPr>
    <w:rPr>
      <w:rFonts w:ascii="Courier New" w:hAnsi="宋体"/>
      <w:sz w:val="20"/>
      <w:szCs w:val="20"/>
    </w:rPr>
  </w:style>
  <w:style w:type="paragraph" w:customStyle="1" w:styleId="af7">
    <w:name w:val="五级条标题"/>
    <w:basedOn w:val="a6"/>
    <w:next w:val="affff1"/>
    <w:uiPriority w:val="99"/>
    <w:rsid w:val="005F0C67"/>
    <w:pPr>
      <w:numPr>
        <w:ilvl w:val="0"/>
        <w:numId w:val="12"/>
      </w:numPr>
      <w:ind w:left="0" w:firstLine="0"/>
      <w:outlineLvl w:val="6"/>
    </w:pPr>
  </w:style>
  <w:style w:type="paragraph" w:customStyle="1" w:styleId="TOC2">
    <w:name w:val="TOC 标题2"/>
    <w:basedOn w:val="1"/>
    <w:next w:val="af9"/>
    <w:uiPriority w:val="99"/>
    <w:rsid w:val="005F0C67"/>
    <w:pPr>
      <w:widowControl/>
      <w:tabs>
        <w:tab w:val="left" w:pos="360"/>
      </w:tabs>
      <w:spacing w:before="480" w:after="0" w:line="276" w:lineRule="auto"/>
      <w:jc w:val="left"/>
      <w:outlineLvl w:val="9"/>
    </w:pPr>
    <w:rPr>
      <w:rFonts w:ascii="Cambria" w:hAnsi="Cambria"/>
      <w:bCs w:val="0"/>
      <w:color w:val="365F91"/>
      <w:kern w:val="0"/>
      <w:sz w:val="28"/>
      <w:szCs w:val="28"/>
    </w:rPr>
  </w:style>
  <w:style w:type="paragraph" w:customStyle="1" w:styleId="affffffe">
    <w:name w:val="表头文本"/>
    <w:uiPriority w:val="99"/>
    <w:rsid w:val="005F0C67"/>
    <w:pPr>
      <w:jc w:val="center"/>
    </w:pPr>
    <w:rPr>
      <w:rFonts w:ascii="Arial" w:hAnsi="Arial"/>
      <w:b/>
      <w:sz w:val="21"/>
      <w:szCs w:val="21"/>
    </w:rPr>
  </w:style>
  <w:style w:type="paragraph" w:customStyle="1" w:styleId="112">
    <w:name w:val="无间隔11"/>
    <w:uiPriority w:val="99"/>
    <w:rsid w:val="005F0C67"/>
    <w:pPr>
      <w:widowControl w:val="0"/>
      <w:jc w:val="both"/>
    </w:pPr>
  </w:style>
  <w:style w:type="paragraph" w:customStyle="1" w:styleId="afffffff">
    <w:name w:val="标准书眉一"/>
    <w:uiPriority w:val="99"/>
    <w:rsid w:val="005F0C67"/>
    <w:pPr>
      <w:jc w:val="both"/>
    </w:pPr>
  </w:style>
  <w:style w:type="paragraph" w:customStyle="1" w:styleId="220">
    <w:name w:val="样式 标题 2 + 非加粗 首行缩进:  2 字符"/>
    <w:basedOn w:val="21"/>
    <w:uiPriority w:val="99"/>
    <w:rsid w:val="005F0C67"/>
    <w:pPr>
      <w:tabs>
        <w:tab w:val="left" w:pos="0"/>
        <w:tab w:val="left" w:pos="840"/>
      </w:tabs>
      <w:spacing w:before="0" w:after="0" w:line="600" w:lineRule="exact"/>
      <w:ind w:firstLineChars="200" w:firstLine="640"/>
      <w:jc w:val="left"/>
    </w:pPr>
    <w:rPr>
      <w:rFonts w:eastAsia="宋体" w:cs="宋体"/>
      <w:b w:val="0"/>
      <w:bCs w:val="0"/>
      <w:kern w:val="0"/>
      <w:sz w:val="21"/>
      <w:szCs w:val="20"/>
    </w:rPr>
  </w:style>
  <w:style w:type="paragraph" w:customStyle="1" w:styleId="CharCharCharChar">
    <w:name w:val="Char Char Char Char"/>
    <w:basedOn w:val="aff4"/>
    <w:uiPriority w:val="99"/>
    <w:rsid w:val="005F0C67"/>
    <w:rPr>
      <w:rFonts w:ascii="Tahoma" w:hAnsi="Tahoma"/>
      <w:sz w:val="24"/>
    </w:rPr>
  </w:style>
  <w:style w:type="paragraph" w:customStyle="1" w:styleId="Default">
    <w:name w:val="Default"/>
    <w:uiPriority w:val="99"/>
    <w:rsid w:val="005F0C67"/>
    <w:pPr>
      <w:widowControl w:val="0"/>
      <w:autoSpaceDE w:val="0"/>
      <w:autoSpaceDN w:val="0"/>
      <w:adjustRightInd w:val="0"/>
    </w:pPr>
    <w:rPr>
      <w:rFonts w:ascii="宋体" w:cs="宋体"/>
      <w:color w:val="000000"/>
      <w:sz w:val="24"/>
      <w:szCs w:val="24"/>
    </w:rPr>
  </w:style>
  <w:style w:type="paragraph" w:customStyle="1" w:styleId="39">
    <w:name w:val="样式3"/>
    <w:basedOn w:val="Body"/>
    <w:uiPriority w:val="99"/>
    <w:rsid w:val="005F0C67"/>
    <w:pPr>
      <w:tabs>
        <w:tab w:val="clear" w:pos="1980"/>
        <w:tab w:val="left" w:pos="1781"/>
      </w:tabs>
      <w:spacing w:before="60" w:after="60"/>
      <w:ind w:left="1781" w:hanging="420"/>
    </w:pPr>
  </w:style>
  <w:style w:type="paragraph" w:customStyle="1" w:styleId="af">
    <w:name w:val="附录图标号"/>
    <w:basedOn w:val="af9"/>
    <w:uiPriority w:val="99"/>
    <w:rsid w:val="005F0C67"/>
    <w:pPr>
      <w:keepNext/>
      <w:pageBreakBefore/>
      <w:widowControl/>
      <w:numPr>
        <w:numId w:val="8"/>
      </w:numPr>
      <w:tabs>
        <w:tab w:val="left" w:pos="840"/>
      </w:tabs>
      <w:spacing w:line="14" w:lineRule="exact"/>
      <w:ind w:left="0" w:firstLine="363"/>
      <w:jc w:val="center"/>
      <w:outlineLvl w:val="0"/>
    </w:pPr>
    <w:rPr>
      <w:color w:val="FFFFFF"/>
    </w:rPr>
  </w:style>
  <w:style w:type="paragraph" w:customStyle="1" w:styleId="afffffff0">
    <w:name w:val="附录四级无"/>
    <w:basedOn w:val="afffffa"/>
    <w:uiPriority w:val="99"/>
    <w:rsid w:val="005F0C67"/>
    <w:pPr>
      <w:spacing w:beforeLines="0" w:afterLines="0"/>
    </w:pPr>
    <w:rPr>
      <w:rFonts w:ascii="宋体" w:eastAsia="宋体"/>
      <w:szCs w:val="21"/>
    </w:rPr>
  </w:style>
  <w:style w:type="paragraph" w:customStyle="1" w:styleId="xl86">
    <w:name w:val="xl86"/>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ffff1">
    <w:name w:val="五级无"/>
    <w:basedOn w:val="af7"/>
    <w:uiPriority w:val="99"/>
    <w:rsid w:val="005F0C67"/>
    <w:pPr>
      <w:numPr>
        <w:numId w:val="0"/>
      </w:numPr>
      <w:spacing w:beforeLines="0" w:afterLines="0"/>
    </w:pPr>
    <w:rPr>
      <w:rFonts w:ascii="宋体" w:eastAsia="宋体"/>
    </w:rPr>
  </w:style>
  <w:style w:type="paragraph" w:customStyle="1" w:styleId="afffffff2">
    <w:name w:val="封面公司名"/>
    <w:uiPriority w:val="99"/>
    <w:rsid w:val="005F0C67"/>
    <w:pPr>
      <w:jc w:val="center"/>
    </w:pPr>
    <w:rPr>
      <w:rFonts w:ascii="Arial" w:eastAsia="楷体_GB2312" w:hAnsi="Arial" w:cs="宋体"/>
      <w:bCs/>
      <w:kern w:val="2"/>
      <w:sz w:val="28"/>
    </w:rPr>
  </w:style>
  <w:style w:type="paragraph" w:customStyle="1" w:styleId="afffffff3">
    <w:name w:val="列项说明"/>
    <w:basedOn w:val="af9"/>
    <w:uiPriority w:val="99"/>
    <w:rsid w:val="005F0C67"/>
    <w:pPr>
      <w:adjustRightInd w:val="0"/>
      <w:spacing w:line="320" w:lineRule="exact"/>
      <w:ind w:leftChars="200" w:left="400" w:hangingChars="200" w:hanging="200"/>
      <w:jc w:val="left"/>
      <w:textAlignment w:val="baseline"/>
    </w:pPr>
    <w:rPr>
      <w:rFonts w:ascii="宋体"/>
      <w:kern w:val="0"/>
      <w:szCs w:val="20"/>
    </w:rPr>
  </w:style>
  <w:style w:type="paragraph" w:customStyle="1" w:styleId="afffffff4">
    <w:name w:val="附录二级无"/>
    <w:basedOn w:val="afffff6"/>
    <w:uiPriority w:val="99"/>
    <w:rsid w:val="005F0C67"/>
    <w:pPr>
      <w:tabs>
        <w:tab w:val="clear" w:pos="360"/>
      </w:tabs>
      <w:spacing w:beforeLines="0" w:afterLines="0"/>
    </w:pPr>
    <w:rPr>
      <w:rFonts w:ascii="宋体" w:eastAsia="宋体"/>
      <w:szCs w:val="21"/>
    </w:rPr>
  </w:style>
  <w:style w:type="paragraph" w:customStyle="1" w:styleId="afffffff5">
    <w:name w:val="有符号正文"/>
    <w:basedOn w:val="af9"/>
    <w:uiPriority w:val="99"/>
    <w:rsid w:val="005F0C67"/>
    <w:pPr>
      <w:spacing w:line="400" w:lineRule="exact"/>
      <w:ind w:firstLineChars="200" w:firstLine="200"/>
    </w:pPr>
    <w:rPr>
      <w:rFonts w:ascii="Arial" w:hAnsi="Arial"/>
    </w:rPr>
  </w:style>
  <w:style w:type="paragraph" w:customStyle="1" w:styleId="53">
    <w:name w:val="列出段落5"/>
    <w:basedOn w:val="af9"/>
    <w:uiPriority w:val="99"/>
    <w:rsid w:val="005F0C67"/>
    <w:pPr>
      <w:ind w:firstLineChars="200" w:firstLine="420"/>
    </w:pPr>
  </w:style>
  <w:style w:type="paragraph" w:customStyle="1" w:styleId="xl79">
    <w:name w:val="xl79"/>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har1CharChar2">
    <w:name w:val="Char1 Char Char2"/>
    <w:basedOn w:val="af9"/>
    <w:uiPriority w:val="99"/>
    <w:rsid w:val="005F0C67"/>
    <w:pPr>
      <w:widowControl/>
      <w:spacing w:after="160" w:line="240" w:lineRule="exact"/>
      <w:jc w:val="left"/>
    </w:pPr>
    <w:rPr>
      <w:kern w:val="0"/>
      <w:sz w:val="24"/>
    </w:rPr>
  </w:style>
  <w:style w:type="paragraph" w:customStyle="1" w:styleId="afffffff6">
    <w:name w:val="插图题注"/>
    <w:uiPriority w:val="99"/>
    <w:rsid w:val="005F0C67"/>
    <w:pPr>
      <w:spacing w:after="240"/>
      <w:jc w:val="center"/>
    </w:pPr>
    <w:rPr>
      <w:rFonts w:ascii="Courier New" w:eastAsia="黑体" w:hAnsi="Courier New"/>
      <w:sz w:val="17"/>
    </w:rPr>
  </w:style>
  <w:style w:type="paragraph" w:customStyle="1" w:styleId="3a">
    <w:name w:val="标题3"/>
    <w:basedOn w:val="31"/>
    <w:uiPriority w:val="99"/>
    <w:rsid w:val="005F0C67"/>
    <w:pPr>
      <w:widowControl/>
      <w:tabs>
        <w:tab w:val="left" w:pos="1247"/>
      </w:tabs>
      <w:spacing w:before="240" w:after="120" w:line="240" w:lineRule="auto"/>
      <w:ind w:left="1247" w:hanging="1247"/>
      <w:jc w:val="left"/>
    </w:pPr>
    <w:rPr>
      <w:rFonts w:ascii="Arial" w:eastAsia="黑体" w:hAnsi="Arial"/>
      <w:b w:val="0"/>
      <w:kern w:val="0"/>
      <w:sz w:val="24"/>
      <w:szCs w:val="24"/>
    </w:rPr>
  </w:style>
  <w:style w:type="paragraph" w:customStyle="1" w:styleId="acxspmiddle">
    <w:name w:val="acxspmiddle"/>
    <w:basedOn w:val="af9"/>
    <w:uiPriority w:val="99"/>
    <w:rsid w:val="005F0C67"/>
    <w:pPr>
      <w:widowControl/>
      <w:spacing w:before="100" w:beforeAutospacing="1" w:after="100" w:afterAutospacing="1"/>
      <w:jc w:val="left"/>
    </w:pPr>
    <w:rPr>
      <w:rFonts w:ascii="宋体" w:hAnsi="宋体" w:cs="宋体"/>
      <w:kern w:val="0"/>
      <w:sz w:val="24"/>
    </w:rPr>
  </w:style>
  <w:style w:type="paragraph" w:customStyle="1" w:styleId="afffffff7">
    <w:name w:val="编号列项（三级）"/>
    <w:uiPriority w:val="99"/>
    <w:rsid w:val="005F0C67"/>
    <w:pPr>
      <w:tabs>
        <w:tab w:val="left" w:pos="0"/>
      </w:tabs>
      <w:ind w:left="1678" w:hanging="419"/>
    </w:pPr>
    <w:rPr>
      <w:rFonts w:ascii="宋体"/>
      <w:sz w:val="21"/>
    </w:rPr>
  </w:style>
  <w:style w:type="paragraph" w:customStyle="1" w:styleId="CharCharChar1Char">
    <w:name w:val="Char Char Char1 Char"/>
    <w:basedOn w:val="aff4"/>
    <w:uiPriority w:val="99"/>
    <w:rsid w:val="005F0C67"/>
    <w:rPr>
      <w:rFonts w:ascii="Tahoma" w:hAnsi="Tahoma"/>
      <w:sz w:val="24"/>
    </w:rPr>
  </w:style>
  <w:style w:type="paragraph" w:customStyle="1" w:styleId="210">
    <w:name w:val="列出段落21"/>
    <w:basedOn w:val="af9"/>
    <w:uiPriority w:val="99"/>
    <w:rsid w:val="005F0C67"/>
    <w:pPr>
      <w:ind w:firstLineChars="200" w:firstLine="420"/>
    </w:pPr>
    <w:rPr>
      <w:rFonts w:ascii="Calibri" w:hAnsi="Calibri"/>
      <w:szCs w:val="22"/>
    </w:rPr>
  </w:style>
  <w:style w:type="paragraph" w:customStyle="1" w:styleId="xl84">
    <w:name w:val="xl84"/>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ae">
    <w:name w:val="正文图标题"/>
    <w:next w:val="affff1"/>
    <w:uiPriority w:val="99"/>
    <w:rsid w:val="005F0C67"/>
    <w:pPr>
      <w:numPr>
        <w:numId w:val="13"/>
      </w:numPr>
      <w:spacing w:beforeLines="50" w:afterLines="50"/>
      <w:jc w:val="center"/>
    </w:pPr>
    <w:rPr>
      <w:rFonts w:ascii="黑体" w:eastAsia="黑体"/>
      <w:sz w:val="21"/>
    </w:rPr>
  </w:style>
  <w:style w:type="paragraph" w:customStyle="1" w:styleId="afffffff8">
    <w:name w:val="附录三级无"/>
    <w:basedOn w:val="afffffb"/>
    <w:uiPriority w:val="99"/>
    <w:rsid w:val="005F0C67"/>
    <w:pPr>
      <w:tabs>
        <w:tab w:val="clear" w:pos="360"/>
      </w:tabs>
      <w:spacing w:beforeLines="0" w:afterLines="0"/>
    </w:pPr>
    <w:rPr>
      <w:rFonts w:ascii="宋体" w:eastAsia="宋体"/>
      <w:szCs w:val="21"/>
    </w:rPr>
  </w:style>
  <w:style w:type="paragraph" w:customStyle="1" w:styleId="afffffff9">
    <w:name w:val="表格文本"/>
    <w:uiPriority w:val="99"/>
    <w:rsid w:val="005F0C67"/>
    <w:pPr>
      <w:tabs>
        <w:tab w:val="decimal" w:pos="0"/>
      </w:tabs>
    </w:pPr>
    <w:rPr>
      <w:rFonts w:ascii="Arial" w:hAnsi="Arial"/>
      <w:sz w:val="21"/>
      <w:szCs w:val="21"/>
    </w:rPr>
  </w:style>
  <w:style w:type="paragraph" w:customStyle="1" w:styleId="xl93">
    <w:name w:val="xl93"/>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4"/>
    </w:rPr>
  </w:style>
  <w:style w:type="paragraph" w:customStyle="1" w:styleId="afffffffa">
    <w:name w:val="图标脚注说明"/>
    <w:basedOn w:val="affff1"/>
    <w:uiPriority w:val="99"/>
    <w:rsid w:val="005F0C67"/>
    <w:pPr>
      <w:ind w:left="840" w:firstLineChars="0" w:hanging="420"/>
    </w:pPr>
    <w:rPr>
      <w:sz w:val="18"/>
      <w:szCs w:val="18"/>
    </w:rPr>
  </w:style>
  <w:style w:type="paragraph" w:customStyle="1" w:styleId="CharChar0">
    <w:name w:val="批注框文本 Char Char"/>
    <w:basedOn w:val="af9"/>
    <w:uiPriority w:val="99"/>
    <w:rsid w:val="005F0C67"/>
    <w:rPr>
      <w:sz w:val="18"/>
      <w:szCs w:val="20"/>
    </w:rPr>
  </w:style>
  <w:style w:type="paragraph" w:customStyle="1" w:styleId="CharChar1">
    <w:name w:val="Char Char"/>
    <w:basedOn w:val="af9"/>
    <w:uiPriority w:val="99"/>
    <w:rsid w:val="005F0C67"/>
    <w:pPr>
      <w:widowControl/>
      <w:tabs>
        <w:tab w:val="left" w:pos="509"/>
      </w:tabs>
      <w:spacing w:after="160" w:line="240" w:lineRule="exact"/>
      <w:ind w:left="252"/>
      <w:jc w:val="left"/>
    </w:pPr>
    <w:rPr>
      <w:rFonts w:ascii="Verdana" w:eastAsia="仿宋_GB2312" w:hAnsi="Verdana"/>
      <w:kern w:val="0"/>
      <w:sz w:val="24"/>
      <w:szCs w:val="20"/>
      <w:lang w:eastAsia="en-US"/>
    </w:rPr>
  </w:style>
  <w:style w:type="paragraph" w:customStyle="1" w:styleId="CharCharCharCharChar">
    <w:name w:val="Char Char Char Char Char"/>
    <w:basedOn w:val="af9"/>
    <w:uiPriority w:val="99"/>
    <w:rsid w:val="005F0C67"/>
    <w:pPr>
      <w:widowControl/>
      <w:spacing w:after="160" w:line="240" w:lineRule="exact"/>
      <w:jc w:val="left"/>
    </w:pPr>
  </w:style>
  <w:style w:type="paragraph" w:customStyle="1" w:styleId="2f">
    <w:name w:val="修订2"/>
    <w:uiPriority w:val="99"/>
    <w:rsid w:val="005F0C67"/>
    <w:rPr>
      <w:kern w:val="2"/>
      <w:sz w:val="21"/>
      <w:szCs w:val="24"/>
    </w:rPr>
  </w:style>
  <w:style w:type="paragraph" w:customStyle="1" w:styleId="afffffffb">
    <w:name w:val="其他标准标志"/>
    <w:basedOn w:val="affffff4"/>
    <w:uiPriority w:val="99"/>
    <w:rsid w:val="005F0C67"/>
    <w:rPr>
      <w:w w:val="130"/>
    </w:rPr>
  </w:style>
  <w:style w:type="paragraph" w:customStyle="1" w:styleId="2f0">
    <w:name w:val="封面标准文稿编辑信息2"/>
    <w:basedOn w:val="affffff1"/>
    <w:uiPriority w:val="99"/>
    <w:rsid w:val="005F0C67"/>
  </w:style>
  <w:style w:type="paragraph" w:customStyle="1" w:styleId="2f1">
    <w:name w:val="封面标准名称2"/>
    <w:basedOn w:val="afffff2"/>
    <w:uiPriority w:val="99"/>
    <w:rsid w:val="005F0C67"/>
    <w:pPr>
      <w:spacing w:beforeLines="630"/>
    </w:pPr>
  </w:style>
  <w:style w:type="paragraph" w:customStyle="1" w:styleId="font10">
    <w:name w:val="font10"/>
    <w:basedOn w:val="af9"/>
    <w:uiPriority w:val="99"/>
    <w:rsid w:val="005F0C67"/>
    <w:pPr>
      <w:widowControl/>
      <w:spacing w:before="100" w:beforeAutospacing="1" w:after="100" w:afterAutospacing="1"/>
      <w:jc w:val="left"/>
    </w:pPr>
    <w:rPr>
      <w:color w:val="000000"/>
      <w:kern w:val="0"/>
      <w:sz w:val="20"/>
      <w:szCs w:val="20"/>
    </w:rPr>
  </w:style>
  <w:style w:type="paragraph" w:customStyle="1" w:styleId="a7">
    <w:name w:val="图表脚注说明"/>
    <w:basedOn w:val="af9"/>
    <w:uiPriority w:val="99"/>
    <w:rsid w:val="005F0C67"/>
    <w:pPr>
      <w:numPr>
        <w:numId w:val="14"/>
      </w:numPr>
    </w:pPr>
    <w:rPr>
      <w:rFonts w:ascii="宋体"/>
      <w:sz w:val="18"/>
      <w:szCs w:val="18"/>
    </w:rPr>
  </w:style>
  <w:style w:type="paragraph" w:customStyle="1" w:styleId="afffffffc">
    <w:name w:val="封面正文"/>
    <w:uiPriority w:val="99"/>
    <w:rsid w:val="005F0C67"/>
    <w:pPr>
      <w:jc w:val="both"/>
    </w:pPr>
  </w:style>
  <w:style w:type="paragraph" w:customStyle="1" w:styleId="WW-">
    <w:name w:val="WW-正文（首行缩进两字）"/>
    <w:basedOn w:val="af9"/>
    <w:uiPriority w:val="99"/>
    <w:rsid w:val="005F0C67"/>
    <w:pPr>
      <w:suppressAutoHyphens/>
      <w:ind w:firstLine="420"/>
    </w:pPr>
    <w:rPr>
      <w:kern w:val="1"/>
      <w:szCs w:val="20"/>
    </w:rPr>
  </w:style>
  <w:style w:type="paragraph" w:customStyle="1" w:styleId="afffffffd">
    <w:name w:val="正文（缩进）"/>
    <w:basedOn w:val="af9"/>
    <w:uiPriority w:val="99"/>
    <w:rsid w:val="005F0C67"/>
    <w:pPr>
      <w:spacing w:beforeLines="50" w:afterLines="50" w:line="360" w:lineRule="auto"/>
      <w:ind w:firstLineChars="200" w:firstLine="480"/>
    </w:pPr>
    <w:rPr>
      <w:sz w:val="24"/>
    </w:rPr>
  </w:style>
  <w:style w:type="paragraph" w:customStyle="1" w:styleId="Char2CharCharCharCharCharChar1">
    <w:name w:val="Char2 Char Char Char Char Char Char1"/>
    <w:basedOn w:val="af9"/>
    <w:uiPriority w:val="99"/>
    <w:rsid w:val="005F0C67"/>
    <w:pPr>
      <w:widowControl/>
      <w:spacing w:after="160" w:line="240" w:lineRule="exact"/>
      <w:jc w:val="left"/>
    </w:pPr>
    <w:rPr>
      <w:rFonts w:ascii="Verdana" w:hAnsi="Verdana"/>
      <w:kern w:val="0"/>
      <w:sz w:val="20"/>
      <w:lang w:eastAsia="en-US"/>
    </w:rPr>
  </w:style>
  <w:style w:type="paragraph" w:customStyle="1" w:styleId="xl77">
    <w:name w:val="xl77"/>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ParaCharCharCharCharCharCharCharCharChar1CharCharCharCharCharCharChar">
    <w:name w:val="默认段落字体 Para Char Char Char Char Char Char Char Char Char1 Char Char Char Char Char Char Char"/>
    <w:basedOn w:val="af9"/>
    <w:uiPriority w:val="99"/>
    <w:rsid w:val="005F0C67"/>
    <w:rPr>
      <w:rFonts w:ascii="宋体" w:hAnsi="宋体"/>
      <w:szCs w:val="20"/>
    </w:rPr>
  </w:style>
  <w:style w:type="paragraph" w:customStyle="1" w:styleId="afffffffe">
    <w:name w:val="示例×："/>
    <w:basedOn w:val="a4"/>
    <w:uiPriority w:val="99"/>
    <w:rsid w:val="005F0C67"/>
    <w:pPr>
      <w:numPr>
        <w:numId w:val="0"/>
      </w:numPr>
      <w:spacing w:beforeLines="0" w:afterLines="0"/>
      <w:outlineLvl w:val="9"/>
    </w:pPr>
    <w:rPr>
      <w:rFonts w:ascii="宋体" w:eastAsia="宋体"/>
      <w:sz w:val="18"/>
      <w:szCs w:val="18"/>
    </w:rPr>
  </w:style>
  <w:style w:type="paragraph" w:customStyle="1" w:styleId="acxsplast">
    <w:name w:val="acxsplast"/>
    <w:basedOn w:val="af9"/>
    <w:uiPriority w:val="99"/>
    <w:rsid w:val="005F0C67"/>
    <w:pPr>
      <w:widowControl/>
      <w:spacing w:before="100" w:beforeAutospacing="1" w:after="100" w:afterAutospacing="1"/>
      <w:jc w:val="left"/>
    </w:pPr>
    <w:rPr>
      <w:rFonts w:ascii="宋体" w:hAnsi="宋体" w:cs="宋体"/>
      <w:kern w:val="0"/>
      <w:sz w:val="24"/>
    </w:rPr>
  </w:style>
  <w:style w:type="paragraph" w:customStyle="1" w:styleId="TOC11">
    <w:name w:val="TOC 标题11"/>
    <w:basedOn w:val="1"/>
    <w:next w:val="af9"/>
    <w:uiPriority w:val="99"/>
    <w:rsid w:val="005F0C67"/>
    <w:pPr>
      <w:widowControl/>
      <w:tabs>
        <w:tab w:val="left" w:pos="360"/>
      </w:tabs>
      <w:spacing w:before="480" w:after="0" w:line="276" w:lineRule="auto"/>
      <w:jc w:val="left"/>
      <w:outlineLvl w:val="9"/>
    </w:pPr>
    <w:rPr>
      <w:rFonts w:ascii="Cambria" w:hAnsi="Cambria"/>
      <w:bCs w:val="0"/>
      <w:color w:val="365F91"/>
      <w:kern w:val="0"/>
      <w:sz w:val="28"/>
      <w:szCs w:val="28"/>
    </w:rPr>
  </w:style>
  <w:style w:type="paragraph" w:customStyle="1" w:styleId="affffffff">
    <w:name w:val="列项·"/>
    <w:uiPriority w:val="99"/>
    <w:rsid w:val="005F0C67"/>
    <w:pPr>
      <w:tabs>
        <w:tab w:val="left" w:pos="840"/>
      </w:tabs>
      <w:ind w:leftChars="200" w:left="840" w:hangingChars="200" w:hanging="420"/>
      <w:jc w:val="both"/>
    </w:pPr>
    <w:rPr>
      <w:rFonts w:ascii="宋体"/>
      <w:sz w:val="21"/>
    </w:rPr>
  </w:style>
  <w:style w:type="paragraph" w:customStyle="1" w:styleId="affffffff0">
    <w:name w:val="缺省文本"/>
    <w:basedOn w:val="af9"/>
    <w:uiPriority w:val="99"/>
    <w:rsid w:val="005F0C67"/>
    <w:pPr>
      <w:autoSpaceDE w:val="0"/>
      <w:autoSpaceDN w:val="0"/>
      <w:adjustRightInd w:val="0"/>
      <w:jc w:val="left"/>
    </w:pPr>
    <w:rPr>
      <w:rFonts w:ascii="仿宋_GB2312" w:eastAsia="仿宋_GB2312"/>
      <w:kern w:val="0"/>
      <w:sz w:val="24"/>
      <w:szCs w:val="20"/>
    </w:rPr>
  </w:style>
  <w:style w:type="paragraph" w:customStyle="1" w:styleId="113">
    <w:name w:val="修订11"/>
    <w:uiPriority w:val="99"/>
    <w:rsid w:val="005F0C67"/>
    <w:rPr>
      <w:kern w:val="2"/>
      <w:sz w:val="21"/>
      <w:szCs w:val="24"/>
    </w:rPr>
  </w:style>
  <w:style w:type="paragraph" w:customStyle="1" w:styleId="aa">
    <w:name w:val="数字编号列项（二级）"/>
    <w:uiPriority w:val="99"/>
    <w:rsid w:val="005F0C67"/>
    <w:pPr>
      <w:numPr>
        <w:ilvl w:val="1"/>
        <w:numId w:val="15"/>
      </w:numPr>
      <w:tabs>
        <w:tab w:val="left" w:pos="1259"/>
      </w:tabs>
      <w:jc w:val="both"/>
    </w:pPr>
    <w:rPr>
      <w:rFonts w:ascii="宋体"/>
      <w:sz w:val="21"/>
    </w:rPr>
  </w:style>
  <w:style w:type="paragraph" w:customStyle="1" w:styleId="CharCharCharCharCharCharChar">
    <w:name w:val="Char Char Char Char Char Char Char"/>
    <w:basedOn w:val="af9"/>
    <w:uiPriority w:val="99"/>
    <w:rsid w:val="005F0C67"/>
  </w:style>
  <w:style w:type="paragraph" w:customStyle="1" w:styleId="affffffff1">
    <w:name w:val="无标题条"/>
    <w:next w:val="affff1"/>
    <w:uiPriority w:val="99"/>
    <w:rsid w:val="005F0C67"/>
    <w:pPr>
      <w:jc w:val="both"/>
    </w:pPr>
    <w:rPr>
      <w:sz w:val="21"/>
    </w:rPr>
  </w:style>
  <w:style w:type="paragraph" w:customStyle="1" w:styleId="1-2">
    <w:name w:val="编号1-2"/>
    <w:basedOn w:val="af9"/>
    <w:next w:val="af9"/>
    <w:uiPriority w:val="99"/>
    <w:rsid w:val="005F0C67"/>
    <w:pPr>
      <w:tabs>
        <w:tab w:val="left" w:pos="720"/>
      </w:tabs>
      <w:spacing w:line="360" w:lineRule="auto"/>
      <w:ind w:left="726" w:hanging="363"/>
    </w:pPr>
    <w:rPr>
      <w:rFonts w:eastAsia="仿宋_GB2312" w:cs="宋体"/>
      <w:sz w:val="28"/>
      <w:szCs w:val="20"/>
    </w:rPr>
  </w:style>
  <w:style w:type="paragraph" w:customStyle="1" w:styleId="affffffff2">
    <w:name w:val="表格题注"/>
    <w:next w:val="af9"/>
    <w:uiPriority w:val="99"/>
    <w:rsid w:val="005F0C67"/>
    <w:pPr>
      <w:keepLines/>
      <w:spacing w:beforeLines="100"/>
      <w:ind w:left="1089" w:hanging="369"/>
      <w:jc w:val="center"/>
    </w:pPr>
    <w:rPr>
      <w:rFonts w:ascii="Arial" w:hAnsi="Arial"/>
      <w:sz w:val="18"/>
      <w:szCs w:val="18"/>
    </w:rPr>
  </w:style>
  <w:style w:type="paragraph" w:customStyle="1" w:styleId="a2">
    <w:name w:val="四级无"/>
    <w:basedOn w:val="a6"/>
    <w:uiPriority w:val="99"/>
    <w:rsid w:val="005F0C67"/>
    <w:pPr>
      <w:numPr>
        <w:ilvl w:val="4"/>
        <w:numId w:val="6"/>
      </w:numPr>
      <w:tabs>
        <w:tab w:val="left" w:pos="57"/>
        <w:tab w:val="left" w:pos="1350"/>
        <w:tab w:val="left" w:pos="2517"/>
        <w:tab w:val="left" w:pos="2551"/>
      </w:tabs>
      <w:spacing w:beforeLines="0" w:afterLines="0"/>
      <w:ind w:left="363" w:hanging="363"/>
    </w:pPr>
    <w:rPr>
      <w:rFonts w:ascii="宋体" w:eastAsia="宋体"/>
    </w:rPr>
  </w:style>
  <w:style w:type="paragraph" w:customStyle="1" w:styleId="affffffff3">
    <w:name w:val="列项说明数字编号"/>
    <w:uiPriority w:val="99"/>
    <w:rsid w:val="005F0C67"/>
    <w:pPr>
      <w:ind w:leftChars="400" w:left="600" w:hangingChars="200" w:hanging="200"/>
    </w:pPr>
    <w:rPr>
      <w:rFonts w:ascii="宋体"/>
      <w:sz w:val="21"/>
    </w:rPr>
  </w:style>
  <w:style w:type="paragraph" w:customStyle="1" w:styleId="2f2">
    <w:name w:val="标题2"/>
    <w:basedOn w:val="21"/>
    <w:uiPriority w:val="99"/>
    <w:rsid w:val="005F0C67"/>
    <w:pPr>
      <w:widowControl/>
      <w:tabs>
        <w:tab w:val="left" w:pos="0"/>
        <w:tab w:val="left" w:pos="840"/>
      </w:tabs>
      <w:spacing w:before="240" w:after="160" w:line="240" w:lineRule="auto"/>
      <w:jc w:val="left"/>
    </w:pPr>
    <w:rPr>
      <w:rFonts w:ascii="黑体" w:eastAsia="宋体" w:cs="Arial"/>
      <w:b w:val="0"/>
      <w:spacing w:val="10"/>
      <w:kern w:val="28"/>
      <w:sz w:val="28"/>
      <w:szCs w:val="28"/>
      <w:lang w:eastAsia="en-US"/>
    </w:rPr>
  </w:style>
  <w:style w:type="paragraph" w:customStyle="1" w:styleId="xl89">
    <w:name w:val="xl89"/>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har12">
    <w:name w:val="Char12"/>
    <w:basedOn w:val="af9"/>
    <w:uiPriority w:val="99"/>
    <w:rsid w:val="005F0C67"/>
    <w:pPr>
      <w:widowControl/>
      <w:spacing w:after="160" w:line="240" w:lineRule="exact"/>
      <w:jc w:val="left"/>
    </w:pPr>
    <w:rPr>
      <w:kern w:val="0"/>
      <w:sz w:val="24"/>
    </w:rPr>
  </w:style>
  <w:style w:type="paragraph" w:customStyle="1" w:styleId="a1">
    <w:name w:val="二级无"/>
    <w:basedOn w:val="affff2"/>
    <w:uiPriority w:val="99"/>
    <w:rsid w:val="005F0C67"/>
    <w:pPr>
      <w:numPr>
        <w:ilvl w:val="2"/>
        <w:numId w:val="6"/>
      </w:numPr>
      <w:tabs>
        <w:tab w:val="left" w:pos="0"/>
        <w:tab w:val="left" w:pos="57"/>
        <w:tab w:val="left" w:pos="1350"/>
        <w:tab w:val="left" w:pos="1418"/>
      </w:tabs>
      <w:spacing w:beforeLines="0" w:afterLines="0"/>
      <w:ind w:left="363" w:hanging="363"/>
    </w:pPr>
    <w:rPr>
      <w:rFonts w:ascii="宋体" w:eastAsia="宋体"/>
    </w:rPr>
  </w:style>
  <w:style w:type="paragraph" w:customStyle="1" w:styleId="affffffff4">
    <w:name w:val="正文公式编号制表符"/>
    <w:basedOn w:val="affff1"/>
    <w:next w:val="affff1"/>
    <w:uiPriority w:val="99"/>
    <w:rsid w:val="005F0C67"/>
    <w:pPr>
      <w:ind w:firstLineChars="0" w:firstLine="0"/>
    </w:pPr>
  </w:style>
  <w:style w:type="paragraph" w:customStyle="1" w:styleId="affffffff5">
    <w:name w:val="注：（正文）"/>
    <w:basedOn w:val="af1"/>
    <w:next w:val="affff1"/>
    <w:uiPriority w:val="99"/>
    <w:rsid w:val="005F0C67"/>
    <w:pPr>
      <w:numPr>
        <w:numId w:val="0"/>
      </w:numPr>
    </w:pPr>
  </w:style>
  <w:style w:type="paragraph" w:customStyle="1" w:styleId="affffffff6">
    <w:name w:val="编号，四号"/>
    <w:basedOn w:val="af9"/>
    <w:uiPriority w:val="99"/>
    <w:rsid w:val="005F0C67"/>
    <w:pPr>
      <w:spacing w:line="360" w:lineRule="auto"/>
    </w:pPr>
    <w:rPr>
      <w:rFonts w:eastAsia="仿宋" w:cs="宋体"/>
      <w:kern w:val="0"/>
      <w:sz w:val="28"/>
      <w:szCs w:val="20"/>
    </w:rPr>
  </w:style>
  <w:style w:type="paragraph" w:customStyle="1" w:styleId="affffffff7">
    <w:name w:val="标准书眉_偶数页"/>
    <w:basedOn w:val="affffffff8"/>
    <w:next w:val="af9"/>
    <w:uiPriority w:val="99"/>
    <w:rsid w:val="005F0C67"/>
    <w:pPr>
      <w:jc w:val="left"/>
    </w:pPr>
  </w:style>
  <w:style w:type="paragraph" w:customStyle="1" w:styleId="affffffff8">
    <w:name w:val="标准书眉_奇数页"/>
    <w:next w:val="af9"/>
    <w:uiPriority w:val="99"/>
    <w:rsid w:val="005F0C67"/>
    <w:pPr>
      <w:tabs>
        <w:tab w:val="center" w:pos="4154"/>
        <w:tab w:val="right" w:pos="8306"/>
      </w:tabs>
      <w:spacing w:after="220"/>
      <w:jc w:val="right"/>
    </w:pPr>
    <w:rPr>
      <w:rFonts w:ascii="黑体" w:eastAsia="黑体"/>
      <w:sz w:val="21"/>
      <w:szCs w:val="21"/>
    </w:rPr>
  </w:style>
  <w:style w:type="paragraph" w:customStyle="1" w:styleId="ListParagraph1">
    <w:name w:val="List Paragraph1"/>
    <w:basedOn w:val="af9"/>
    <w:uiPriority w:val="99"/>
    <w:rsid w:val="005F0C67"/>
    <w:pPr>
      <w:ind w:firstLineChars="200" w:firstLine="420"/>
    </w:pPr>
    <w:rPr>
      <w:rFonts w:ascii="Calibri" w:hAnsi="Calibri"/>
      <w:szCs w:val="22"/>
    </w:rPr>
  </w:style>
  <w:style w:type="paragraph" w:customStyle="1" w:styleId="affffffff9">
    <w:name w:val="前言、引言标题"/>
    <w:next w:val="affff1"/>
    <w:uiPriority w:val="99"/>
    <w:rsid w:val="005F0C67"/>
    <w:pPr>
      <w:keepNext/>
      <w:pageBreakBefore/>
      <w:shd w:val="clear" w:color="FFFFFF" w:fill="FFFFFF"/>
      <w:spacing w:before="640" w:after="560"/>
      <w:jc w:val="center"/>
      <w:outlineLvl w:val="0"/>
    </w:pPr>
    <w:rPr>
      <w:rFonts w:ascii="黑体" w:eastAsia="黑体"/>
      <w:sz w:val="32"/>
    </w:rPr>
  </w:style>
  <w:style w:type="paragraph" w:customStyle="1" w:styleId="ab">
    <w:name w:val="字母编号列项（一级）"/>
    <w:uiPriority w:val="99"/>
    <w:rsid w:val="005F0C67"/>
    <w:pPr>
      <w:numPr>
        <w:ilvl w:val="2"/>
        <w:numId w:val="15"/>
      </w:numPr>
      <w:tabs>
        <w:tab w:val="left" w:pos="839"/>
      </w:tabs>
      <w:ind w:left="839"/>
      <w:jc w:val="both"/>
    </w:pPr>
    <w:rPr>
      <w:rFonts w:ascii="宋体"/>
      <w:sz w:val="21"/>
    </w:rPr>
  </w:style>
  <w:style w:type="paragraph" w:customStyle="1" w:styleId="af2">
    <w:name w:val="注×：（正文）"/>
    <w:uiPriority w:val="99"/>
    <w:rsid w:val="005F0C67"/>
    <w:pPr>
      <w:numPr>
        <w:numId w:val="16"/>
      </w:numPr>
      <w:tabs>
        <w:tab w:val="left" w:pos="839"/>
      </w:tabs>
      <w:jc w:val="both"/>
    </w:pPr>
    <w:rPr>
      <w:rFonts w:ascii="宋体"/>
      <w:sz w:val="18"/>
      <w:szCs w:val="18"/>
    </w:rPr>
  </w:style>
  <w:style w:type="paragraph" w:customStyle="1" w:styleId="affffffffa">
    <w:name w:val="二级无标题条"/>
    <w:basedOn w:val="af9"/>
    <w:uiPriority w:val="99"/>
    <w:rsid w:val="005F0C67"/>
    <w:rPr>
      <w:sz w:val="24"/>
      <w:szCs w:val="20"/>
    </w:rPr>
  </w:style>
  <w:style w:type="paragraph" w:customStyle="1" w:styleId="affffffffb">
    <w:name w:val="列项——"/>
    <w:uiPriority w:val="99"/>
    <w:rsid w:val="005F0C67"/>
    <w:pPr>
      <w:widowControl w:val="0"/>
      <w:tabs>
        <w:tab w:val="left" w:pos="854"/>
      </w:tabs>
      <w:ind w:leftChars="200" w:left="840" w:hangingChars="200" w:hanging="420"/>
      <w:jc w:val="both"/>
    </w:pPr>
    <w:rPr>
      <w:rFonts w:ascii="宋体"/>
      <w:sz w:val="21"/>
    </w:rPr>
  </w:style>
  <w:style w:type="paragraph" w:customStyle="1" w:styleId="affffffffc">
    <w:name w:val="终结线"/>
    <w:basedOn w:val="af9"/>
    <w:uiPriority w:val="99"/>
    <w:rsid w:val="005F0C67"/>
  </w:style>
  <w:style w:type="paragraph" w:customStyle="1" w:styleId="affffffffd">
    <w:name w:val="列项●（二级）"/>
    <w:uiPriority w:val="99"/>
    <w:rsid w:val="005F0C67"/>
    <w:pPr>
      <w:tabs>
        <w:tab w:val="left" w:pos="760"/>
        <w:tab w:val="left" w:pos="840"/>
        <w:tab w:val="left" w:pos="1259"/>
      </w:tabs>
      <w:ind w:left="1259" w:hanging="420"/>
      <w:jc w:val="both"/>
    </w:pPr>
    <w:rPr>
      <w:rFonts w:ascii="宋体"/>
      <w:sz w:val="21"/>
    </w:rPr>
  </w:style>
  <w:style w:type="paragraph" w:customStyle="1" w:styleId="xl85">
    <w:name w:val="xl85"/>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18">
    <w:name w:val="封面标准号1"/>
    <w:uiPriority w:val="99"/>
    <w:rsid w:val="005F0C67"/>
    <w:pPr>
      <w:widowControl w:val="0"/>
      <w:kinsoku w:val="0"/>
      <w:overflowPunct w:val="0"/>
      <w:autoSpaceDE w:val="0"/>
      <w:autoSpaceDN w:val="0"/>
      <w:spacing w:before="308"/>
      <w:jc w:val="right"/>
      <w:textAlignment w:val="center"/>
    </w:pPr>
    <w:rPr>
      <w:sz w:val="28"/>
    </w:rPr>
  </w:style>
  <w:style w:type="paragraph" w:customStyle="1" w:styleId="CM11">
    <w:name w:val="CM11"/>
    <w:basedOn w:val="af9"/>
    <w:next w:val="af9"/>
    <w:uiPriority w:val="99"/>
    <w:rsid w:val="005F0C67"/>
    <w:pPr>
      <w:autoSpaceDE w:val="0"/>
      <w:autoSpaceDN w:val="0"/>
      <w:adjustRightInd w:val="0"/>
      <w:spacing w:line="313" w:lineRule="atLeast"/>
      <w:jc w:val="left"/>
    </w:pPr>
    <w:rPr>
      <w:kern w:val="0"/>
      <w:sz w:val="24"/>
    </w:rPr>
  </w:style>
  <w:style w:type="paragraph" w:customStyle="1" w:styleId="affffffffe">
    <w:name w:val="表格文字"/>
    <w:basedOn w:val="af9"/>
    <w:uiPriority w:val="99"/>
    <w:rsid w:val="005F0C67"/>
    <w:rPr>
      <w:rFonts w:ascii="宋体" w:hAnsi="宋体"/>
      <w:bCs/>
      <w:kern w:val="0"/>
      <w:szCs w:val="18"/>
    </w:rPr>
  </w:style>
  <w:style w:type="paragraph" w:customStyle="1" w:styleId="afffffffff">
    <w:name w:val="图表脚注"/>
    <w:next w:val="affff1"/>
    <w:uiPriority w:val="99"/>
    <w:rsid w:val="005F0C67"/>
    <w:pPr>
      <w:ind w:leftChars="200" w:left="200" w:hangingChars="100" w:hanging="100"/>
      <w:jc w:val="both"/>
    </w:pPr>
    <w:rPr>
      <w:rFonts w:ascii="宋体"/>
      <w:sz w:val="18"/>
    </w:rPr>
  </w:style>
  <w:style w:type="paragraph" w:customStyle="1" w:styleId="afffffffff0">
    <w:name w:val="目次、索引正文"/>
    <w:uiPriority w:val="99"/>
    <w:rsid w:val="005F0C67"/>
    <w:pPr>
      <w:spacing w:line="320" w:lineRule="exact"/>
      <w:jc w:val="both"/>
    </w:pPr>
    <w:rPr>
      <w:rFonts w:ascii="宋体"/>
      <w:sz w:val="21"/>
    </w:rPr>
  </w:style>
  <w:style w:type="paragraph" w:customStyle="1" w:styleId="xl80">
    <w:name w:val="xl80"/>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ffffff1">
    <w:name w:val="五级无标题条"/>
    <w:basedOn w:val="af9"/>
    <w:uiPriority w:val="99"/>
    <w:rsid w:val="005F0C67"/>
    <w:rPr>
      <w:sz w:val="24"/>
      <w:szCs w:val="20"/>
    </w:rPr>
  </w:style>
  <w:style w:type="paragraph" w:customStyle="1" w:styleId="a8">
    <w:name w:val="附录表标号"/>
    <w:basedOn w:val="af9"/>
    <w:next w:val="affff1"/>
    <w:uiPriority w:val="99"/>
    <w:rsid w:val="005F0C67"/>
    <w:pPr>
      <w:numPr>
        <w:numId w:val="17"/>
      </w:numPr>
      <w:spacing w:line="14" w:lineRule="exact"/>
      <w:ind w:left="811" w:hanging="448"/>
      <w:jc w:val="center"/>
      <w:outlineLvl w:val="0"/>
    </w:pPr>
    <w:rPr>
      <w:color w:val="FFFFFF"/>
    </w:rPr>
  </w:style>
  <w:style w:type="paragraph" w:customStyle="1" w:styleId="afffffffff2">
    <w:name w:val="其它"/>
    <w:basedOn w:val="af9"/>
    <w:uiPriority w:val="99"/>
    <w:rsid w:val="005F0C67"/>
    <w:pPr>
      <w:widowControl/>
      <w:spacing w:before="160" w:after="140" w:line="440" w:lineRule="atLeast"/>
      <w:ind w:firstLine="480"/>
    </w:pPr>
    <w:rPr>
      <w:kern w:val="0"/>
      <w:sz w:val="24"/>
      <w:szCs w:val="20"/>
    </w:rPr>
  </w:style>
  <w:style w:type="paragraph" w:customStyle="1" w:styleId="CharChar1CharChar">
    <w:name w:val="Char Char1 Char Char"/>
    <w:basedOn w:val="af9"/>
    <w:uiPriority w:val="99"/>
    <w:rsid w:val="005F0C67"/>
    <w:rPr>
      <w:rFonts w:ascii="宋体" w:hAnsi="宋体"/>
      <w:kern w:val="0"/>
      <w:sz w:val="24"/>
      <w:szCs w:val="20"/>
    </w:rPr>
  </w:style>
  <w:style w:type="paragraph" w:customStyle="1" w:styleId="afffffffff3">
    <w:name w:val="参考文献、索引标题"/>
    <w:basedOn w:val="af9"/>
    <w:next w:val="affff1"/>
    <w:uiPriority w:val="99"/>
    <w:rsid w:val="005F0C67"/>
    <w:pPr>
      <w:keepNext/>
      <w:pageBreakBefore/>
      <w:widowControl/>
      <w:shd w:val="clear" w:color="FFFFFF" w:fill="FFFFFF"/>
      <w:spacing w:before="640" w:after="200"/>
      <w:jc w:val="center"/>
      <w:outlineLvl w:val="0"/>
    </w:pPr>
    <w:rPr>
      <w:rFonts w:ascii="黑体" w:eastAsia="黑体"/>
      <w:kern w:val="0"/>
      <w:szCs w:val="20"/>
    </w:rPr>
  </w:style>
  <w:style w:type="paragraph" w:customStyle="1" w:styleId="5CharCharCharCharCharCharCharCharCharChar">
    <w:name w:val="5 Char Char Char Char Char Char Char Char Char Char"/>
    <w:basedOn w:val="af9"/>
    <w:uiPriority w:val="99"/>
    <w:rsid w:val="005F0C67"/>
    <w:rPr>
      <w:rFonts w:ascii="宋体" w:hAnsi="宋体"/>
      <w:szCs w:val="20"/>
    </w:rPr>
  </w:style>
  <w:style w:type="paragraph" w:customStyle="1" w:styleId="af6">
    <w:name w:val="附录数字编号列项（二级）"/>
    <w:uiPriority w:val="99"/>
    <w:rsid w:val="005F0C67"/>
    <w:pPr>
      <w:numPr>
        <w:ilvl w:val="1"/>
        <w:numId w:val="9"/>
      </w:numPr>
      <w:tabs>
        <w:tab w:val="left" w:pos="0"/>
        <w:tab w:val="left" w:pos="840"/>
      </w:tabs>
    </w:pPr>
    <w:rPr>
      <w:rFonts w:ascii="宋体"/>
      <w:sz w:val="21"/>
    </w:rPr>
  </w:style>
  <w:style w:type="paragraph" w:customStyle="1" w:styleId="CharCharCharCharCharCharCharCharCharCharCharChar">
    <w:name w:val="Char Char Char Char Char Char Char Char Char Char Char Char"/>
    <w:basedOn w:val="af9"/>
    <w:uiPriority w:val="99"/>
    <w:rsid w:val="005F0C67"/>
    <w:pPr>
      <w:widowControl/>
      <w:spacing w:after="160" w:line="240" w:lineRule="exact"/>
      <w:jc w:val="left"/>
    </w:pPr>
  </w:style>
  <w:style w:type="paragraph" w:customStyle="1" w:styleId="xl90">
    <w:name w:val="xl90"/>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ffffff4">
    <w:name w:val="示例内容"/>
    <w:uiPriority w:val="99"/>
    <w:rsid w:val="005F0C67"/>
    <w:pPr>
      <w:ind w:firstLineChars="200" w:firstLine="200"/>
    </w:pPr>
    <w:rPr>
      <w:rFonts w:ascii="宋体"/>
      <w:sz w:val="18"/>
      <w:szCs w:val="18"/>
    </w:rPr>
  </w:style>
  <w:style w:type="paragraph" w:customStyle="1" w:styleId="a">
    <w:name w:val="示例"/>
    <w:next w:val="afffffffff4"/>
    <w:uiPriority w:val="99"/>
    <w:rsid w:val="005F0C67"/>
    <w:pPr>
      <w:widowControl w:val="0"/>
      <w:numPr>
        <w:numId w:val="18"/>
      </w:numPr>
      <w:tabs>
        <w:tab w:val="left" w:pos="420"/>
      </w:tabs>
      <w:jc w:val="both"/>
    </w:pPr>
    <w:rPr>
      <w:rFonts w:ascii="宋体"/>
      <w:sz w:val="18"/>
      <w:szCs w:val="18"/>
    </w:rPr>
  </w:style>
  <w:style w:type="paragraph" w:customStyle="1" w:styleId="afffffffff5">
    <w:name w:val="文章标题"/>
    <w:next w:val="afffffff2"/>
    <w:uiPriority w:val="99"/>
    <w:rsid w:val="005F0C67"/>
    <w:pPr>
      <w:spacing w:beforeLines="800" w:afterLines="100"/>
      <w:jc w:val="center"/>
    </w:pPr>
    <w:rPr>
      <w:rFonts w:ascii="Arial" w:eastAsia="黑体" w:hAnsi="Arial" w:cs="宋体"/>
      <w:bCs/>
      <w:kern w:val="2"/>
      <w:sz w:val="52"/>
    </w:rPr>
  </w:style>
  <w:style w:type="paragraph" w:customStyle="1" w:styleId="19">
    <w:name w:val="1"/>
    <w:basedOn w:val="af9"/>
    <w:next w:val="aff6"/>
    <w:uiPriority w:val="99"/>
    <w:rsid w:val="005F0C67"/>
    <w:rPr>
      <w:rFonts w:ascii="宋体" w:hAnsi="宋体"/>
      <w:szCs w:val="20"/>
    </w:rPr>
  </w:style>
  <w:style w:type="paragraph" w:customStyle="1" w:styleId="afffffffff6">
    <w:name w:val="表格(五号)"/>
    <w:basedOn w:val="af9"/>
    <w:uiPriority w:val="99"/>
    <w:rsid w:val="005F0C67"/>
    <w:pPr>
      <w:snapToGrid w:val="0"/>
      <w:spacing w:before="60" w:after="60"/>
      <w:ind w:left="11"/>
      <w:jc w:val="center"/>
    </w:pPr>
  </w:style>
  <w:style w:type="paragraph" w:customStyle="1" w:styleId="1a">
    <w:name w:val="图1"/>
    <w:basedOn w:val="af9"/>
    <w:next w:val="af9"/>
    <w:uiPriority w:val="99"/>
    <w:rsid w:val="005F0C67"/>
    <w:pPr>
      <w:tabs>
        <w:tab w:val="left" w:pos="690"/>
      </w:tabs>
      <w:spacing w:beforeLines="50" w:afterLines="100" w:line="360" w:lineRule="auto"/>
      <w:ind w:left="1105" w:hanging="748"/>
      <w:jc w:val="center"/>
    </w:pPr>
    <w:rPr>
      <w:kern w:val="0"/>
      <w:sz w:val="24"/>
    </w:rPr>
  </w:style>
  <w:style w:type="paragraph" w:customStyle="1" w:styleId="1b">
    <w:name w:val="表格标题1"/>
    <w:basedOn w:val="af9"/>
    <w:uiPriority w:val="99"/>
    <w:rsid w:val="005F0C67"/>
    <w:pPr>
      <w:jc w:val="center"/>
    </w:pPr>
    <w:rPr>
      <w:rFonts w:ascii="Calibri" w:hAnsi="Calibri" w:cs="宋体"/>
      <w:b/>
      <w:bCs/>
      <w:szCs w:val="21"/>
    </w:rPr>
  </w:style>
  <w:style w:type="paragraph" w:customStyle="1" w:styleId="xl94">
    <w:name w:val="xl94"/>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36"/>
      <w:szCs w:val="36"/>
    </w:rPr>
  </w:style>
  <w:style w:type="paragraph" w:customStyle="1" w:styleId="af3">
    <w:name w:val="注×："/>
    <w:uiPriority w:val="99"/>
    <w:rsid w:val="005F0C67"/>
    <w:pPr>
      <w:widowControl w:val="0"/>
      <w:numPr>
        <w:numId w:val="7"/>
      </w:numPr>
      <w:autoSpaceDE w:val="0"/>
      <w:autoSpaceDN w:val="0"/>
      <w:jc w:val="both"/>
    </w:pPr>
    <w:rPr>
      <w:rFonts w:ascii="宋体"/>
      <w:sz w:val="18"/>
      <w:szCs w:val="18"/>
    </w:rPr>
  </w:style>
  <w:style w:type="paragraph" w:customStyle="1" w:styleId="xl82">
    <w:name w:val="xl82"/>
    <w:basedOn w:val="af9"/>
    <w:uiPriority w:val="99"/>
    <w:rsid w:val="005F0C67"/>
    <w:pPr>
      <w:widowControl/>
      <w:spacing w:before="100" w:beforeAutospacing="1" w:after="100" w:afterAutospacing="1"/>
      <w:jc w:val="center"/>
    </w:pPr>
    <w:rPr>
      <w:rFonts w:ascii="宋体" w:hAnsi="宋体" w:cs="宋体"/>
      <w:kern w:val="0"/>
      <w:sz w:val="20"/>
      <w:szCs w:val="20"/>
    </w:rPr>
  </w:style>
  <w:style w:type="paragraph" w:customStyle="1" w:styleId="afffffffff7">
    <w:name w:val="我的正文"/>
    <w:basedOn w:val="af9"/>
    <w:uiPriority w:val="99"/>
    <w:rsid w:val="005F0C67"/>
    <w:pPr>
      <w:spacing w:line="520" w:lineRule="exact"/>
      <w:ind w:firstLineChars="192" w:firstLine="192"/>
    </w:pPr>
    <w:rPr>
      <w:sz w:val="28"/>
      <w:szCs w:val="28"/>
    </w:rPr>
  </w:style>
  <w:style w:type="paragraph" w:customStyle="1" w:styleId="afffffffff8">
    <w:name w:val="标准书脚_奇数页"/>
    <w:uiPriority w:val="99"/>
    <w:rsid w:val="005F0C67"/>
    <w:pPr>
      <w:spacing w:before="120"/>
      <w:ind w:right="198"/>
      <w:jc w:val="right"/>
    </w:pPr>
    <w:rPr>
      <w:rFonts w:ascii="宋体"/>
      <w:sz w:val="18"/>
      <w:szCs w:val="18"/>
    </w:rPr>
  </w:style>
  <w:style w:type="paragraph" w:customStyle="1" w:styleId="xl87">
    <w:name w:val="xl87"/>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1c">
    <w:name w:val="文档正文1"/>
    <w:basedOn w:val="affffe"/>
    <w:uiPriority w:val="99"/>
    <w:rsid w:val="005F0C67"/>
    <w:pPr>
      <w:spacing w:line="360" w:lineRule="auto"/>
      <w:ind w:firstLine="200"/>
    </w:pPr>
  </w:style>
  <w:style w:type="paragraph" w:customStyle="1" w:styleId="afffffffff9">
    <w:name w:val="标准称谓"/>
    <w:next w:val="af9"/>
    <w:uiPriority w:val="99"/>
    <w:rsid w:val="005F0C67"/>
    <w:pPr>
      <w:widowControl w:val="0"/>
      <w:kinsoku w:val="0"/>
      <w:overflowPunct w:val="0"/>
      <w:autoSpaceDE w:val="0"/>
      <w:autoSpaceDN w:val="0"/>
      <w:spacing w:line="240" w:lineRule="atLeast"/>
      <w:jc w:val="distribute"/>
    </w:pPr>
    <w:rPr>
      <w:rFonts w:ascii="宋体"/>
      <w:b/>
      <w:bCs/>
      <w:spacing w:val="20"/>
      <w:w w:val="148"/>
      <w:sz w:val="48"/>
    </w:rPr>
  </w:style>
  <w:style w:type="paragraph" w:customStyle="1" w:styleId="CharCharChar1CharCharCharCharCharCharChar">
    <w:name w:val="Char Char Char1 Char Char Char Char Char Char Char"/>
    <w:basedOn w:val="af9"/>
    <w:uiPriority w:val="99"/>
    <w:rsid w:val="005F0C67"/>
  </w:style>
  <w:style w:type="paragraph" w:customStyle="1" w:styleId="afffffffffa">
    <w:name w:val="一级无标题条"/>
    <w:basedOn w:val="af9"/>
    <w:uiPriority w:val="99"/>
    <w:rsid w:val="005F0C67"/>
    <w:rPr>
      <w:sz w:val="24"/>
      <w:szCs w:val="20"/>
    </w:rPr>
  </w:style>
  <w:style w:type="paragraph" w:customStyle="1" w:styleId="xl88">
    <w:name w:val="xl88"/>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6">
    <w:name w:val="xl76"/>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ffffffb">
    <w:name w:val="参考文献"/>
    <w:basedOn w:val="af9"/>
    <w:next w:val="affff1"/>
    <w:uiPriority w:val="99"/>
    <w:rsid w:val="005F0C67"/>
    <w:pPr>
      <w:keepNext/>
      <w:pageBreakBefore/>
      <w:widowControl/>
      <w:shd w:val="clear" w:color="FFFFFF" w:fill="FFFFFF"/>
      <w:spacing w:before="640" w:after="200"/>
      <w:jc w:val="center"/>
      <w:outlineLvl w:val="0"/>
    </w:pPr>
    <w:rPr>
      <w:rFonts w:ascii="黑体" w:eastAsia="黑体"/>
      <w:kern w:val="0"/>
      <w:szCs w:val="20"/>
    </w:rPr>
  </w:style>
  <w:style w:type="paragraph" w:customStyle="1" w:styleId="10030">
    <w:name w:val="样式 标题 1 + 居中 段前: 0 磅 段后: 0 磅 行距: 固定值 30 磅"/>
    <w:basedOn w:val="1"/>
    <w:uiPriority w:val="99"/>
    <w:rsid w:val="005F0C67"/>
    <w:pPr>
      <w:tabs>
        <w:tab w:val="left" w:pos="360"/>
      </w:tabs>
      <w:spacing w:before="0" w:after="0" w:line="600" w:lineRule="exact"/>
      <w:jc w:val="center"/>
    </w:pPr>
    <w:rPr>
      <w:rFonts w:cs="宋体"/>
      <w:szCs w:val="20"/>
    </w:rPr>
  </w:style>
  <w:style w:type="paragraph" w:customStyle="1" w:styleId="xl30">
    <w:name w:val="xl30"/>
    <w:basedOn w:val="af9"/>
    <w:uiPriority w:val="99"/>
    <w:rsid w:val="005F0C67"/>
    <w:pPr>
      <w:widowControl/>
      <w:pBdr>
        <w:left w:val="single" w:sz="4" w:space="0" w:color="auto"/>
        <w:bottom w:val="single" w:sz="4" w:space="0" w:color="auto"/>
        <w:right w:val="single" w:sz="4" w:space="0" w:color="auto"/>
      </w:pBdr>
      <w:spacing w:before="100" w:beforeAutospacing="1" w:after="100" w:afterAutospacing="1"/>
      <w:jc w:val="center"/>
    </w:pPr>
    <w:rPr>
      <w:kern w:val="0"/>
      <w:szCs w:val="21"/>
    </w:rPr>
  </w:style>
  <w:style w:type="paragraph" w:customStyle="1" w:styleId="CM39">
    <w:name w:val="CM39"/>
    <w:basedOn w:val="af9"/>
    <w:next w:val="af9"/>
    <w:uiPriority w:val="99"/>
    <w:rsid w:val="005F0C67"/>
    <w:pPr>
      <w:autoSpaceDE w:val="0"/>
      <w:autoSpaceDN w:val="0"/>
      <w:adjustRightInd w:val="0"/>
      <w:spacing w:after="160"/>
      <w:jc w:val="left"/>
    </w:pPr>
    <w:rPr>
      <w:kern w:val="0"/>
      <w:sz w:val="24"/>
    </w:rPr>
  </w:style>
  <w:style w:type="paragraph" w:customStyle="1" w:styleId="2f3">
    <w:name w:val="样式2"/>
    <w:basedOn w:val="afffffffffc"/>
    <w:uiPriority w:val="99"/>
    <w:rsid w:val="005F0C67"/>
    <w:pPr>
      <w:spacing w:after="200"/>
      <w:ind w:left="4140"/>
    </w:pPr>
  </w:style>
  <w:style w:type="paragraph" w:customStyle="1" w:styleId="afffffffffc">
    <w:name w:val="附录标识"/>
    <w:basedOn w:val="af9"/>
    <w:next w:val="affff1"/>
    <w:uiPriority w:val="99"/>
    <w:rsid w:val="005F0C67"/>
    <w:pPr>
      <w:keepNext/>
      <w:widowControl/>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xl91">
    <w:name w:val="xl91"/>
    <w:basedOn w:val="af9"/>
    <w:uiPriority w:val="99"/>
    <w:rsid w:val="005F0C67"/>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pPr>
    <w:rPr>
      <w:rFonts w:ascii="宋体" w:hAnsi="宋体" w:cs="宋体"/>
      <w:kern w:val="0"/>
      <w:sz w:val="20"/>
      <w:szCs w:val="20"/>
    </w:rPr>
  </w:style>
  <w:style w:type="paragraph" w:customStyle="1" w:styleId="afffffffffd">
    <w:name w:val="编号，小四"/>
    <w:basedOn w:val="af9"/>
    <w:uiPriority w:val="99"/>
    <w:rsid w:val="005F0C67"/>
    <w:pPr>
      <w:spacing w:line="360" w:lineRule="auto"/>
    </w:pPr>
    <w:rPr>
      <w:rFonts w:eastAsia="仿宋" w:cs="宋体"/>
      <w:sz w:val="24"/>
      <w:szCs w:val="20"/>
    </w:rPr>
  </w:style>
  <w:style w:type="paragraph" w:customStyle="1" w:styleId="CM8">
    <w:name w:val="CM8"/>
    <w:basedOn w:val="af9"/>
    <w:next w:val="af9"/>
    <w:uiPriority w:val="99"/>
    <w:rsid w:val="005F0C67"/>
    <w:pPr>
      <w:autoSpaceDE w:val="0"/>
      <w:autoSpaceDN w:val="0"/>
      <w:adjustRightInd w:val="0"/>
      <w:spacing w:line="313" w:lineRule="atLeast"/>
      <w:jc w:val="left"/>
    </w:pPr>
    <w:rPr>
      <w:kern w:val="0"/>
      <w:sz w:val="24"/>
    </w:rPr>
  </w:style>
  <w:style w:type="paragraph" w:customStyle="1" w:styleId="xl92">
    <w:name w:val="xl92"/>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78">
    <w:name w:val="xl78"/>
    <w:basedOn w:val="af9"/>
    <w:uiPriority w:val="99"/>
    <w:rsid w:val="005F0C6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harCharCharChar1">
    <w:name w:val="Char Char Char Char1"/>
    <w:basedOn w:val="af9"/>
    <w:uiPriority w:val="99"/>
    <w:rsid w:val="005F0C67"/>
    <w:pPr>
      <w:widowControl/>
      <w:spacing w:after="160" w:line="240" w:lineRule="exact"/>
      <w:jc w:val="left"/>
    </w:pPr>
  </w:style>
  <w:style w:type="paragraph" w:customStyle="1" w:styleId="Char1CharChar">
    <w:name w:val="Char1 Char Char"/>
    <w:basedOn w:val="af9"/>
    <w:uiPriority w:val="99"/>
    <w:rsid w:val="005F0C67"/>
    <w:pPr>
      <w:widowControl/>
      <w:spacing w:after="160" w:line="240" w:lineRule="exact"/>
      <w:jc w:val="left"/>
    </w:pPr>
    <w:rPr>
      <w:rFonts w:ascii="Verdana" w:hAnsi="Verdana"/>
      <w:kern w:val="0"/>
      <w:sz w:val="20"/>
      <w:szCs w:val="20"/>
      <w:lang w:eastAsia="en-US"/>
    </w:rPr>
  </w:style>
  <w:style w:type="paragraph" w:customStyle="1" w:styleId="CM3">
    <w:name w:val="CM3"/>
    <w:basedOn w:val="af9"/>
    <w:next w:val="af9"/>
    <w:uiPriority w:val="99"/>
    <w:rsid w:val="005F0C67"/>
    <w:pPr>
      <w:autoSpaceDE w:val="0"/>
      <w:autoSpaceDN w:val="0"/>
      <w:adjustRightInd w:val="0"/>
      <w:spacing w:line="313" w:lineRule="atLeast"/>
      <w:jc w:val="left"/>
    </w:pPr>
    <w:rPr>
      <w:kern w:val="0"/>
      <w:sz w:val="24"/>
    </w:rPr>
  </w:style>
  <w:style w:type="paragraph" w:customStyle="1" w:styleId="a9">
    <w:name w:val="附录表标题"/>
    <w:basedOn w:val="af9"/>
    <w:next w:val="affff1"/>
    <w:uiPriority w:val="99"/>
    <w:rsid w:val="005F0C67"/>
    <w:pPr>
      <w:numPr>
        <w:ilvl w:val="1"/>
        <w:numId w:val="17"/>
      </w:numPr>
      <w:tabs>
        <w:tab w:val="left" w:pos="180"/>
      </w:tabs>
      <w:spacing w:beforeLines="50" w:afterLines="50"/>
      <w:ind w:left="0" w:firstLine="0"/>
      <w:jc w:val="center"/>
    </w:pPr>
    <w:rPr>
      <w:rFonts w:ascii="黑体" w:eastAsia="黑体"/>
      <w:szCs w:val="21"/>
    </w:rPr>
  </w:style>
  <w:style w:type="paragraph" w:customStyle="1" w:styleId="1d">
    <w:name w:val="1级标题"/>
    <w:basedOn w:val="13"/>
    <w:uiPriority w:val="99"/>
    <w:rsid w:val="005F0C67"/>
    <w:pPr>
      <w:keepLines/>
      <w:pageBreakBefore/>
      <w:widowControl w:val="0"/>
      <w:tabs>
        <w:tab w:val="left" w:pos="360"/>
      </w:tabs>
      <w:spacing w:before="240" w:after="240" w:line="360" w:lineRule="auto"/>
      <w:ind w:left="726"/>
      <w:jc w:val="center"/>
      <w:outlineLvl w:val="0"/>
    </w:pPr>
    <w:rPr>
      <w:rFonts w:ascii="黑体" w:eastAsia="黑体" w:hAnsi="黑体"/>
      <w:sz w:val="36"/>
      <w:szCs w:val="36"/>
      <w:lang w:eastAsia="en-US"/>
    </w:rPr>
  </w:style>
  <w:style w:type="paragraph" w:customStyle="1" w:styleId="xl81">
    <w:name w:val="xl81"/>
    <w:basedOn w:val="af9"/>
    <w:uiPriority w:val="99"/>
    <w:rsid w:val="005F0C67"/>
    <w:pPr>
      <w:widowControl/>
      <w:spacing w:before="100" w:beforeAutospacing="1" w:after="100" w:afterAutospacing="1"/>
      <w:jc w:val="center"/>
    </w:pPr>
    <w:rPr>
      <w:rFonts w:ascii="宋体" w:hAnsi="宋体" w:cs="宋体"/>
      <w:color w:val="000000"/>
      <w:kern w:val="0"/>
      <w:sz w:val="20"/>
      <w:szCs w:val="20"/>
    </w:rPr>
  </w:style>
  <w:style w:type="paragraph" w:customStyle="1" w:styleId="afffffffffe">
    <w:name w:val="发布部门"/>
    <w:next w:val="affff1"/>
    <w:uiPriority w:val="99"/>
    <w:rsid w:val="005F0C67"/>
    <w:pPr>
      <w:jc w:val="center"/>
    </w:pPr>
    <w:rPr>
      <w:rFonts w:ascii="宋体"/>
      <w:b/>
      <w:spacing w:val="20"/>
      <w:w w:val="135"/>
      <w:sz w:val="28"/>
    </w:rPr>
  </w:style>
  <w:style w:type="paragraph" w:customStyle="1" w:styleId="152">
    <w:name w:val="样式 宋体 行距: 1.5 倍行距2"/>
    <w:basedOn w:val="af9"/>
    <w:uiPriority w:val="99"/>
    <w:rsid w:val="005F0C67"/>
    <w:pPr>
      <w:spacing w:line="360" w:lineRule="auto"/>
      <w:ind w:firstLineChars="200" w:firstLine="420"/>
    </w:pPr>
    <w:rPr>
      <w:rFonts w:cs="宋体"/>
      <w:szCs w:val="21"/>
    </w:rPr>
  </w:style>
  <w:style w:type="paragraph" w:customStyle="1" w:styleId="affffffffff">
    <w:name w:val="列项——（一级）"/>
    <w:uiPriority w:val="99"/>
    <w:rsid w:val="005F0C67"/>
    <w:pPr>
      <w:widowControl w:val="0"/>
      <w:tabs>
        <w:tab w:val="left" w:pos="839"/>
      </w:tabs>
      <w:ind w:left="839" w:hanging="419"/>
      <w:jc w:val="both"/>
    </w:pPr>
    <w:rPr>
      <w:rFonts w:ascii="宋体"/>
      <w:sz w:val="21"/>
    </w:rPr>
  </w:style>
  <w:style w:type="paragraph" w:customStyle="1" w:styleId="affffffffff0">
    <w:name w:val="文献分类号"/>
    <w:uiPriority w:val="99"/>
    <w:rsid w:val="005F0C67"/>
    <w:pPr>
      <w:widowControl w:val="0"/>
      <w:textAlignment w:val="center"/>
    </w:pPr>
    <w:rPr>
      <w:rFonts w:ascii="黑体" w:eastAsia="黑体"/>
      <w:sz w:val="21"/>
      <w:szCs w:val="21"/>
    </w:rPr>
  </w:style>
  <w:style w:type="paragraph" w:customStyle="1" w:styleId="p0">
    <w:name w:val="p0"/>
    <w:basedOn w:val="af9"/>
    <w:uiPriority w:val="99"/>
    <w:rsid w:val="005F0C67"/>
    <w:pPr>
      <w:widowControl/>
    </w:pPr>
    <w:rPr>
      <w:kern w:val="0"/>
      <w:szCs w:val="21"/>
    </w:rPr>
  </w:style>
  <w:style w:type="paragraph" w:customStyle="1" w:styleId="affffffffff1">
    <w:name w:val="其他实施日期"/>
    <w:basedOn w:val="affffff"/>
    <w:uiPriority w:val="99"/>
    <w:rsid w:val="005F0C67"/>
  </w:style>
  <w:style w:type="paragraph" w:customStyle="1" w:styleId="2f4">
    <w:name w:val="无间隔2"/>
    <w:uiPriority w:val="99"/>
    <w:rsid w:val="005F0C67"/>
    <w:pPr>
      <w:widowControl w:val="0"/>
      <w:jc w:val="both"/>
    </w:pPr>
    <w:rPr>
      <w:rFonts w:ascii="Calibri" w:hAnsi="Calibri"/>
      <w:kern w:val="2"/>
      <w:sz w:val="21"/>
      <w:szCs w:val="22"/>
    </w:rPr>
  </w:style>
  <w:style w:type="paragraph" w:customStyle="1" w:styleId="CharChar1CharCharCharCharCharCharCharChar">
    <w:name w:val="Char Char1 Char Char Char Char Char Char Char Char"/>
    <w:basedOn w:val="af9"/>
    <w:uiPriority w:val="99"/>
    <w:rsid w:val="005F0C67"/>
  </w:style>
  <w:style w:type="paragraph" w:customStyle="1" w:styleId="z-20">
    <w:name w:val="z-窗体底端2"/>
    <w:basedOn w:val="af9"/>
    <w:next w:val="af9"/>
    <w:uiPriority w:val="99"/>
    <w:rsid w:val="005F0C67"/>
    <w:pPr>
      <w:widowControl/>
      <w:pBdr>
        <w:top w:val="single" w:sz="6" w:space="1" w:color="auto"/>
      </w:pBdr>
      <w:jc w:val="center"/>
    </w:pPr>
    <w:rPr>
      <w:rFonts w:ascii="Arial" w:hAnsi="Arial"/>
      <w:vanish/>
      <w:kern w:val="0"/>
      <w:sz w:val="16"/>
      <w:szCs w:val="16"/>
    </w:rPr>
  </w:style>
  <w:style w:type="paragraph" w:customStyle="1" w:styleId="p16">
    <w:name w:val="p16"/>
    <w:basedOn w:val="af9"/>
    <w:uiPriority w:val="99"/>
    <w:rsid w:val="005F0C67"/>
    <w:pPr>
      <w:widowControl/>
    </w:pPr>
    <w:rPr>
      <w:rFonts w:ascii="宋体" w:hAnsi="宋体" w:cs="宋体"/>
      <w:kern w:val="0"/>
      <w:szCs w:val="21"/>
    </w:rPr>
  </w:style>
  <w:style w:type="paragraph" w:customStyle="1" w:styleId="affffffffff2">
    <w:name w:val="三级无"/>
    <w:basedOn w:val="a5"/>
    <w:uiPriority w:val="99"/>
    <w:rsid w:val="005F0C67"/>
    <w:pPr>
      <w:numPr>
        <w:numId w:val="0"/>
      </w:numPr>
      <w:spacing w:beforeLines="0" w:afterLines="0"/>
    </w:pPr>
    <w:rPr>
      <w:rFonts w:ascii="宋体" w:eastAsia="宋体"/>
    </w:rPr>
  </w:style>
  <w:style w:type="paragraph" w:customStyle="1" w:styleId="affffffffff3">
    <w:name w:val="目录"/>
    <w:next w:val="af9"/>
    <w:uiPriority w:val="99"/>
    <w:rsid w:val="005F0C67"/>
    <w:pPr>
      <w:spacing w:beforeLines="200"/>
      <w:jc w:val="center"/>
    </w:pPr>
    <w:rPr>
      <w:rFonts w:ascii="Arial" w:eastAsia="黑体" w:hAnsi="Arial" w:cs="宋体"/>
      <w:bCs/>
      <w:kern w:val="2"/>
      <w:sz w:val="48"/>
    </w:rPr>
  </w:style>
  <w:style w:type="paragraph" w:customStyle="1" w:styleId="affffffffff4">
    <w:name w:val="封面标准代替信息"/>
    <w:uiPriority w:val="99"/>
    <w:rsid w:val="005F0C67"/>
    <w:pPr>
      <w:spacing w:before="57" w:line="280" w:lineRule="exact"/>
      <w:jc w:val="right"/>
    </w:pPr>
    <w:rPr>
      <w:rFonts w:ascii="宋体"/>
      <w:sz w:val="21"/>
      <w:szCs w:val="21"/>
    </w:rPr>
  </w:style>
  <w:style w:type="paragraph" w:customStyle="1" w:styleId="affffffffff5">
    <w:name w:val="其他发布部门"/>
    <w:basedOn w:val="afffffffffe"/>
    <w:uiPriority w:val="99"/>
    <w:rsid w:val="005F0C67"/>
    <w:pPr>
      <w:spacing w:line="240" w:lineRule="atLeast"/>
    </w:pPr>
    <w:rPr>
      <w:rFonts w:ascii="黑体" w:eastAsia="黑体"/>
      <w:b w:val="0"/>
    </w:rPr>
  </w:style>
  <w:style w:type="paragraph" w:customStyle="1" w:styleId="p21">
    <w:name w:val="p21"/>
    <w:basedOn w:val="af9"/>
    <w:uiPriority w:val="99"/>
    <w:rsid w:val="005F0C67"/>
    <w:pPr>
      <w:widowControl/>
      <w:pBdr>
        <w:bottom w:val="single" w:sz="6" w:space="1" w:color="000000"/>
      </w:pBdr>
      <w:jc w:val="center"/>
    </w:pPr>
    <w:rPr>
      <w:kern w:val="0"/>
      <w:sz w:val="18"/>
      <w:szCs w:val="18"/>
    </w:rPr>
  </w:style>
  <w:style w:type="paragraph" w:customStyle="1" w:styleId="p22">
    <w:name w:val="p22"/>
    <w:basedOn w:val="af9"/>
    <w:uiPriority w:val="99"/>
    <w:rsid w:val="005F0C67"/>
    <w:pPr>
      <w:widowControl/>
    </w:pPr>
    <w:rPr>
      <w:kern w:val="0"/>
      <w:szCs w:val="21"/>
    </w:rPr>
  </w:style>
  <w:style w:type="paragraph" w:customStyle="1" w:styleId="p23">
    <w:name w:val="p23"/>
    <w:basedOn w:val="af9"/>
    <w:uiPriority w:val="99"/>
    <w:rsid w:val="005F0C67"/>
    <w:pPr>
      <w:widowControl/>
      <w:spacing w:before="100" w:after="100"/>
      <w:jc w:val="left"/>
    </w:pPr>
    <w:rPr>
      <w:rFonts w:ascii="宋体" w:hAnsi="宋体" w:cs="宋体"/>
      <w:kern w:val="0"/>
      <w:sz w:val="24"/>
    </w:rPr>
  </w:style>
  <w:style w:type="paragraph" w:customStyle="1" w:styleId="p24">
    <w:name w:val="p24"/>
    <w:basedOn w:val="af9"/>
    <w:uiPriority w:val="99"/>
    <w:rsid w:val="005F0C67"/>
    <w:pPr>
      <w:widowControl/>
      <w:jc w:val="left"/>
    </w:pPr>
    <w:rPr>
      <w:kern w:val="0"/>
      <w:sz w:val="18"/>
      <w:szCs w:val="18"/>
    </w:rPr>
  </w:style>
  <w:style w:type="character" w:customStyle="1" w:styleId="Char">
    <w:name w:val="正文缩进 Char"/>
    <w:link w:val="afa"/>
    <w:uiPriority w:val="99"/>
    <w:locked/>
    <w:rsid w:val="005F0C67"/>
    <w:rPr>
      <w:kern w:val="2"/>
      <w:sz w:val="21"/>
    </w:rPr>
  </w:style>
  <w:style w:type="character" w:customStyle="1" w:styleId="CharChar2">
    <w:name w:val="普通文字 Char Char2"/>
    <w:uiPriority w:val="99"/>
    <w:rsid w:val="005F0C67"/>
    <w:rPr>
      <w:rFonts w:ascii="宋体" w:eastAsia="宋体" w:hAnsi="Courier New"/>
      <w:b/>
      <w:i/>
      <w:color w:val="000000"/>
      <w:kern w:val="2"/>
      <w:sz w:val="21"/>
      <w:lang w:val="en-US" w:eastAsia="zh-CN"/>
    </w:rPr>
  </w:style>
  <w:style w:type="character" w:customStyle="1" w:styleId="CharChar4">
    <w:name w:val="Char Char4"/>
    <w:uiPriority w:val="99"/>
    <w:rsid w:val="005F0C67"/>
    <w:rPr>
      <w:rFonts w:ascii="宋体" w:eastAsia="宋体" w:hAnsi="Courier New"/>
      <w:kern w:val="2"/>
      <w:sz w:val="21"/>
      <w:lang w:val="en-US" w:eastAsia="zh-CN"/>
    </w:rPr>
  </w:style>
  <w:style w:type="character" w:customStyle="1" w:styleId="Char6">
    <w:name w:val="纯文本 Char"/>
    <w:link w:val="aff6"/>
    <w:qFormat/>
    <w:locked/>
    <w:rsid w:val="005F0C67"/>
    <w:rPr>
      <w:rFonts w:ascii="宋体" w:eastAsia="宋体" w:hAnsi="Courier New"/>
      <w:kern w:val="2"/>
      <w:sz w:val="21"/>
      <w:lang w:val="en-US" w:eastAsia="zh-CN"/>
    </w:rPr>
  </w:style>
  <w:style w:type="character" w:customStyle="1" w:styleId="Chare">
    <w:name w:val="普通(网站) Char"/>
    <w:link w:val="afff1"/>
    <w:uiPriority w:val="99"/>
    <w:locked/>
    <w:rsid w:val="005F0C67"/>
    <w:rPr>
      <w:rFonts w:ascii="宋体" w:eastAsia="宋体"/>
      <w:sz w:val="24"/>
    </w:rPr>
  </w:style>
  <w:style w:type="character" w:customStyle="1" w:styleId="apple-converted-space">
    <w:name w:val="apple-converted-space"/>
    <w:uiPriority w:val="99"/>
    <w:rsid w:val="005F0C67"/>
    <w:rPr>
      <w:rFonts w:cs="Times New Roman"/>
    </w:rPr>
  </w:style>
  <w:style w:type="character" w:customStyle="1" w:styleId="CharChar20">
    <w:name w:val="Char Char2"/>
    <w:uiPriority w:val="99"/>
    <w:rsid w:val="005F0C67"/>
    <w:rPr>
      <w:rFonts w:ascii="宋体" w:eastAsia="宋体" w:hAnsi="宋体"/>
      <w:kern w:val="2"/>
      <w:sz w:val="24"/>
      <w:lang w:val="en-US" w:eastAsia="zh-CN"/>
    </w:rPr>
  </w:style>
  <w:style w:type="character" w:customStyle="1" w:styleId="Charf0">
    <w:name w:val="无间隔 Char"/>
    <w:link w:val="12"/>
    <w:uiPriority w:val="99"/>
    <w:locked/>
    <w:rsid w:val="005F0C67"/>
    <w:rPr>
      <w:rFonts w:ascii="Calibri" w:hAnsi="Calibri"/>
      <w:sz w:val="22"/>
      <w:lang w:val="en-US" w:eastAsia="zh-CN"/>
    </w:rPr>
  </w:style>
  <w:style w:type="character" w:customStyle="1" w:styleId="case31">
    <w:name w:val="case31"/>
    <w:uiPriority w:val="99"/>
    <w:rsid w:val="005F0C67"/>
    <w:rPr>
      <w:sz w:val="21"/>
    </w:rPr>
  </w:style>
  <w:style w:type="character" w:customStyle="1" w:styleId="bodyGB2312">
    <w:name w:val="样式 body + 仿宋_GB2312 三号"/>
    <w:uiPriority w:val="99"/>
    <w:rsid w:val="005F0C67"/>
    <w:rPr>
      <w:rFonts w:ascii="宋体" w:eastAsia="宋体"/>
      <w:kern w:val="0"/>
      <w:sz w:val="24"/>
      <w:lang w:val="en-US" w:eastAsia="zh-CN"/>
    </w:rPr>
  </w:style>
  <w:style w:type="character" w:customStyle="1" w:styleId="140">
    <w:name w:val="14"/>
    <w:uiPriority w:val="99"/>
    <w:rsid w:val="005F0C67"/>
    <w:rPr>
      <w:rFonts w:cs="Times New Roman"/>
    </w:rPr>
  </w:style>
  <w:style w:type="character" w:customStyle="1" w:styleId="lb1">
    <w:name w:val="lb1"/>
    <w:uiPriority w:val="99"/>
    <w:rsid w:val="005F0C67"/>
    <w:rPr>
      <w:b/>
      <w:color w:val="0851A5"/>
      <w:sz w:val="27"/>
    </w:rPr>
  </w:style>
  <w:style w:type="character" w:customStyle="1" w:styleId="textcontents">
    <w:name w:val="textcontents"/>
    <w:uiPriority w:val="99"/>
    <w:rsid w:val="005F0C67"/>
    <w:rPr>
      <w:rFonts w:cs="Times New Roman"/>
    </w:rPr>
  </w:style>
  <w:style w:type="character" w:customStyle="1" w:styleId="CharCharChar">
    <w:name w:val="Char Char Char"/>
    <w:uiPriority w:val="99"/>
    <w:rsid w:val="005F0C67"/>
    <w:rPr>
      <w:rFonts w:ascii="宋体" w:eastAsia="宋体" w:hAnsi="Courier New"/>
      <w:kern w:val="2"/>
      <w:sz w:val="21"/>
      <w:lang w:val="en-US" w:eastAsia="zh-CN"/>
    </w:rPr>
  </w:style>
  <w:style w:type="character" w:customStyle="1" w:styleId="Char3">
    <w:name w:val="题注 Char"/>
    <w:link w:val="aff3"/>
    <w:uiPriority w:val="99"/>
    <w:locked/>
    <w:rsid w:val="005F0C67"/>
    <w:rPr>
      <w:rFonts w:ascii="Arial" w:eastAsia="黑体" w:hAnsi="Arial"/>
      <w:kern w:val="2"/>
    </w:rPr>
  </w:style>
  <w:style w:type="character" w:customStyle="1" w:styleId="Charf3">
    <w:name w:val="正文 + 宋体 Char"/>
    <w:link w:val="affff"/>
    <w:uiPriority w:val="99"/>
    <w:locked/>
    <w:rsid w:val="005F0C67"/>
    <w:rPr>
      <w:rFonts w:ascii="宋体" w:eastAsia="宋体"/>
      <w:b/>
      <w:sz w:val="24"/>
    </w:rPr>
  </w:style>
  <w:style w:type="character" w:customStyle="1" w:styleId="2Char2">
    <w:name w:val="2级标题 Char"/>
    <w:link w:val="20"/>
    <w:uiPriority w:val="99"/>
    <w:locked/>
    <w:rsid w:val="005F0C67"/>
    <w:rPr>
      <w:rFonts w:ascii="黑体" w:eastAsia="黑体" w:hAnsi="黑体"/>
      <w:kern w:val="0"/>
      <w:sz w:val="20"/>
      <w:szCs w:val="36"/>
      <w:lang w:eastAsia="en-US"/>
    </w:rPr>
  </w:style>
  <w:style w:type="character" w:customStyle="1" w:styleId="font51">
    <w:name w:val="font51"/>
    <w:uiPriority w:val="99"/>
    <w:rsid w:val="005F0C67"/>
    <w:rPr>
      <w:rFonts w:ascii="宋体" w:eastAsia="宋体" w:hAnsi="宋体"/>
      <w:color w:val="000000"/>
      <w:sz w:val="18"/>
      <w:vertAlign w:val="superscript"/>
    </w:rPr>
  </w:style>
  <w:style w:type="character" w:customStyle="1" w:styleId="Char13">
    <w:name w:val="页眉 Char1"/>
    <w:uiPriority w:val="99"/>
    <w:semiHidden/>
    <w:rsid w:val="005F0C67"/>
    <w:rPr>
      <w:kern w:val="2"/>
      <w:sz w:val="18"/>
    </w:rPr>
  </w:style>
  <w:style w:type="character" w:customStyle="1" w:styleId="Charf4">
    <w:name w:val="正文四号 Char"/>
    <w:link w:val="affff0"/>
    <w:uiPriority w:val="99"/>
    <w:locked/>
    <w:rsid w:val="005F0C67"/>
    <w:rPr>
      <w:rFonts w:eastAsia="仿宋"/>
      <w:sz w:val="28"/>
    </w:rPr>
  </w:style>
  <w:style w:type="character" w:customStyle="1" w:styleId="font01">
    <w:name w:val="font01"/>
    <w:uiPriority w:val="99"/>
    <w:rsid w:val="005F0C67"/>
    <w:rPr>
      <w:rFonts w:ascii="Helvetica" w:eastAsia="Times New Roman" w:hAnsi="Helvetica"/>
      <w:color w:val="000000"/>
      <w:sz w:val="20"/>
    </w:rPr>
  </w:style>
  <w:style w:type="character" w:customStyle="1" w:styleId="hps">
    <w:name w:val="hps"/>
    <w:uiPriority w:val="99"/>
    <w:rsid w:val="005F0C67"/>
  </w:style>
  <w:style w:type="character" w:customStyle="1" w:styleId="Charf5">
    <w:name w:val="段 Char"/>
    <w:link w:val="affff1"/>
    <w:uiPriority w:val="99"/>
    <w:locked/>
    <w:rsid w:val="005F0C67"/>
    <w:rPr>
      <w:rFonts w:ascii="宋体"/>
      <w:sz w:val="21"/>
    </w:rPr>
  </w:style>
  <w:style w:type="character" w:customStyle="1" w:styleId="3zw">
    <w:name w:val="3zw"/>
    <w:uiPriority w:val="99"/>
    <w:rsid w:val="005F0C67"/>
    <w:rPr>
      <w:rFonts w:cs="Times New Roman"/>
    </w:rPr>
  </w:style>
  <w:style w:type="character" w:customStyle="1" w:styleId="opdicttext2">
    <w:name w:val="op_dict_text2"/>
    <w:uiPriority w:val="99"/>
    <w:rsid w:val="005F0C67"/>
  </w:style>
  <w:style w:type="character" w:customStyle="1" w:styleId="font41">
    <w:name w:val="font41"/>
    <w:uiPriority w:val="99"/>
    <w:rsid w:val="005F0C67"/>
    <w:rPr>
      <w:rFonts w:ascii="宋体" w:eastAsia="宋体" w:hAnsi="宋体"/>
      <w:color w:val="000000"/>
      <w:sz w:val="18"/>
      <w:vertAlign w:val="superscript"/>
    </w:rPr>
  </w:style>
  <w:style w:type="character" w:customStyle="1" w:styleId="2Char3">
    <w:name w:val="标题2新 Char"/>
    <w:link w:val="29"/>
    <w:uiPriority w:val="99"/>
    <w:locked/>
    <w:rsid w:val="005F0C67"/>
    <w:rPr>
      <w:rFonts w:ascii="黑体" w:eastAsia="黑体" w:hAnsi="黑体"/>
    </w:rPr>
  </w:style>
  <w:style w:type="character" w:customStyle="1" w:styleId="Charf6">
    <w:name w:val="一级条标题 Char"/>
    <w:link w:val="a3"/>
    <w:uiPriority w:val="99"/>
    <w:locked/>
    <w:rsid w:val="005F0C67"/>
    <w:rPr>
      <w:rFonts w:ascii="黑体" w:eastAsia="黑体"/>
      <w:kern w:val="0"/>
      <w:szCs w:val="21"/>
    </w:rPr>
  </w:style>
  <w:style w:type="character" w:customStyle="1" w:styleId="content3">
    <w:name w:val="content3"/>
    <w:uiPriority w:val="99"/>
    <w:rsid w:val="005F0C67"/>
  </w:style>
  <w:style w:type="character" w:customStyle="1" w:styleId="ast">
    <w:name w:val="ast"/>
    <w:uiPriority w:val="99"/>
    <w:rsid w:val="005F0C67"/>
  </w:style>
  <w:style w:type="character" w:customStyle="1" w:styleId="z-Char">
    <w:name w:val="z-窗体底端 Char"/>
    <w:link w:val="z-1"/>
    <w:uiPriority w:val="99"/>
    <w:locked/>
    <w:rsid w:val="005F0C67"/>
    <w:rPr>
      <w:rFonts w:ascii="Arial" w:eastAsia="Times New Roman" w:hAnsi="Arial"/>
      <w:vanish/>
      <w:sz w:val="16"/>
    </w:rPr>
  </w:style>
  <w:style w:type="character" w:customStyle="1" w:styleId="HTMLChar1">
    <w:name w:val="HTML 预设格式 Char1"/>
    <w:uiPriority w:val="99"/>
    <w:rsid w:val="005F0C67"/>
    <w:rPr>
      <w:rFonts w:ascii="Courier New" w:hAnsi="Courier New"/>
      <w:kern w:val="2"/>
    </w:rPr>
  </w:style>
  <w:style w:type="character" w:customStyle="1" w:styleId="content1">
    <w:name w:val="content1"/>
    <w:uiPriority w:val="99"/>
    <w:rsid w:val="005F0C67"/>
    <w:rPr>
      <w:sz w:val="18"/>
    </w:rPr>
  </w:style>
  <w:style w:type="character" w:customStyle="1" w:styleId="f111">
    <w:name w:val="f111"/>
    <w:uiPriority w:val="99"/>
    <w:rsid w:val="005F0C67"/>
    <w:rPr>
      <w:sz w:val="22"/>
    </w:rPr>
  </w:style>
  <w:style w:type="character" w:customStyle="1" w:styleId="Char14">
    <w:name w:val="正文文本 Char1"/>
    <w:uiPriority w:val="99"/>
    <w:rsid w:val="005F0C67"/>
    <w:rPr>
      <w:rFonts w:ascii="金山简黑体" w:eastAsia="金山简黑体" w:hAnsi="Courier New"/>
      <w:b/>
      <w:spacing w:val="-8"/>
      <w:kern w:val="2"/>
      <w:sz w:val="44"/>
    </w:rPr>
  </w:style>
  <w:style w:type="character" w:customStyle="1" w:styleId="affffffffff6">
    <w:name w:val="个人答复风格"/>
    <w:uiPriority w:val="99"/>
    <w:rsid w:val="005F0C67"/>
    <w:rPr>
      <w:rFonts w:ascii="Arial" w:eastAsia="宋体" w:hAnsi="Arial"/>
      <w:color w:val="auto"/>
      <w:sz w:val="20"/>
    </w:rPr>
  </w:style>
  <w:style w:type="character" w:customStyle="1" w:styleId="number">
    <w:name w:val="number"/>
    <w:uiPriority w:val="99"/>
    <w:rsid w:val="005F0C67"/>
  </w:style>
  <w:style w:type="character" w:customStyle="1" w:styleId="font21">
    <w:name w:val="font21"/>
    <w:uiPriority w:val="99"/>
    <w:rsid w:val="005F0C67"/>
    <w:rPr>
      <w:rFonts w:ascii="宋体" w:eastAsia="宋体" w:hAnsi="宋体"/>
      <w:color w:val="000000"/>
      <w:sz w:val="18"/>
      <w:vertAlign w:val="superscript"/>
    </w:rPr>
  </w:style>
  <w:style w:type="character" w:customStyle="1" w:styleId="Char15">
    <w:name w:val="脚注文本 Char1"/>
    <w:uiPriority w:val="99"/>
    <w:rsid w:val="005F0C67"/>
    <w:rPr>
      <w:rFonts w:ascii="宋体" w:hAnsi="Courier New"/>
      <w:kern w:val="2"/>
      <w:sz w:val="18"/>
    </w:rPr>
  </w:style>
  <w:style w:type="character" w:customStyle="1" w:styleId="h11">
    <w:name w:val="h11"/>
    <w:uiPriority w:val="99"/>
    <w:rsid w:val="005F0C67"/>
    <w:rPr>
      <w:rFonts w:ascii="Courier New" w:eastAsia="宋体" w:hAnsi="Courier New"/>
      <w:b/>
      <w:sz w:val="24"/>
      <w:lang w:val="en-US" w:eastAsia="zh-CN"/>
    </w:rPr>
  </w:style>
  <w:style w:type="character" w:customStyle="1" w:styleId="affffffffff7">
    <w:name w:val="个人撰写风格"/>
    <w:uiPriority w:val="99"/>
    <w:rsid w:val="005F0C67"/>
    <w:rPr>
      <w:rFonts w:ascii="Arial" w:eastAsia="宋体" w:hAnsi="Arial"/>
      <w:color w:val="auto"/>
      <w:sz w:val="20"/>
    </w:rPr>
  </w:style>
  <w:style w:type="character" w:customStyle="1" w:styleId="1Char0">
    <w:name w:val="样式1 Char"/>
    <w:link w:val="15"/>
    <w:uiPriority w:val="99"/>
    <w:locked/>
    <w:rsid w:val="005F0C67"/>
    <w:rPr>
      <w:sz w:val="24"/>
    </w:rPr>
  </w:style>
  <w:style w:type="character" w:customStyle="1" w:styleId="main5">
    <w:name w:val="main5"/>
    <w:uiPriority w:val="99"/>
    <w:rsid w:val="005F0C67"/>
    <w:rPr>
      <w:color w:val="000000"/>
      <w:sz w:val="20"/>
    </w:rPr>
  </w:style>
  <w:style w:type="character" w:customStyle="1" w:styleId="3Char2">
    <w:name w:val="自创3级 Char"/>
    <w:link w:val="3"/>
    <w:uiPriority w:val="99"/>
    <w:locked/>
    <w:rsid w:val="005F0C67"/>
    <w:rPr>
      <w:rFonts w:ascii="黑体" w:eastAsia="黑体" w:hAnsi="黑体"/>
      <w:b/>
      <w:kern w:val="0"/>
      <w:sz w:val="28"/>
      <w:szCs w:val="28"/>
    </w:rPr>
  </w:style>
  <w:style w:type="character" w:customStyle="1" w:styleId="4Char0">
    <w:name w:val="自创4级 Char"/>
    <w:link w:val="4"/>
    <w:uiPriority w:val="99"/>
    <w:locked/>
    <w:rsid w:val="005F0C67"/>
    <w:rPr>
      <w:rFonts w:ascii="黑体" w:eastAsia="黑体" w:hAnsi="黑体"/>
      <w:bCs/>
      <w:kern w:val="0"/>
      <w:sz w:val="24"/>
      <w:szCs w:val="24"/>
    </w:rPr>
  </w:style>
  <w:style w:type="character" w:customStyle="1" w:styleId="-Char">
    <w:name w:val="并列项-点 Char"/>
    <w:link w:val="-"/>
    <w:uiPriority w:val="99"/>
    <w:locked/>
    <w:rsid w:val="005F0C67"/>
    <w:rPr>
      <w:sz w:val="24"/>
    </w:rPr>
  </w:style>
  <w:style w:type="character" w:customStyle="1" w:styleId="Charf7">
    <w:name w:val="二级条标题 Char"/>
    <w:link w:val="affff2"/>
    <w:uiPriority w:val="99"/>
    <w:locked/>
    <w:rsid w:val="005F0C67"/>
    <w:rPr>
      <w:rFonts w:ascii="黑体" w:eastAsia="黑体"/>
      <w:sz w:val="21"/>
    </w:rPr>
  </w:style>
  <w:style w:type="character" w:customStyle="1" w:styleId="text11">
    <w:name w:val="text11"/>
    <w:uiPriority w:val="99"/>
    <w:rsid w:val="005F0C67"/>
    <w:rPr>
      <w:rFonts w:ascii="Verdana" w:hAnsi="Verdana"/>
      <w:color w:val="4E4E4E"/>
      <w:sz w:val="18"/>
    </w:rPr>
  </w:style>
  <w:style w:type="character" w:customStyle="1" w:styleId="3Char10">
    <w:name w:val="标题 3 Char1"/>
    <w:link w:val="310"/>
    <w:uiPriority w:val="99"/>
    <w:locked/>
    <w:rsid w:val="005F0C67"/>
    <w:rPr>
      <w:rFonts w:ascii="Calibri" w:hAnsi="Calibri"/>
      <w:b/>
      <w:sz w:val="32"/>
    </w:rPr>
  </w:style>
  <w:style w:type="character" w:customStyle="1" w:styleId="2Char4">
    <w:name w:val="自创2级 Char"/>
    <w:link w:val="2"/>
    <w:uiPriority w:val="99"/>
    <w:locked/>
    <w:rsid w:val="005F0C67"/>
    <w:rPr>
      <w:rFonts w:ascii="黑体" w:eastAsia="黑体" w:hAnsi="黑体"/>
      <w:b/>
      <w:bCs/>
      <w:kern w:val="0"/>
      <w:sz w:val="30"/>
      <w:szCs w:val="30"/>
    </w:rPr>
  </w:style>
  <w:style w:type="character" w:customStyle="1" w:styleId="def">
    <w:name w:val="def"/>
    <w:uiPriority w:val="99"/>
    <w:rsid w:val="005F0C67"/>
  </w:style>
  <w:style w:type="character" w:customStyle="1" w:styleId="apple-style-span">
    <w:name w:val="apple-style-span"/>
    <w:uiPriority w:val="99"/>
    <w:rsid w:val="005F0C67"/>
    <w:rPr>
      <w:rFonts w:cs="Times New Roman"/>
    </w:rPr>
  </w:style>
  <w:style w:type="character" w:customStyle="1" w:styleId="CharChar5">
    <w:name w:val="Char Char5"/>
    <w:uiPriority w:val="99"/>
    <w:locked/>
    <w:rsid w:val="005F0C67"/>
    <w:rPr>
      <w:rFonts w:ascii="宋体" w:eastAsia="宋体" w:hAnsi="Courier New"/>
      <w:spacing w:val="-4"/>
      <w:kern w:val="2"/>
      <w:sz w:val="18"/>
    </w:rPr>
  </w:style>
  <w:style w:type="character" w:customStyle="1" w:styleId="CharChar3">
    <w:name w:val="段 Char Char"/>
    <w:uiPriority w:val="99"/>
    <w:rsid w:val="005F0C67"/>
    <w:rPr>
      <w:rFonts w:ascii="宋体"/>
      <w:sz w:val="21"/>
      <w:lang w:val="en-US" w:eastAsia="zh-CN"/>
    </w:rPr>
  </w:style>
  <w:style w:type="character" w:customStyle="1" w:styleId="z-Char0">
    <w:name w:val="z-窗体顶端 Char"/>
    <w:link w:val="z-10"/>
    <w:uiPriority w:val="99"/>
    <w:locked/>
    <w:rsid w:val="005F0C67"/>
    <w:rPr>
      <w:rFonts w:ascii="Arial" w:eastAsia="Times New Roman" w:hAnsi="Arial"/>
      <w:vanish/>
      <w:sz w:val="16"/>
    </w:rPr>
  </w:style>
  <w:style w:type="character" w:customStyle="1" w:styleId="txt">
    <w:name w:val="txt"/>
    <w:uiPriority w:val="99"/>
    <w:rsid w:val="005F0C67"/>
    <w:rPr>
      <w:rFonts w:eastAsia="宋体"/>
      <w:sz w:val="24"/>
      <w:lang w:val="en-US" w:eastAsia="zh-CN"/>
    </w:rPr>
  </w:style>
  <w:style w:type="character" w:customStyle="1" w:styleId="Charf8">
    <w:name w:val="自创表 Char"/>
    <w:link w:val="affff3"/>
    <w:uiPriority w:val="99"/>
    <w:locked/>
    <w:rsid w:val="005F0C67"/>
    <w:rPr>
      <w:sz w:val="24"/>
    </w:rPr>
  </w:style>
  <w:style w:type="character" w:customStyle="1" w:styleId="orangesize1">
    <w:name w:val="orange_size1"/>
    <w:uiPriority w:val="99"/>
    <w:rsid w:val="005F0C67"/>
    <w:rPr>
      <w:rFonts w:ascii="??" w:hAnsi="??"/>
      <w:color w:val="FF6600"/>
      <w:sz w:val="17"/>
    </w:rPr>
  </w:style>
  <w:style w:type="character" w:customStyle="1" w:styleId="Char22">
    <w:name w:val="纯文本 Char2"/>
    <w:uiPriority w:val="99"/>
    <w:rsid w:val="005F0C67"/>
    <w:rPr>
      <w:rFonts w:ascii="宋体" w:eastAsia="宋体" w:hAnsi="Courier New"/>
      <w:kern w:val="2"/>
      <w:sz w:val="21"/>
      <w:lang w:val="en-US" w:eastAsia="zh-CN"/>
    </w:rPr>
  </w:style>
  <w:style w:type="character" w:customStyle="1" w:styleId="Charf9">
    <w:name w:val="仿宋三号正文 Char"/>
    <w:link w:val="affff4"/>
    <w:uiPriority w:val="99"/>
    <w:locked/>
    <w:rsid w:val="005F0C67"/>
    <w:rPr>
      <w:rFonts w:ascii="仿宋_GB2312" w:eastAsia="仿宋_GB2312" w:hAnsi="仿宋_GB2312"/>
      <w:sz w:val="32"/>
    </w:rPr>
  </w:style>
  <w:style w:type="character" w:customStyle="1" w:styleId="Charff4">
    <w:name w:val="正文文本 Char"/>
    <w:uiPriority w:val="99"/>
    <w:rsid w:val="005F0C67"/>
    <w:rPr>
      <w:rFonts w:ascii="金山简黑体" w:eastAsia="金山简黑体" w:hAnsi="Courier New"/>
      <w:b/>
      <w:spacing w:val="-8"/>
      <w:kern w:val="2"/>
      <w:sz w:val="44"/>
    </w:rPr>
  </w:style>
  <w:style w:type="character" w:customStyle="1" w:styleId="CharChar10">
    <w:name w:val="Char Char1"/>
    <w:uiPriority w:val="99"/>
    <w:rsid w:val="005F0C67"/>
    <w:rPr>
      <w:rFonts w:ascii="宋体" w:eastAsia="宋体" w:hAnsi="Courier New"/>
      <w:kern w:val="2"/>
      <w:sz w:val="21"/>
      <w:lang w:val="en-US" w:eastAsia="zh-CN"/>
    </w:rPr>
  </w:style>
  <w:style w:type="character" w:customStyle="1" w:styleId="Charfa">
    <w:name w:val="自创英 Char"/>
    <w:link w:val="affff5"/>
    <w:uiPriority w:val="99"/>
    <w:locked/>
    <w:rsid w:val="005F0C67"/>
    <w:rPr>
      <w:sz w:val="24"/>
      <w:shd w:val="clear" w:color="auto" w:fill="F5F5F5"/>
    </w:rPr>
  </w:style>
  <w:style w:type="character" w:customStyle="1" w:styleId="Charfb">
    <w:name w:val="七章格式正文 Char"/>
    <w:link w:val="affff6"/>
    <w:uiPriority w:val="99"/>
    <w:locked/>
    <w:rsid w:val="005F0C67"/>
    <w:rPr>
      <w:sz w:val="24"/>
    </w:rPr>
  </w:style>
  <w:style w:type="character" w:customStyle="1" w:styleId="Char16">
    <w:name w:val="标题 Char1"/>
    <w:uiPriority w:val="99"/>
    <w:rsid w:val="005F0C67"/>
    <w:rPr>
      <w:rFonts w:ascii="Calibri Light" w:hAnsi="Calibri Light"/>
      <w:b/>
      <w:kern w:val="2"/>
      <w:sz w:val="32"/>
    </w:rPr>
  </w:style>
  <w:style w:type="character" w:customStyle="1" w:styleId="Charfc">
    <w:name w:val="首示例 Char"/>
    <w:link w:val="affff7"/>
    <w:uiPriority w:val="99"/>
    <w:locked/>
    <w:rsid w:val="005F0C67"/>
    <w:rPr>
      <w:rFonts w:ascii="宋体" w:eastAsia="宋体"/>
      <w:sz w:val="18"/>
    </w:rPr>
  </w:style>
  <w:style w:type="character" w:customStyle="1" w:styleId="font61">
    <w:name w:val="font61"/>
    <w:uiPriority w:val="99"/>
    <w:rsid w:val="005F0C67"/>
    <w:rPr>
      <w:rFonts w:ascii="宋体" w:eastAsia="宋体" w:hAnsi="宋体"/>
      <w:color w:val="000000"/>
      <w:sz w:val="18"/>
    </w:rPr>
  </w:style>
  <w:style w:type="character" w:customStyle="1" w:styleId="Charff5">
    <w:name w:val="标准正文 Char"/>
    <w:uiPriority w:val="99"/>
    <w:rsid w:val="005F0C67"/>
    <w:rPr>
      <w:sz w:val="24"/>
    </w:rPr>
  </w:style>
  <w:style w:type="character" w:customStyle="1" w:styleId="1Char1">
    <w:name w:val="样式1正文 Char"/>
    <w:link w:val="16"/>
    <w:uiPriority w:val="99"/>
    <w:locked/>
    <w:rsid w:val="005F0C67"/>
    <w:rPr>
      <w:rFonts w:ascii="仿宋_GB2312" w:eastAsia="仿宋_GB2312"/>
      <w:sz w:val="24"/>
    </w:rPr>
  </w:style>
  <w:style w:type="character" w:customStyle="1" w:styleId="1e">
    <w:name w:val="访问过的超链接1"/>
    <w:uiPriority w:val="99"/>
    <w:rsid w:val="005F0C67"/>
    <w:rPr>
      <w:color w:val="800080"/>
      <w:u w:val="single"/>
    </w:rPr>
  </w:style>
  <w:style w:type="character" w:customStyle="1" w:styleId="publishtime">
    <w:name w:val="publishtime"/>
    <w:uiPriority w:val="99"/>
    <w:rsid w:val="005F0C67"/>
  </w:style>
  <w:style w:type="character" w:customStyle="1" w:styleId="affffffffff8">
    <w:name w:val="发布"/>
    <w:uiPriority w:val="99"/>
    <w:rsid w:val="005F0C67"/>
    <w:rPr>
      <w:rFonts w:ascii="黑体" w:eastAsia="黑体"/>
      <w:spacing w:val="85"/>
      <w:w w:val="100"/>
      <w:position w:val="3"/>
      <w:sz w:val="28"/>
    </w:rPr>
  </w:style>
  <w:style w:type="character" w:customStyle="1" w:styleId="px14">
    <w:name w:val="px14"/>
    <w:uiPriority w:val="99"/>
    <w:rsid w:val="005F0C67"/>
  </w:style>
  <w:style w:type="character" w:customStyle="1" w:styleId="4Char1">
    <w:name w:val="4级标题 Char"/>
    <w:link w:val="40"/>
    <w:uiPriority w:val="99"/>
    <w:locked/>
    <w:rsid w:val="005F0C67"/>
    <w:rPr>
      <w:rFonts w:ascii="黑体" w:eastAsia="黑体" w:hAnsi="黑体"/>
      <w:kern w:val="0"/>
      <w:sz w:val="20"/>
      <w:szCs w:val="24"/>
      <w:lang w:eastAsia="en-US"/>
    </w:rPr>
  </w:style>
  <w:style w:type="character" w:customStyle="1" w:styleId="style810">
    <w:name w:val="style81"/>
    <w:uiPriority w:val="99"/>
    <w:rsid w:val="005F0C67"/>
    <w:rPr>
      <w:rFonts w:ascii="Arial" w:hAnsi="Arial"/>
      <w:color w:val="333333"/>
      <w:sz w:val="31"/>
    </w:rPr>
  </w:style>
  <w:style w:type="character" w:customStyle="1" w:styleId="Charfd">
    <w:name w:val="列出段落 Char"/>
    <w:link w:val="110"/>
    <w:uiPriority w:val="99"/>
    <w:locked/>
    <w:rsid w:val="005F0C67"/>
    <w:rPr>
      <w:rFonts w:ascii="Calibri" w:hAnsi="Calibri"/>
    </w:rPr>
  </w:style>
  <w:style w:type="character" w:customStyle="1" w:styleId="Char23">
    <w:name w:val="标题 Char2"/>
    <w:uiPriority w:val="99"/>
    <w:rsid w:val="005F0C67"/>
    <w:rPr>
      <w:rFonts w:ascii="Calibri Light" w:eastAsia="宋体" w:hAnsi="Calibri Light"/>
      <w:b/>
      <w:sz w:val="32"/>
    </w:rPr>
  </w:style>
  <w:style w:type="character" w:customStyle="1" w:styleId="HTMLChar10">
    <w:name w:val="HTML 地址 Char1"/>
    <w:uiPriority w:val="99"/>
    <w:rsid w:val="005F0C67"/>
    <w:rPr>
      <w:rFonts w:ascii="宋体" w:hAnsi="Courier New"/>
      <w:i/>
      <w:kern w:val="2"/>
      <w:sz w:val="21"/>
    </w:rPr>
  </w:style>
  <w:style w:type="character" w:customStyle="1" w:styleId="3Char3">
    <w:name w:val="3级标题 Char"/>
    <w:link w:val="30"/>
    <w:uiPriority w:val="99"/>
    <w:locked/>
    <w:rsid w:val="005F0C67"/>
    <w:rPr>
      <w:rFonts w:ascii="黑体" w:eastAsia="黑体" w:hAnsi="黑体"/>
      <w:kern w:val="0"/>
      <w:sz w:val="20"/>
      <w:szCs w:val="36"/>
      <w:lang w:eastAsia="en-US"/>
    </w:rPr>
  </w:style>
  <w:style w:type="character" w:customStyle="1" w:styleId="Charfe">
    <w:name w:val="正文缩进体 Char"/>
    <w:link w:val="affff8"/>
    <w:uiPriority w:val="99"/>
    <w:locked/>
    <w:rsid w:val="005F0C67"/>
    <w:rPr>
      <w:sz w:val="21"/>
    </w:rPr>
  </w:style>
  <w:style w:type="character" w:customStyle="1" w:styleId="3Char4">
    <w:name w:val="标题3新 Char"/>
    <w:link w:val="38"/>
    <w:uiPriority w:val="99"/>
    <w:locked/>
    <w:rsid w:val="005F0C67"/>
    <w:rPr>
      <w:rFonts w:ascii="黑体" w:eastAsia="黑体" w:hAnsi="黑体"/>
    </w:rPr>
  </w:style>
  <w:style w:type="character" w:customStyle="1" w:styleId="Charff">
    <w:name w:val="重庆_正文样式 Char"/>
    <w:link w:val="affff9"/>
    <w:uiPriority w:val="99"/>
    <w:locked/>
    <w:rsid w:val="005F0C67"/>
    <w:rPr>
      <w:sz w:val="28"/>
    </w:rPr>
  </w:style>
  <w:style w:type="character" w:customStyle="1" w:styleId="projectnumber">
    <w:name w:val="projectnumber"/>
    <w:uiPriority w:val="99"/>
    <w:rsid w:val="005F0C67"/>
  </w:style>
  <w:style w:type="character" w:customStyle="1" w:styleId="114">
    <w:name w:val="已访问的超链接11"/>
    <w:uiPriority w:val="99"/>
    <w:rsid w:val="005F0C67"/>
    <w:rPr>
      <w:color w:val="800080"/>
      <w:u w:val="single"/>
    </w:rPr>
  </w:style>
  <w:style w:type="character" w:customStyle="1" w:styleId="style6">
    <w:name w:val="style6"/>
    <w:uiPriority w:val="99"/>
    <w:rsid w:val="005F0C67"/>
    <w:rPr>
      <w:rFonts w:cs="Times New Roman"/>
    </w:rPr>
  </w:style>
  <w:style w:type="character" w:customStyle="1" w:styleId="Charff0">
    <w:name w:val="附录公式 Char"/>
    <w:link w:val="affffa"/>
    <w:uiPriority w:val="99"/>
    <w:locked/>
    <w:rsid w:val="005F0C67"/>
    <w:rPr>
      <w:rFonts w:ascii="宋体"/>
    </w:rPr>
  </w:style>
  <w:style w:type="character" w:customStyle="1" w:styleId="Charff1">
    <w:name w:val="自创英文 Char"/>
    <w:link w:val="affffb"/>
    <w:uiPriority w:val="99"/>
    <w:locked/>
    <w:rsid w:val="005F0C67"/>
    <w:rPr>
      <w:rFonts w:eastAsia="黑体"/>
      <w:sz w:val="24"/>
    </w:rPr>
  </w:style>
  <w:style w:type="character" w:customStyle="1" w:styleId="5Char0">
    <w:name w:val="自创5级 Char"/>
    <w:link w:val="52"/>
    <w:uiPriority w:val="99"/>
    <w:locked/>
    <w:rsid w:val="005F0C67"/>
    <w:rPr>
      <w:rFonts w:ascii="黑体" w:eastAsia="黑体" w:hAnsi="黑体"/>
      <w:sz w:val="24"/>
    </w:rPr>
  </w:style>
  <w:style w:type="character" w:customStyle="1" w:styleId="Char17">
    <w:name w:val="正文首行缩进 Char1"/>
    <w:uiPriority w:val="99"/>
    <w:rsid w:val="005F0C67"/>
    <w:rPr>
      <w:rFonts w:ascii="宋体" w:eastAsia="金山简黑体" w:hAnsi="Courier New"/>
      <w:spacing w:val="-8"/>
      <w:kern w:val="2"/>
      <w:sz w:val="21"/>
    </w:rPr>
  </w:style>
  <w:style w:type="character" w:customStyle="1" w:styleId="style351">
    <w:name w:val="style351"/>
    <w:uiPriority w:val="99"/>
    <w:rsid w:val="005F0C67"/>
    <w:rPr>
      <w:sz w:val="15"/>
    </w:rPr>
  </w:style>
  <w:style w:type="character" w:customStyle="1" w:styleId="Charff6">
    <w:name w:val="三级条标题 Char"/>
    <w:uiPriority w:val="99"/>
    <w:rsid w:val="005F0C67"/>
    <w:rPr>
      <w:rFonts w:ascii="黑体" w:eastAsia="黑体"/>
      <w:sz w:val="21"/>
      <w:lang w:val="en-US" w:eastAsia="zh-CN"/>
    </w:rPr>
  </w:style>
  <w:style w:type="character" w:customStyle="1" w:styleId="Char18">
    <w:name w:val="尾注文本 Char1"/>
    <w:uiPriority w:val="99"/>
    <w:rsid w:val="005F0C67"/>
    <w:rPr>
      <w:rFonts w:ascii="宋体" w:hAnsi="Courier New"/>
      <w:kern w:val="2"/>
      <w:sz w:val="21"/>
    </w:rPr>
  </w:style>
  <w:style w:type="character" w:customStyle="1" w:styleId="Char19">
    <w:name w:val="副标题 Char1"/>
    <w:uiPriority w:val="99"/>
    <w:rsid w:val="005F0C67"/>
    <w:rPr>
      <w:rFonts w:ascii="Cambria" w:hAnsi="Cambria"/>
      <w:b/>
      <w:kern w:val="28"/>
      <w:sz w:val="32"/>
    </w:rPr>
  </w:style>
  <w:style w:type="character" w:customStyle="1" w:styleId="longtext1">
    <w:name w:val="long_text1"/>
    <w:uiPriority w:val="99"/>
    <w:rsid w:val="005F0C67"/>
    <w:rPr>
      <w:sz w:val="20"/>
    </w:rPr>
  </w:style>
  <w:style w:type="character" w:customStyle="1" w:styleId="atitle">
    <w:name w:val="atitle"/>
    <w:uiPriority w:val="99"/>
    <w:rsid w:val="005F0C67"/>
  </w:style>
  <w:style w:type="character" w:customStyle="1" w:styleId="CharChar">
    <w:name w:val="标准正文 Char Char"/>
    <w:link w:val="affffc"/>
    <w:uiPriority w:val="99"/>
    <w:locked/>
    <w:rsid w:val="005F0C67"/>
    <w:rPr>
      <w:sz w:val="24"/>
    </w:rPr>
  </w:style>
  <w:style w:type="character" w:customStyle="1" w:styleId="1f">
    <w:name w:val="书籍标题1"/>
    <w:uiPriority w:val="99"/>
    <w:rsid w:val="005F0C67"/>
    <w:rPr>
      <w:b/>
      <w:smallCaps/>
      <w:spacing w:val="5"/>
    </w:rPr>
  </w:style>
  <w:style w:type="character" w:customStyle="1" w:styleId="CharChar6">
    <w:name w:val="一级条标题 Char Char"/>
    <w:uiPriority w:val="99"/>
    <w:rsid w:val="005F0C67"/>
    <w:rPr>
      <w:rFonts w:ascii="黑体" w:eastAsia="黑体"/>
      <w:sz w:val="21"/>
    </w:rPr>
  </w:style>
  <w:style w:type="character" w:customStyle="1" w:styleId="affffffffff9">
    <w:name w:val="填写内容说明"/>
    <w:uiPriority w:val="99"/>
    <w:rsid w:val="005F0C67"/>
    <w:rPr>
      <w:i/>
      <w:color w:val="0000FF"/>
    </w:rPr>
  </w:style>
  <w:style w:type="character" w:customStyle="1" w:styleId="1f0">
    <w:name w:val="已访问的超链接1"/>
    <w:uiPriority w:val="99"/>
    <w:rsid w:val="005F0C67"/>
    <w:rPr>
      <w:color w:val="800080"/>
      <w:u w:val="single"/>
    </w:rPr>
  </w:style>
  <w:style w:type="character" w:customStyle="1" w:styleId="6Char0">
    <w:name w:val="样式6 Char"/>
    <w:uiPriority w:val="99"/>
    <w:rsid w:val="005F0C67"/>
    <w:rPr>
      <w:rFonts w:ascii="宋体" w:eastAsia="宋体"/>
      <w:sz w:val="24"/>
    </w:rPr>
  </w:style>
  <w:style w:type="character" w:customStyle="1" w:styleId="Charff2">
    <w:name w:val="自创正文 Char"/>
    <w:link w:val="affffd"/>
    <w:uiPriority w:val="99"/>
    <w:locked/>
    <w:rsid w:val="005F0C67"/>
    <w:rPr>
      <w:rFonts w:ascii="宋体" w:eastAsia="宋体"/>
      <w:sz w:val="24"/>
    </w:rPr>
  </w:style>
  <w:style w:type="character" w:customStyle="1" w:styleId="Charff3">
    <w:name w:val="*正文 Char"/>
    <w:link w:val="affffe"/>
    <w:uiPriority w:val="99"/>
    <w:locked/>
    <w:rsid w:val="005F0C67"/>
    <w:rPr>
      <w:rFonts w:ascii="宋体" w:eastAsia="宋体"/>
      <w:sz w:val="21"/>
    </w:rPr>
  </w:style>
  <w:style w:type="character" w:customStyle="1" w:styleId="Char24">
    <w:name w:val="脚注文本 Char2"/>
    <w:uiPriority w:val="99"/>
    <w:semiHidden/>
    <w:rsid w:val="005F0C67"/>
    <w:rPr>
      <w:kern w:val="2"/>
      <w:sz w:val="18"/>
    </w:rPr>
  </w:style>
  <w:style w:type="character" w:customStyle="1" w:styleId="Char25">
    <w:name w:val="正文首行缩进 Char2"/>
    <w:uiPriority w:val="99"/>
    <w:rsid w:val="005F0C67"/>
    <w:rPr>
      <w:kern w:val="2"/>
      <w:sz w:val="24"/>
    </w:rPr>
  </w:style>
  <w:style w:type="character" w:customStyle="1" w:styleId="HTMLChar2">
    <w:name w:val="HTML 预设格式 Char2"/>
    <w:uiPriority w:val="99"/>
    <w:semiHidden/>
    <w:rsid w:val="005F0C67"/>
    <w:rPr>
      <w:rFonts w:ascii="Courier New" w:hAnsi="Courier New"/>
      <w:kern w:val="2"/>
    </w:rPr>
  </w:style>
  <w:style w:type="character" w:customStyle="1" w:styleId="HTMLChar20">
    <w:name w:val="HTML 地址 Char2"/>
    <w:uiPriority w:val="99"/>
    <w:semiHidden/>
    <w:rsid w:val="005F0C67"/>
    <w:rPr>
      <w:i/>
      <w:kern w:val="2"/>
      <w:sz w:val="24"/>
    </w:rPr>
  </w:style>
  <w:style w:type="character" w:customStyle="1" w:styleId="Char26">
    <w:name w:val="副标题 Char2"/>
    <w:uiPriority w:val="99"/>
    <w:rsid w:val="005F0C67"/>
    <w:rPr>
      <w:rFonts w:ascii="Cambria" w:hAnsi="Cambria"/>
      <w:b/>
      <w:kern w:val="28"/>
      <w:sz w:val="32"/>
    </w:rPr>
  </w:style>
  <w:style w:type="character" w:customStyle="1" w:styleId="Char27">
    <w:name w:val="尾注文本 Char2"/>
    <w:uiPriority w:val="99"/>
    <w:semiHidden/>
    <w:rsid w:val="005F0C67"/>
    <w:rPr>
      <w:kern w:val="2"/>
      <w:sz w:val="24"/>
    </w:rPr>
  </w:style>
  <w:style w:type="character" w:customStyle="1" w:styleId="Char31">
    <w:name w:val="标题 Char3"/>
    <w:uiPriority w:val="99"/>
    <w:rsid w:val="005F0C67"/>
    <w:rPr>
      <w:rFonts w:ascii="Cambria" w:hAnsi="Cambria"/>
      <w:b/>
      <w:kern w:val="2"/>
      <w:sz w:val="32"/>
    </w:rPr>
  </w:style>
  <w:style w:type="character" w:customStyle="1" w:styleId="100">
    <w:name w:val="10"/>
    <w:uiPriority w:val="99"/>
    <w:rsid w:val="005F0C67"/>
    <w:rPr>
      <w:rFonts w:ascii="Times New Roman" w:hAnsi="Times New Roman"/>
    </w:rPr>
  </w:style>
  <w:style w:type="character" w:customStyle="1" w:styleId="150">
    <w:name w:val="15"/>
    <w:uiPriority w:val="99"/>
    <w:rsid w:val="005F0C67"/>
    <w:rPr>
      <w:rFonts w:ascii="宋体" w:eastAsia="宋体" w:hAnsi="宋体"/>
      <w:color w:val="000000"/>
      <w:sz w:val="18"/>
    </w:rPr>
  </w:style>
  <w:style w:type="character" w:customStyle="1" w:styleId="160">
    <w:name w:val="16"/>
    <w:uiPriority w:val="99"/>
    <w:rsid w:val="005F0C67"/>
    <w:rPr>
      <w:rFonts w:ascii="宋体" w:eastAsia="宋体" w:hAnsi="宋体"/>
      <w:color w:val="000000"/>
      <w:sz w:val="18"/>
      <w:vertAlign w:val="superscript"/>
    </w:rPr>
  </w:style>
  <w:style w:type="character" w:customStyle="1" w:styleId="170">
    <w:name w:val="17"/>
    <w:uiPriority w:val="99"/>
    <w:rsid w:val="005F0C67"/>
    <w:rPr>
      <w:rFonts w:ascii="Arial" w:hAnsi="Arial"/>
      <w:b/>
      <w:sz w:val="28"/>
    </w:rPr>
  </w:style>
  <w:style w:type="character" w:customStyle="1" w:styleId="180">
    <w:name w:val="18"/>
    <w:uiPriority w:val="99"/>
    <w:rsid w:val="005F0C67"/>
    <w:rPr>
      <w:rFonts w:ascii="Helvetica" w:hAnsi="Helvetica"/>
      <w:color w:val="000000"/>
      <w:sz w:val="20"/>
    </w:rPr>
  </w:style>
  <w:style w:type="character" w:customStyle="1" w:styleId="190">
    <w:name w:val="19"/>
    <w:uiPriority w:val="99"/>
    <w:rsid w:val="005F0C67"/>
    <w:rPr>
      <w:rFonts w:ascii="宋体" w:eastAsia="宋体" w:hAnsi="宋体"/>
      <w:color w:val="000000"/>
      <w:sz w:val="18"/>
      <w:vertAlign w:val="superscript"/>
    </w:rPr>
  </w:style>
  <w:style w:type="character" w:customStyle="1" w:styleId="200">
    <w:name w:val="20"/>
    <w:uiPriority w:val="99"/>
    <w:rsid w:val="005F0C67"/>
    <w:rPr>
      <w:rFonts w:ascii="Times New Roman" w:hAnsi="Times New Roman"/>
    </w:rPr>
  </w:style>
  <w:style w:type="character" w:customStyle="1" w:styleId="Char1a">
    <w:name w:val="纯文本 Char1"/>
    <w:uiPriority w:val="99"/>
    <w:rsid w:val="005F0C67"/>
    <w:rPr>
      <w:rFonts w:ascii="宋体" w:eastAsia="宋体"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9">
    <w:name w:val="Normal"/>
    <w:qFormat/>
    <w:pPr>
      <w:widowControl w:val="0"/>
      <w:jc w:val="both"/>
    </w:p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http://www.creditchina.gov.cn)&#12289;&#20013;&#22269;&#25919;"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8F139B-63AC-4128-AF5D-FCA135BA2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TotalTime>
  <Pages>59</Pages>
  <Words>30069</Words>
  <Characters>4213</Characters>
  <Application>Microsoft Office Word</Application>
  <DocSecurity>0</DocSecurity>
  <Lines>35</Lines>
  <Paragraphs>68</Paragraphs>
  <ScaleCrop>false</ScaleCrop>
  <Company>china</Company>
  <LinksUpToDate>false</LinksUpToDate>
  <CharactersWithSpaces>34214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广西壮族自治区建设工程机电设备招标中心</dc:title>
  <dc:creator>User</dc:creator>
  <cp:lastModifiedBy>NTKO</cp:lastModifiedBy>
  <cp:revision>77</cp:revision>
  <cp:lastPrinted>2018-06-07T04:18:00Z</cp:lastPrinted>
  <dcterms:created xsi:type="dcterms:W3CDTF">2018-06-07T10:11:00Z</dcterms:created>
  <dcterms:modified xsi:type="dcterms:W3CDTF">2018-10-24T10:23:00Z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